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4F" w:rsidRPr="00226196" w:rsidRDefault="0011384F" w:rsidP="00DE5D7E">
      <w:pPr>
        <w:spacing w:after="120"/>
        <w:jc w:val="right"/>
      </w:pPr>
      <w:r w:rsidRPr="00226196">
        <w:t>APSTIPRINĀTS</w:t>
      </w:r>
    </w:p>
    <w:p w:rsidR="009D6B94" w:rsidRPr="00226196" w:rsidRDefault="009D6B94" w:rsidP="00DE5D7E">
      <w:pPr>
        <w:spacing w:after="120"/>
        <w:jc w:val="right"/>
      </w:pPr>
      <w:r w:rsidRPr="00226196">
        <w:t xml:space="preserve">Valsts reģionālās attīstības aģentūras </w:t>
      </w:r>
    </w:p>
    <w:p w:rsidR="009D6B94" w:rsidRPr="00226196" w:rsidRDefault="009D6B94" w:rsidP="00DE5D7E">
      <w:pPr>
        <w:spacing w:after="120"/>
        <w:jc w:val="right"/>
      </w:pPr>
      <w:r w:rsidRPr="00226196">
        <w:t xml:space="preserve">iepirkuma komisijas </w:t>
      </w:r>
    </w:p>
    <w:p w:rsidR="0002104D" w:rsidRDefault="009D6B94" w:rsidP="00EC6D85">
      <w:pPr>
        <w:spacing w:after="120"/>
        <w:jc w:val="right"/>
      </w:pPr>
      <w:r w:rsidRPr="00226196">
        <w:t>201</w:t>
      </w:r>
      <w:r w:rsidR="00717FCC" w:rsidRPr="00226196">
        <w:t>6</w:t>
      </w:r>
      <w:r w:rsidRPr="00226196">
        <w:t xml:space="preserve">.gada </w:t>
      </w:r>
      <w:r w:rsidR="00413551">
        <w:t>13</w:t>
      </w:r>
      <w:r w:rsidR="00413551" w:rsidRPr="00226196">
        <w:t>.</w:t>
      </w:r>
      <w:r w:rsidR="009E0C17">
        <w:t>aprīļa</w:t>
      </w:r>
      <w:r w:rsidR="00A70BD6" w:rsidRPr="00226196">
        <w:t xml:space="preserve"> </w:t>
      </w:r>
      <w:r w:rsidRPr="00226196">
        <w:t>sēdē, protokols Nr.1</w:t>
      </w:r>
    </w:p>
    <w:p w:rsidR="0057509A" w:rsidRDefault="0057509A" w:rsidP="00EC6D85">
      <w:pPr>
        <w:spacing w:after="120"/>
        <w:jc w:val="right"/>
        <w:rPr>
          <w:color w:val="D99594" w:themeColor="accent2" w:themeTint="99"/>
        </w:rPr>
      </w:pPr>
      <w:r w:rsidRPr="0057509A">
        <w:rPr>
          <w:color w:val="D99594" w:themeColor="accent2" w:themeTint="99"/>
        </w:rPr>
        <w:t>2016.gada 7.jūnija sēdē, protokols Nr.3</w:t>
      </w:r>
    </w:p>
    <w:p w:rsidR="000C74ED" w:rsidRPr="00504D3C" w:rsidRDefault="000C74ED" w:rsidP="000C74ED">
      <w:pPr>
        <w:spacing w:after="120"/>
        <w:jc w:val="right"/>
        <w:rPr>
          <w:color w:val="FF0000"/>
        </w:rPr>
      </w:pPr>
      <w:r w:rsidRPr="00504D3C">
        <w:rPr>
          <w:color w:val="FF0000"/>
        </w:rPr>
        <w:t>2016.gada 17.jūnija sēdē, protokols Nr.</w:t>
      </w:r>
      <w:r w:rsidR="00504D3C" w:rsidRPr="00504D3C">
        <w:rPr>
          <w:color w:val="FF0000"/>
        </w:rPr>
        <w:t>5</w:t>
      </w:r>
    </w:p>
    <w:p w:rsidR="009D6B94" w:rsidRDefault="0002104D" w:rsidP="00DE5D7E">
      <w:pPr>
        <w:spacing w:after="120"/>
        <w:jc w:val="right"/>
      </w:pPr>
      <w:r w:rsidRPr="00226196">
        <w:t>O.Fiļipovičs</w:t>
      </w:r>
    </w:p>
    <w:p w:rsidR="00861E2A" w:rsidRPr="00861E2A" w:rsidRDefault="00861E2A" w:rsidP="00DE5D7E">
      <w:pPr>
        <w:spacing w:after="120"/>
        <w:jc w:val="right"/>
        <w:rPr>
          <w:i/>
          <w:color w:val="FF0000"/>
        </w:rPr>
      </w:pPr>
      <w:r w:rsidRPr="00861E2A">
        <w:rPr>
          <w:i/>
          <w:color w:val="FF0000"/>
        </w:rPr>
        <w:t>(Ar 17.06.2016. grozījumiem)</w:t>
      </w:r>
    </w:p>
    <w:p w:rsidR="0002104D" w:rsidRPr="00226196" w:rsidRDefault="0002104D" w:rsidP="00DE5D7E">
      <w:pPr>
        <w:spacing w:after="120"/>
        <w:jc w:val="right"/>
      </w:pPr>
    </w:p>
    <w:p w:rsidR="009D6B94" w:rsidRPr="00226196" w:rsidRDefault="009D6B94" w:rsidP="00DE5D7E">
      <w:pPr>
        <w:pStyle w:val="Heading1"/>
        <w:jc w:val="center"/>
        <w:rPr>
          <w:sz w:val="24"/>
          <w:szCs w:val="24"/>
        </w:rPr>
      </w:pPr>
    </w:p>
    <w:p w:rsidR="009D6B94" w:rsidRPr="00226196" w:rsidRDefault="009D6B94" w:rsidP="00DE5D7E"/>
    <w:p w:rsidR="009D6B94" w:rsidRPr="00226196" w:rsidRDefault="009D6B94" w:rsidP="00DE5D7E"/>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DE5D7E">
      <w:pPr>
        <w:pStyle w:val="Heading1"/>
        <w:jc w:val="center"/>
        <w:rPr>
          <w:sz w:val="36"/>
          <w:szCs w:val="36"/>
        </w:rPr>
      </w:pPr>
    </w:p>
    <w:p w:rsidR="009D6B94" w:rsidRPr="00226196" w:rsidRDefault="009D6B94" w:rsidP="00AA16D8">
      <w:pPr>
        <w:pStyle w:val="Caption"/>
        <w:jc w:val="center"/>
        <w:rPr>
          <w:b/>
          <w:i w:val="0"/>
          <w:sz w:val="36"/>
          <w:szCs w:val="36"/>
        </w:rPr>
      </w:pPr>
      <w:bookmarkStart w:id="0" w:name="_Toc236642348"/>
      <w:bookmarkStart w:id="1" w:name="_Toc243709719"/>
      <w:bookmarkStart w:id="2" w:name="_Toc250628067"/>
      <w:r w:rsidRPr="00226196">
        <w:rPr>
          <w:b/>
          <w:i w:val="0"/>
          <w:sz w:val="36"/>
          <w:szCs w:val="36"/>
        </w:rPr>
        <w:t>Valsts reģionālās attīstības aģentūra</w:t>
      </w:r>
      <w:bookmarkEnd w:id="0"/>
      <w:bookmarkEnd w:id="1"/>
      <w:bookmarkEnd w:id="2"/>
    </w:p>
    <w:p w:rsidR="009D6B94" w:rsidRPr="00226196" w:rsidRDefault="009D6B94" w:rsidP="00DE5D7E"/>
    <w:p w:rsidR="009D6B94" w:rsidRPr="00226196" w:rsidRDefault="009D6B94" w:rsidP="00DE5D7E"/>
    <w:p w:rsidR="009D6B94" w:rsidRPr="00226196" w:rsidRDefault="009D6B94" w:rsidP="00DE5D7E">
      <w:pPr>
        <w:pStyle w:val="Heading1"/>
        <w:jc w:val="center"/>
        <w:rPr>
          <w:sz w:val="24"/>
          <w:szCs w:val="24"/>
        </w:rPr>
      </w:pPr>
    </w:p>
    <w:p w:rsidR="009D6B94" w:rsidRPr="00226196" w:rsidRDefault="009D6B94" w:rsidP="00DE5D7E">
      <w:pPr>
        <w:jc w:val="center"/>
        <w:rPr>
          <w:b/>
          <w:sz w:val="32"/>
          <w:szCs w:val="32"/>
        </w:rPr>
      </w:pPr>
      <w:bookmarkStart w:id="3" w:name="_Toc221530289"/>
      <w:r w:rsidRPr="00226196">
        <w:rPr>
          <w:b/>
          <w:sz w:val="32"/>
          <w:szCs w:val="32"/>
        </w:rPr>
        <w:t>Atklāt</w:t>
      </w:r>
      <w:r w:rsidR="000B5226" w:rsidRPr="00226196">
        <w:rPr>
          <w:b/>
          <w:sz w:val="32"/>
          <w:szCs w:val="32"/>
        </w:rPr>
        <w:t>a</w:t>
      </w:r>
      <w:r w:rsidRPr="00226196">
        <w:rPr>
          <w:b/>
          <w:sz w:val="32"/>
          <w:szCs w:val="32"/>
        </w:rPr>
        <w:t xml:space="preserve"> konkursa</w:t>
      </w:r>
      <w:bookmarkEnd w:id="3"/>
    </w:p>
    <w:p w:rsidR="009D6B94" w:rsidRPr="00226196" w:rsidRDefault="009D6B94" w:rsidP="00DE5D7E">
      <w:pPr>
        <w:jc w:val="center"/>
        <w:rPr>
          <w:b/>
          <w:sz w:val="36"/>
          <w:szCs w:val="36"/>
        </w:rPr>
      </w:pPr>
      <w:r w:rsidRPr="00226196">
        <w:rPr>
          <w:b/>
          <w:sz w:val="32"/>
          <w:szCs w:val="32"/>
        </w:rPr>
        <w:t>„</w:t>
      </w:r>
      <w:r w:rsidR="00EC6D85" w:rsidRPr="00226196">
        <w:rPr>
          <w:b/>
          <w:sz w:val="36"/>
          <w:szCs w:val="36"/>
        </w:rPr>
        <w:t xml:space="preserve">Par </w:t>
      </w:r>
      <w:r w:rsidR="009E0C17">
        <w:rPr>
          <w:b/>
          <w:sz w:val="36"/>
          <w:szCs w:val="36"/>
        </w:rPr>
        <w:t>pārtikas preču piegādi</w:t>
      </w:r>
    </w:p>
    <w:p w:rsidR="009D6B94" w:rsidRPr="00226196" w:rsidRDefault="000B5226" w:rsidP="00DE5D7E">
      <w:pPr>
        <w:jc w:val="center"/>
        <w:rPr>
          <w:b/>
          <w:sz w:val="32"/>
          <w:szCs w:val="32"/>
        </w:rPr>
      </w:pPr>
      <w:r w:rsidRPr="00226196">
        <w:rPr>
          <w:b/>
          <w:sz w:val="36"/>
          <w:szCs w:val="36"/>
        </w:rPr>
        <w:t>E</w:t>
      </w:r>
      <w:r w:rsidR="009D6B94" w:rsidRPr="00226196">
        <w:rPr>
          <w:b/>
          <w:sz w:val="36"/>
          <w:szCs w:val="36"/>
        </w:rPr>
        <w:t>lektronisko iepirkumu sistēmas dalībniekiem</w:t>
      </w:r>
      <w:r w:rsidR="009D6B94" w:rsidRPr="00226196">
        <w:rPr>
          <w:b/>
          <w:sz w:val="32"/>
          <w:szCs w:val="32"/>
        </w:rPr>
        <w:t xml:space="preserve">” </w:t>
      </w:r>
    </w:p>
    <w:p w:rsidR="009D6B94" w:rsidRPr="00226196" w:rsidRDefault="009D6B94" w:rsidP="00DE5D7E">
      <w:pPr>
        <w:jc w:val="center"/>
        <w:rPr>
          <w:b/>
          <w:sz w:val="36"/>
          <w:szCs w:val="36"/>
        </w:rPr>
      </w:pPr>
      <w:r w:rsidRPr="00226196">
        <w:rPr>
          <w:b/>
          <w:sz w:val="36"/>
          <w:szCs w:val="36"/>
        </w:rPr>
        <w:t>(</w:t>
      </w:r>
      <w:proofErr w:type="spellStart"/>
      <w:r w:rsidRPr="00226196">
        <w:rPr>
          <w:b/>
          <w:sz w:val="36"/>
          <w:szCs w:val="36"/>
        </w:rPr>
        <w:t>Id</w:t>
      </w:r>
      <w:proofErr w:type="spellEnd"/>
      <w:r w:rsidRPr="00226196">
        <w:rPr>
          <w:b/>
          <w:sz w:val="36"/>
          <w:szCs w:val="36"/>
        </w:rPr>
        <w:t xml:space="preserve">. Nr. </w:t>
      </w:r>
      <w:r w:rsidR="00B9621D" w:rsidRPr="00226196">
        <w:rPr>
          <w:b/>
          <w:bCs/>
          <w:sz w:val="36"/>
          <w:szCs w:val="36"/>
        </w:rPr>
        <w:t>VRAA</w:t>
      </w:r>
      <w:r w:rsidR="004C724C">
        <w:rPr>
          <w:b/>
          <w:bCs/>
          <w:sz w:val="36"/>
          <w:szCs w:val="36"/>
        </w:rPr>
        <w:t xml:space="preserve"> </w:t>
      </w:r>
      <w:r w:rsidR="003A4AB3" w:rsidRPr="00226196">
        <w:rPr>
          <w:b/>
          <w:bCs/>
          <w:sz w:val="36"/>
          <w:szCs w:val="36"/>
        </w:rPr>
        <w:t>201</w:t>
      </w:r>
      <w:r w:rsidR="00807822">
        <w:rPr>
          <w:b/>
          <w:bCs/>
          <w:sz w:val="36"/>
          <w:szCs w:val="36"/>
        </w:rPr>
        <w:t>6</w:t>
      </w:r>
      <w:r w:rsidR="00B9621D" w:rsidRPr="00226196">
        <w:rPr>
          <w:b/>
          <w:bCs/>
          <w:sz w:val="36"/>
          <w:szCs w:val="36"/>
        </w:rPr>
        <w:t>/</w:t>
      </w:r>
      <w:r w:rsidR="00807822">
        <w:rPr>
          <w:b/>
          <w:bCs/>
          <w:sz w:val="36"/>
          <w:szCs w:val="36"/>
        </w:rPr>
        <w:t>17</w:t>
      </w:r>
      <w:r w:rsidR="00B9621D" w:rsidRPr="00226196">
        <w:rPr>
          <w:b/>
          <w:bCs/>
          <w:sz w:val="36"/>
          <w:szCs w:val="36"/>
        </w:rPr>
        <w:t>/AK/CI-</w:t>
      </w:r>
      <w:r w:rsidR="009E0C17">
        <w:rPr>
          <w:b/>
          <w:bCs/>
          <w:sz w:val="36"/>
          <w:szCs w:val="36"/>
        </w:rPr>
        <w:t>101</w:t>
      </w:r>
      <w:r w:rsidRPr="00226196">
        <w:rPr>
          <w:b/>
          <w:sz w:val="36"/>
          <w:szCs w:val="36"/>
        </w:rPr>
        <w:t>)</w:t>
      </w: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Pr="00226196" w:rsidRDefault="001F199F" w:rsidP="00DE5D7E">
      <w:pPr>
        <w:jc w:val="center"/>
        <w:rPr>
          <w:b/>
          <w:sz w:val="36"/>
          <w:szCs w:val="36"/>
        </w:rPr>
      </w:pPr>
    </w:p>
    <w:p w:rsidR="001F199F" w:rsidRDefault="001F199F" w:rsidP="00DE5D7E">
      <w:pPr>
        <w:jc w:val="center"/>
        <w:rPr>
          <w:b/>
          <w:sz w:val="32"/>
          <w:szCs w:val="32"/>
        </w:rPr>
      </w:pPr>
      <w:r w:rsidRPr="00226196">
        <w:rPr>
          <w:b/>
          <w:sz w:val="32"/>
          <w:szCs w:val="32"/>
        </w:rPr>
        <w:t>NOLIKUMS</w:t>
      </w:r>
    </w:p>
    <w:p w:rsidR="00896896" w:rsidRDefault="00896896" w:rsidP="00DE5D7E">
      <w:pPr>
        <w:jc w:val="center"/>
        <w:rPr>
          <w:i/>
          <w:color w:val="D99594" w:themeColor="accent2" w:themeTint="99"/>
          <w:sz w:val="28"/>
          <w:szCs w:val="28"/>
        </w:rPr>
      </w:pPr>
    </w:p>
    <w:p w:rsidR="0057509A" w:rsidRPr="00056CF3" w:rsidRDefault="00896896" w:rsidP="00DE5D7E">
      <w:pPr>
        <w:jc w:val="center"/>
        <w:rPr>
          <w:color w:val="FF0000"/>
        </w:rPr>
      </w:pPr>
      <w:r w:rsidRPr="00056CF3">
        <w:rPr>
          <w:color w:val="FF0000"/>
        </w:rPr>
        <w:t>(K</w:t>
      </w:r>
      <w:r w:rsidR="0057509A" w:rsidRPr="00056CF3">
        <w:rPr>
          <w:color w:val="FF0000"/>
        </w:rPr>
        <w:t>onsolidētā versija)</w:t>
      </w:r>
    </w:p>
    <w:p w:rsidR="00896896" w:rsidRDefault="00896896" w:rsidP="00DE5D7E">
      <w:pPr>
        <w:jc w:val="center"/>
        <w:rPr>
          <w:i/>
          <w:color w:val="D99594" w:themeColor="accent2" w:themeTint="99"/>
          <w:sz w:val="28"/>
          <w:szCs w:val="28"/>
        </w:rP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p>
    <w:p w:rsidR="009D6B94" w:rsidRPr="00226196" w:rsidRDefault="009D6B94" w:rsidP="00DE5D7E">
      <w:pPr>
        <w:jc w:val="center"/>
      </w:pPr>
      <w:r w:rsidRPr="00226196">
        <w:t>Rīga</w:t>
      </w:r>
    </w:p>
    <w:p w:rsidR="009D6B94" w:rsidRPr="00226196" w:rsidRDefault="009D6B94" w:rsidP="00DE5D7E">
      <w:pPr>
        <w:jc w:val="center"/>
      </w:pPr>
      <w:r w:rsidRPr="00226196">
        <w:t>201</w:t>
      </w:r>
      <w:r w:rsidR="00717FCC" w:rsidRPr="00226196">
        <w:t>6</w:t>
      </w:r>
    </w:p>
    <w:p w:rsidR="009D6B94" w:rsidRPr="00226196" w:rsidRDefault="009D6B94" w:rsidP="00DE5D7E">
      <w:pPr>
        <w:jc w:val="center"/>
        <w:rPr>
          <w:sz w:val="28"/>
          <w:szCs w:val="28"/>
        </w:rPr>
      </w:pPr>
      <w:r w:rsidRPr="00226196">
        <w:rPr>
          <w:b/>
          <w:sz w:val="36"/>
          <w:szCs w:val="36"/>
        </w:rPr>
        <w:br w:type="page"/>
      </w:r>
      <w:r w:rsidRPr="00226196">
        <w:rPr>
          <w:b/>
          <w:sz w:val="32"/>
          <w:szCs w:val="32"/>
        </w:rPr>
        <w:lastRenderedPageBreak/>
        <w:t>Saturs</w:t>
      </w:r>
    </w:p>
    <w:p w:rsidR="009D6B94" w:rsidRPr="00226196" w:rsidRDefault="009D6B94" w:rsidP="00DE5D7E">
      <w:pPr>
        <w:jc w:val="center"/>
        <w:rPr>
          <w:b/>
          <w:sz w:val="36"/>
          <w:szCs w:val="36"/>
        </w:rPr>
      </w:pPr>
    </w:p>
    <w:p w:rsidR="009D6B94" w:rsidRPr="00226196" w:rsidRDefault="009D6B94" w:rsidP="00DE5D7E">
      <w:pPr>
        <w:jc w:val="center"/>
        <w:rPr>
          <w:b/>
          <w:sz w:val="26"/>
          <w:szCs w:val="26"/>
        </w:rPr>
      </w:pPr>
    </w:p>
    <w:p w:rsidR="00413551" w:rsidRDefault="00D84E03">
      <w:pPr>
        <w:pStyle w:val="TOC1"/>
        <w:rPr>
          <w:rFonts w:asciiTheme="minorHAnsi" w:eastAsiaTheme="minorEastAsia" w:hAnsiTheme="minorHAnsi" w:cstheme="minorBidi"/>
          <w:b w:val="0"/>
          <w:bCs w:val="0"/>
          <w:noProof/>
          <w:sz w:val="22"/>
          <w:szCs w:val="22"/>
          <w:lang w:eastAsia="lv-LV"/>
        </w:rPr>
      </w:pPr>
      <w:r w:rsidRPr="00226196">
        <w:fldChar w:fldCharType="begin"/>
      </w:r>
      <w:r w:rsidR="009D6B94" w:rsidRPr="00226196">
        <w:instrText xml:space="preserve"> TOC \o "1-3" \h \z \u </w:instrText>
      </w:r>
      <w:r w:rsidRPr="00226196">
        <w:fldChar w:fldCharType="separate"/>
      </w:r>
      <w:hyperlink w:anchor="_Toc448404405" w:history="1">
        <w:r w:rsidR="00413551" w:rsidRPr="00C00822">
          <w:rPr>
            <w:rStyle w:val="Hyperlink"/>
            <w:noProof/>
          </w:rPr>
          <w:t>1. Vispārīgā informācija</w:t>
        </w:r>
        <w:r w:rsidR="00413551">
          <w:rPr>
            <w:noProof/>
            <w:webHidden/>
          </w:rPr>
          <w:tab/>
        </w:r>
        <w:r>
          <w:rPr>
            <w:noProof/>
            <w:webHidden/>
          </w:rPr>
          <w:fldChar w:fldCharType="begin"/>
        </w:r>
        <w:r w:rsidR="00413551">
          <w:rPr>
            <w:noProof/>
            <w:webHidden/>
          </w:rPr>
          <w:instrText xml:space="preserve"> PAGEREF _Toc448404405 \h </w:instrText>
        </w:r>
        <w:r>
          <w:rPr>
            <w:noProof/>
            <w:webHidden/>
          </w:rPr>
        </w:r>
        <w:r>
          <w:rPr>
            <w:noProof/>
            <w:webHidden/>
          </w:rPr>
          <w:fldChar w:fldCharType="separate"/>
        </w:r>
        <w:r w:rsidR="00413551">
          <w:rPr>
            <w:noProof/>
            <w:webHidden/>
          </w:rPr>
          <w:t>3</w:t>
        </w:r>
        <w:r>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06" w:history="1">
        <w:r w:rsidR="00413551" w:rsidRPr="00C00822">
          <w:rPr>
            <w:rStyle w:val="Hyperlink"/>
            <w:noProof/>
          </w:rPr>
          <w:t>2. Informācija par iepirkuma priekšmetu</w:t>
        </w:r>
        <w:r w:rsidR="00413551">
          <w:rPr>
            <w:noProof/>
            <w:webHidden/>
          </w:rPr>
          <w:tab/>
        </w:r>
        <w:r w:rsidR="00D84E03">
          <w:rPr>
            <w:noProof/>
            <w:webHidden/>
          </w:rPr>
          <w:fldChar w:fldCharType="begin"/>
        </w:r>
        <w:r w:rsidR="00413551">
          <w:rPr>
            <w:noProof/>
            <w:webHidden/>
          </w:rPr>
          <w:instrText xml:space="preserve"> PAGEREF _Toc448404406 \h </w:instrText>
        </w:r>
        <w:r w:rsidR="00D84E03">
          <w:rPr>
            <w:noProof/>
            <w:webHidden/>
          </w:rPr>
        </w:r>
        <w:r w:rsidR="00D84E03">
          <w:rPr>
            <w:noProof/>
            <w:webHidden/>
          </w:rPr>
          <w:fldChar w:fldCharType="separate"/>
        </w:r>
        <w:r w:rsidR="00413551">
          <w:rPr>
            <w:noProof/>
            <w:webHidden/>
          </w:rPr>
          <w:t>6</w:t>
        </w:r>
        <w:r w:rsidR="00D84E03">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07" w:history="1">
        <w:r w:rsidR="00413551" w:rsidRPr="00C00822">
          <w:rPr>
            <w:rStyle w:val="Hyperlink"/>
            <w:noProof/>
          </w:rPr>
          <w:t>3. Pretendentu atlases prasības</w:t>
        </w:r>
        <w:r w:rsidR="00413551">
          <w:rPr>
            <w:noProof/>
            <w:webHidden/>
          </w:rPr>
          <w:tab/>
        </w:r>
        <w:r w:rsidR="00D84E03">
          <w:rPr>
            <w:noProof/>
            <w:webHidden/>
          </w:rPr>
          <w:fldChar w:fldCharType="begin"/>
        </w:r>
        <w:r w:rsidR="00413551">
          <w:rPr>
            <w:noProof/>
            <w:webHidden/>
          </w:rPr>
          <w:instrText xml:space="preserve"> PAGEREF _Toc448404407 \h </w:instrText>
        </w:r>
        <w:r w:rsidR="00D84E03">
          <w:rPr>
            <w:noProof/>
            <w:webHidden/>
          </w:rPr>
        </w:r>
        <w:r w:rsidR="00D84E03">
          <w:rPr>
            <w:noProof/>
            <w:webHidden/>
          </w:rPr>
          <w:fldChar w:fldCharType="separate"/>
        </w:r>
        <w:r w:rsidR="00413551">
          <w:rPr>
            <w:noProof/>
            <w:webHidden/>
          </w:rPr>
          <w:t>6</w:t>
        </w:r>
        <w:r w:rsidR="00D84E03">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08" w:history="1">
        <w:r w:rsidR="00413551" w:rsidRPr="00C00822">
          <w:rPr>
            <w:rStyle w:val="Hyperlink"/>
            <w:noProof/>
          </w:rPr>
          <w:t>4. Iesniedzamie dokumenti</w:t>
        </w:r>
        <w:r w:rsidR="00413551">
          <w:rPr>
            <w:noProof/>
            <w:webHidden/>
          </w:rPr>
          <w:tab/>
        </w:r>
        <w:r w:rsidR="00D84E03">
          <w:rPr>
            <w:noProof/>
            <w:webHidden/>
          </w:rPr>
          <w:fldChar w:fldCharType="begin"/>
        </w:r>
        <w:r w:rsidR="00413551">
          <w:rPr>
            <w:noProof/>
            <w:webHidden/>
          </w:rPr>
          <w:instrText xml:space="preserve"> PAGEREF _Toc448404408 \h </w:instrText>
        </w:r>
        <w:r w:rsidR="00D84E03">
          <w:rPr>
            <w:noProof/>
            <w:webHidden/>
          </w:rPr>
        </w:r>
        <w:r w:rsidR="00D84E03">
          <w:rPr>
            <w:noProof/>
            <w:webHidden/>
          </w:rPr>
          <w:fldChar w:fldCharType="separate"/>
        </w:r>
        <w:r w:rsidR="00413551">
          <w:rPr>
            <w:noProof/>
            <w:webHidden/>
          </w:rPr>
          <w:t>7</w:t>
        </w:r>
        <w:r w:rsidR="00D84E03">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09" w:history="1">
        <w:r w:rsidR="00413551" w:rsidRPr="00C00822">
          <w:rPr>
            <w:rStyle w:val="Hyperlink"/>
            <w:noProof/>
          </w:rPr>
          <w:t>5. Piedāvājumu vērtēšanas un izvēles kritēriji</w:t>
        </w:r>
        <w:r w:rsidR="00413551">
          <w:rPr>
            <w:noProof/>
            <w:webHidden/>
          </w:rPr>
          <w:tab/>
        </w:r>
        <w:r w:rsidR="00D84E03">
          <w:rPr>
            <w:noProof/>
            <w:webHidden/>
          </w:rPr>
          <w:fldChar w:fldCharType="begin"/>
        </w:r>
        <w:r w:rsidR="00413551">
          <w:rPr>
            <w:noProof/>
            <w:webHidden/>
          </w:rPr>
          <w:instrText xml:space="preserve"> PAGEREF _Toc448404409 \h </w:instrText>
        </w:r>
        <w:r w:rsidR="00D84E03">
          <w:rPr>
            <w:noProof/>
            <w:webHidden/>
          </w:rPr>
        </w:r>
        <w:r w:rsidR="00D84E03">
          <w:rPr>
            <w:noProof/>
            <w:webHidden/>
          </w:rPr>
          <w:fldChar w:fldCharType="separate"/>
        </w:r>
        <w:r w:rsidR="00413551">
          <w:rPr>
            <w:noProof/>
            <w:webHidden/>
          </w:rPr>
          <w:t>9</w:t>
        </w:r>
        <w:r w:rsidR="00D84E03">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10" w:history="1">
        <w:r w:rsidR="00413551" w:rsidRPr="00C00822">
          <w:rPr>
            <w:rStyle w:val="Hyperlink"/>
            <w:noProof/>
          </w:rPr>
          <w:t>6. Pretendenta tiesības un pienākumi</w:t>
        </w:r>
        <w:r w:rsidR="00413551">
          <w:rPr>
            <w:noProof/>
            <w:webHidden/>
          </w:rPr>
          <w:tab/>
        </w:r>
        <w:r w:rsidR="00D84E03">
          <w:rPr>
            <w:noProof/>
            <w:webHidden/>
          </w:rPr>
          <w:fldChar w:fldCharType="begin"/>
        </w:r>
        <w:r w:rsidR="00413551">
          <w:rPr>
            <w:noProof/>
            <w:webHidden/>
          </w:rPr>
          <w:instrText xml:space="preserve"> PAGEREF _Toc448404410 \h </w:instrText>
        </w:r>
        <w:r w:rsidR="00D84E03">
          <w:rPr>
            <w:noProof/>
            <w:webHidden/>
          </w:rPr>
        </w:r>
        <w:r w:rsidR="00D84E03">
          <w:rPr>
            <w:noProof/>
            <w:webHidden/>
          </w:rPr>
          <w:fldChar w:fldCharType="separate"/>
        </w:r>
        <w:r w:rsidR="00413551">
          <w:rPr>
            <w:noProof/>
            <w:webHidden/>
          </w:rPr>
          <w:t>10</w:t>
        </w:r>
        <w:r w:rsidR="00D84E03">
          <w:rPr>
            <w:noProof/>
            <w:webHidden/>
          </w:rPr>
          <w:fldChar w:fldCharType="end"/>
        </w:r>
      </w:hyperlink>
    </w:p>
    <w:p w:rsidR="00413551" w:rsidRDefault="00CA5765">
      <w:pPr>
        <w:pStyle w:val="TOC1"/>
        <w:rPr>
          <w:rFonts w:asciiTheme="minorHAnsi" w:eastAsiaTheme="minorEastAsia" w:hAnsiTheme="minorHAnsi" w:cstheme="minorBidi"/>
          <w:b w:val="0"/>
          <w:bCs w:val="0"/>
          <w:noProof/>
          <w:sz w:val="22"/>
          <w:szCs w:val="22"/>
          <w:lang w:eastAsia="lv-LV"/>
        </w:rPr>
      </w:pPr>
      <w:hyperlink w:anchor="_Toc448404411" w:history="1">
        <w:r w:rsidR="00413551" w:rsidRPr="00C00822">
          <w:rPr>
            <w:rStyle w:val="Hyperlink"/>
            <w:noProof/>
          </w:rPr>
          <w:t>7. Pielikumi</w:t>
        </w:r>
        <w:r w:rsidR="00413551">
          <w:rPr>
            <w:noProof/>
            <w:webHidden/>
          </w:rPr>
          <w:tab/>
        </w:r>
        <w:r w:rsidR="00D84E03">
          <w:rPr>
            <w:noProof/>
            <w:webHidden/>
          </w:rPr>
          <w:fldChar w:fldCharType="begin"/>
        </w:r>
        <w:r w:rsidR="00413551">
          <w:rPr>
            <w:noProof/>
            <w:webHidden/>
          </w:rPr>
          <w:instrText xml:space="preserve"> PAGEREF _Toc448404411 \h </w:instrText>
        </w:r>
        <w:r w:rsidR="00D84E03">
          <w:rPr>
            <w:noProof/>
            <w:webHidden/>
          </w:rPr>
        </w:r>
        <w:r w:rsidR="00D84E03">
          <w:rPr>
            <w:noProof/>
            <w:webHidden/>
          </w:rPr>
          <w:fldChar w:fldCharType="separate"/>
        </w:r>
        <w:r w:rsidR="00413551">
          <w:rPr>
            <w:noProof/>
            <w:webHidden/>
          </w:rPr>
          <w:t>11</w:t>
        </w:r>
        <w:r w:rsidR="00D84E03">
          <w:rPr>
            <w:noProof/>
            <w:webHidden/>
          </w:rPr>
          <w:fldChar w:fldCharType="end"/>
        </w:r>
      </w:hyperlink>
    </w:p>
    <w:p w:rsidR="009D6B94" w:rsidRPr="00226196" w:rsidRDefault="00D84E03" w:rsidP="00B47E44">
      <w:pPr>
        <w:pStyle w:val="Heading1"/>
        <w:spacing w:before="240" w:after="240"/>
        <w:jc w:val="center"/>
        <w:rPr>
          <w:bCs/>
          <w:sz w:val="28"/>
          <w:szCs w:val="28"/>
        </w:rPr>
      </w:pPr>
      <w:r w:rsidRPr="00226196">
        <w:rPr>
          <w:b w:val="0"/>
        </w:rPr>
        <w:fldChar w:fldCharType="end"/>
      </w:r>
      <w:bookmarkStart w:id="4" w:name="_Ref38341330"/>
      <w:bookmarkStart w:id="5" w:name="_Toc59334717"/>
      <w:bookmarkStart w:id="6" w:name="_Toc61422120"/>
      <w:r w:rsidR="009D6B94" w:rsidRPr="00226196">
        <w:rPr>
          <w:bCs/>
          <w:sz w:val="28"/>
          <w:szCs w:val="28"/>
        </w:rPr>
        <w:br w:type="page"/>
      </w:r>
      <w:bookmarkStart w:id="7" w:name="_Toc448404405"/>
      <w:r w:rsidR="009D6B94" w:rsidRPr="00226196">
        <w:rPr>
          <w:bCs/>
          <w:sz w:val="28"/>
          <w:szCs w:val="28"/>
        </w:rPr>
        <w:lastRenderedPageBreak/>
        <w:t xml:space="preserve">1. </w:t>
      </w:r>
      <w:r w:rsidR="00861411" w:rsidRPr="00226196">
        <w:rPr>
          <w:bCs/>
          <w:sz w:val="28"/>
          <w:szCs w:val="28"/>
        </w:rPr>
        <w:t>Vispārīgā informācija</w:t>
      </w:r>
      <w:bookmarkEnd w:id="4"/>
      <w:bookmarkEnd w:id="5"/>
      <w:bookmarkEnd w:id="6"/>
      <w:bookmarkEnd w:id="7"/>
    </w:p>
    <w:p w:rsidR="009D6B94" w:rsidRPr="00226196" w:rsidRDefault="009D6B94" w:rsidP="00065AA7">
      <w:pPr>
        <w:spacing w:before="240" w:after="120"/>
        <w:ind w:left="902" w:hanging="902"/>
        <w:jc w:val="both"/>
        <w:rPr>
          <w:b/>
        </w:rPr>
      </w:pPr>
      <w:r w:rsidRPr="00226196">
        <w:rPr>
          <w:b/>
        </w:rPr>
        <w:t>1.1.</w:t>
      </w:r>
      <w:r w:rsidRPr="00226196">
        <w:rPr>
          <w:b/>
        </w:rPr>
        <w:tab/>
        <w:t>Iepirkuma identifikācijas numurs</w:t>
      </w:r>
    </w:p>
    <w:p w:rsidR="009D6B94" w:rsidRPr="00226196" w:rsidRDefault="00717FCC" w:rsidP="00807822">
      <w:pPr>
        <w:ind w:left="900"/>
        <w:jc w:val="both"/>
      </w:pPr>
      <w:r w:rsidRPr="00226196">
        <w:t>VRAA</w:t>
      </w:r>
      <w:r w:rsidR="00A63652">
        <w:t xml:space="preserve"> </w:t>
      </w:r>
      <w:r w:rsidR="003A4AB3" w:rsidRPr="00226196">
        <w:t>201</w:t>
      </w:r>
      <w:r w:rsidR="00807822">
        <w:t>6</w:t>
      </w:r>
      <w:r w:rsidRPr="00226196">
        <w:t>/</w:t>
      </w:r>
      <w:r w:rsidR="00807822">
        <w:t>17</w:t>
      </w:r>
      <w:r w:rsidRPr="00226196">
        <w:t>/AK/CI-</w:t>
      </w:r>
      <w:r w:rsidR="009E0C17">
        <w:t>101</w:t>
      </w:r>
    </w:p>
    <w:p w:rsidR="009D6B94" w:rsidRPr="00226196" w:rsidRDefault="009D6B94" w:rsidP="00065AA7">
      <w:pPr>
        <w:spacing w:before="240" w:after="120"/>
        <w:ind w:left="902" w:hanging="902"/>
        <w:jc w:val="both"/>
        <w:rPr>
          <w:b/>
        </w:rPr>
      </w:pPr>
      <w:r w:rsidRPr="00226196">
        <w:rPr>
          <w:b/>
        </w:rPr>
        <w:t>1.2.</w:t>
      </w:r>
      <w:r w:rsidRPr="00226196">
        <w:rPr>
          <w:b/>
        </w:rPr>
        <w:tab/>
        <w:t>Pasūtītājs</w:t>
      </w:r>
    </w:p>
    <w:p w:rsidR="009D6B94" w:rsidRPr="00226196" w:rsidRDefault="009D6B94" w:rsidP="00F0056F">
      <w:pPr>
        <w:spacing w:after="60"/>
        <w:ind w:left="902" w:hanging="900"/>
        <w:jc w:val="both"/>
      </w:pPr>
      <w:r w:rsidRPr="00226196">
        <w:rPr>
          <w:lang w:eastAsia="lv-LV"/>
        </w:rPr>
        <w:tab/>
      </w:r>
      <w:r w:rsidRPr="00226196">
        <w:t>Valsts reģionālās attīstības aģentūra, kas veic centralizēto iepirkumu institūcijas funkcijas</w:t>
      </w:r>
      <w:r w:rsidR="000B5226" w:rsidRPr="00226196">
        <w:t xml:space="preserve"> saskaņā ar</w:t>
      </w:r>
      <w:r w:rsidRPr="00226196">
        <w:t xml:space="preserve"> Publisko iepirkumu likuma 16.pantu (turpmāk – Pasūtītājs). </w:t>
      </w:r>
    </w:p>
    <w:p w:rsidR="009D6B94" w:rsidRPr="00226196" w:rsidRDefault="009D6B94" w:rsidP="00F0056F">
      <w:pPr>
        <w:spacing w:after="60"/>
        <w:ind w:left="902" w:hanging="900"/>
        <w:jc w:val="both"/>
      </w:pPr>
      <w:r w:rsidRPr="00226196">
        <w:t>1.2.1.</w:t>
      </w:r>
      <w:r w:rsidRPr="00226196">
        <w:tab/>
        <w:t>Pasūtītāja rekvizīti:</w:t>
      </w:r>
    </w:p>
    <w:p w:rsidR="009D6B94" w:rsidRPr="00226196" w:rsidRDefault="009D6B94" w:rsidP="00F0056F">
      <w:pPr>
        <w:spacing w:after="60"/>
        <w:ind w:left="902"/>
        <w:jc w:val="both"/>
        <w:rPr>
          <w:lang w:eastAsia="lv-LV"/>
        </w:rPr>
      </w:pPr>
      <w:r w:rsidRPr="00226196">
        <w:t>Valsts reģionālās attīstības aģentūra</w:t>
      </w:r>
    </w:p>
    <w:p w:rsidR="00896896" w:rsidRPr="0057509A" w:rsidRDefault="00896896" w:rsidP="00896896">
      <w:pPr>
        <w:spacing w:after="60"/>
        <w:ind w:left="900" w:hanging="180"/>
        <w:jc w:val="both"/>
        <w:rPr>
          <w:rFonts w:eastAsia="Times New Roman"/>
          <w:color w:val="D99594" w:themeColor="accent2" w:themeTint="99"/>
        </w:rPr>
      </w:pPr>
      <w:r>
        <w:rPr>
          <w:color w:val="D99594" w:themeColor="accent2" w:themeTint="99"/>
        </w:rPr>
        <w:t xml:space="preserve">   </w:t>
      </w:r>
      <w:r w:rsidR="007B23A6" w:rsidRPr="007B23A6">
        <w:rPr>
          <w:color w:val="D99594" w:themeColor="accent2" w:themeTint="99"/>
        </w:rPr>
        <w:t xml:space="preserve">Alberta </w:t>
      </w:r>
      <w:r w:rsidR="009D6B94" w:rsidRPr="007B23A6">
        <w:rPr>
          <w:color w:val="D99594" w:themeColor="accent2" w:themeTint="99"/>
        </w:rPr>
        <w:t>iel</w:t>
      </w:r>
      <w:r w:rsidR="000B5226" w:rsidRPr="007B23A6">
        <w:rPr>
          <w:color w:val="D99594" w:themeColor="accent2" w:themeTint="99"/>
        </w:rPr>
        <w:t>a</w:t>
      </w:r>
      <w:r w:rsidR="009D6B94" w:rsidRPr="007B23A6">
        <w:rPr>
          <w:color w:val="D99594" w:themeColor="accent2" w:themeTint="99"/>
        </w:rPr>
        <w:t xml:space="preserve"> 1</w:t>
      </w:r>
      <w:r w:rsidR="007B23A6" w:rsidRPr="007B23A6">
        <w:rPr>
          <w:color w:val="D99594" w:themeColor="accent2" w:themeTint="99"/>
        </w:rPr>
        <w:t>0</w:t>
      </w:r>
      <w:r w:rsidR="009D6B94" w:rsidRPr="007B23A6">
        <w:rPr>
          <w:color w:val="D99594" w:themeColor="accent2" w:themeTint="99"/>
        </w:rPr>
        <w:t>, Rīg</w:t>
      </w:r>
      <w:r w:rsidR="000B5226" w:rsidRPr="007B23A6">
        <w:rPr>
          <w:color w:val="D99594" w:themeColor="accent2" w:themeTint="99"/>
        </w:rPr>
        <w:t>a</w:t>
      </w:r>
      <w:r w:rsidR="009D6B94" w:rsidRPr="007B23A6">
        <w:rPr>
          <w:color w:val="D99594" w:themeColor="accent2" w:themeTint="99"/>
        </w:rPr>
        <w:t>, LV-1010</w:t>
      </w:r>
      <w:r>
        <w:rPr>
          <w:color w:val="D99594" w:themeColor="accent2" w:themeTint="99"/>
        </w:rPr>
        <w:t xml:space="preserve"> </w:t>
      </w:r>
      <w:r w:rsidRPr="0057509A">
        <w:rPr>
          <w:rFonts w:eastAsia="Times New Roman"/>
          <w:color w:val="D99594" w:themeColor="accent2" w:themeTint="99"/>
        </w:rPr>
        <w:t>(</w:t>
      </w:r>
      <w:r w:rsidRPr="0057509A">
        <w:rPr>
          <w:rFonts w:eastAsia="Times New Roman"/>
          <w:i/>
          <w:color w:val="D99594" w:themeColor="accent2" w:themeTint="99"/>
        </w:rPr>
        <w:t>Ar 07.06.2016. grozījumiem)</w:t>
      </w:r>
      <w:r w:rsidRPr="0057509A">
        <w:rPr>
          <w:rFonts w:eastAsia="Times New Roman"/>
          <w:color w:val="D99594" w:themeColor="accent2" w:themeTint="99"/>
        </w:rPr>
        <w:t xml:space="preserve"> </w:t>
      </w:r>
    </w:p>
    <w:p w:rsidR="009D6B94" w:rsidRPr="00226196" w:rsidRDefault="009D6B94" w:rsidP="00F0056F">
      <w:pPr>
        <w:spacing w:after="60"/>
        <w:ind w:left="902"/>
        <w:jc w:val="both"/>
      </w:pPr>
      <w:r w:rsidRPr="00226196">
        <w:t xml:space="preserve">Reģistrācijas numurs: </w:t>
      </w:r>
      <w:r w:rsidRPr="00226196">
        <w:rPr>
          <w:lang w:eastAsia="lv-LV"/>
        </w:rPr>
        <w:t>90001733697</w:t>
      </w:r>
    </w:p>
    <w:p w:rsidR="009D6B94" w:rsidRPr="00226196" w:rsidRDefault="009D6B94" w:rsidP="00F0056F">
      <w:pPr>
        <w:pStyle w:val="naisf"/>
        <w:spacing w:before="0" w:beforeAutospacing="0" w:after="60" w:afterAutospacing="0"/>
        <w:ind w:left="902" w:hanging="900"/>
        <w:rPr>
          <w:lang w:val="lv-LV"/>
        </w:rPr>
      </w:pPr>
      <w:r w:rsidRPr="00226196">
        <w:rPr>
          <w:lang w:val="lv-LV"/>
        </w:rPr>
        <w:t xml:space="preserve">1.2.2. </w:t>
      </w:r>
      <w:r w:rsidRPr="00226196">
        <w:rPr>
          <w:lang w:val="lv-LV"/>
        </w:rPr>
        <w:tab/>
        <w:t>Pasūtītāja kontaktpersonas, kas ir tiesīgas iepirkuma procedūras gaitā sniegt organizatorisku informāciju par procedūru:</w:t>
      </w:r>
    </w:p>
    <w:p w:rsidR="009E0C17" w:rsidRPr="00226196" w:rsidRDefault="004B2FBC" w:rsidP="009E0C17">
      <w:pPr>
        <w:spacing w:after="60"/>
        <w:ind w:left="902"/>
        <w:jc w:val="both"/>
      </w:pPr>
      <w:r>
        <w:rPr>
          <w:rFonts w:eastAsia="Times New Roman"/>
          <w:i/>
          <w:lang w:eastAsia="lv-LV"/>
        </w:rPr>
        <w:t>Ārija Vecmane</w:t>
      </w:r>
      <w:r w:rsidR="009D3734">
        <w:rPr>
          <w:rFonts w:eastAsia="Times New Roman"/>
          <w:i/>
          <w:lang w:eastAsia="lv-LV"/>
        </w:rPr>
        <w:t xml:space="preserve"> </w:t>
      </w:r>
      <w:r w:rsidR="009E0C17" w:rsidRPr="00226196">
        <w:rPr>
          <w:rFonts w:eastAsia="Times New Roman"/>
          <w:lang w:eastAsia="lv-LV"/>
        </w:rPr>
        <w:t xml:space="preserve">– </w:t>
      </w:r>
      <w:r w:rsidR="009E0C17" w:rsidRPr="00226196">
        <w:rPr>
          <w:rFonts w:eastAsia="Times New Roman"/>
        </w:rPr>
        <w:t>Valsts reģionālās attīstības aģentūras</w:t>
      </w:r>
      <w:r w:rsidR="009E0C17" w:rsidRPr="00226196">
        <w:rPr>
          <w:rFonts w:eastAsia="Times New Roman"/>
          <w:lang w:eastAsia="lv-LV"/>
        </w:rPr>
        <w:t xml:space="preserve"> </w:t>
      </w:r>
      <w:r>
        <w:rPr>
          <w:lang w:eastAsia="lv-LV"/>
        </w:rPr>
        <w:t>Administratīvā</w:t>
      </w:r>
      <w:r w:rsidR="009E0C17" w:rsidRPr="00226196">
        <w:rPr>
          <w:lang w:eastAsia="lv-LV"/>
        </w:rPr>
        <w:t xml:space="preserve"> departamenta</w:t>
      </w:r>
      <w:r w:rsidR="009E0C17" w:rsidRPr="00226196">
        <w:rPr>
          <w:rFonts w:eastAsia="Times New Roman"/>
          <w:lang w:eastAsia="lv-LV"/>
        </w:rPr>
        <w:t xml:space="preserve"> </w:t>
      </w:r>
      <w:r>
        <w:rPr>
          <w:rFonts w:eastAsia="Times New Roman"/>
          <w:lang w:eastAsia="lv-LV"/>
        </w:rPr>
        <w:t>juriste</w:t>
      </w:r>
      <w:r w:rsidR="009E0C17" w:rsidRPr="00226196">
        <w:rPr>
          <w:rFonts w:eastAsia="Times New Roman"/>
        </w:rPr>
        <w:t>, e-pasta adrese:</w:t>
      </w:r>
      <w:r w:rsidR="009E0C17">
        <w:rPr>
          <w:rFonts w:eastAsia="Times New Roman"/>
        </w:rPr>
        <w:t xml:space="preserve"> </w:t>
      </w:r>
      <w:hyperlink r:id="rId9" w:history="1">
        <w:r w:rsidRPr="004B2FBC">
          <w:rPr>
            <w:rStyle w:val="Hyperlink"/>
            <w:rFonts w:eastAsia="Times New Roman"/>
          </w:rPr>
          <w:t>arija.vecmane@vraa.gov.lv</w:t>
        </w:r>
      </w:hyperlink>
      <w:r w:rsidR="009E0C17" w:rsidRPr="00226196">
        <w:rPr>
          <w:rFonts w:eastAsia="Times New Roman"/>
          <w:lang w:eastAsia="lv-LV"/>
        </w:rPr>
        <w:t>.</w:t>
      </w:r>
    </w:p>
    <w:p w:rsidR="009D6B94" w:rsidRPr="00226196" w:rsidRDefault="009D6B94" w:rsidP="00065AA7">
      <w:pPr>
        <w:spacing w:before="240" w:after="120"/>
        <w:ind w:left="902" w:hanging="902"/>
        <w:jc w:val="both"/>
        <w:rPr>
          <w:b/>
        </w:rPr>
      </w:pPr>
      <w:r w:rsidRPr="00226196">
        <w:rPr>
          <w:b/>
        </w:rPr>
        <w:t>1.3.</w:t>
      </w:r>
      <w:r w:rsidRPr="00226196">
        <w:rPr>
          <w:b/>
        </w:rPr>
        <w:tab/>
        <w:t>Pircēji</w:t>
      </w:r>
    </w:p>
    <w:p w:rsidR="009D6B94" w:rsidRPr="00226196" w:rsidRDefault="00401FD3" w:rsidP="00DE5D7E">
      <w:pPr>
        <w:ind w:left="900"/>
        <w:jc w:val="both"/>
      </w:pPr>
      <w:r w:rsidRPr="00226196">
        <w:t xml:space="preserve">Valsts pārvaldes vai pašvaldību iestādes, pašvaldības, citas atvasinātas publiskas personas vai tās institūcijas, kuras ir uzskatāmas par pasūtītāju Publisko iepirkumu likuma vai Sabiedrisko pakalpojumu sniedzēju iepirkumu likuma izpratnē un kuras ir reģistrētas </w:t>
      </w:r>
      <w:r w:rsidR="00BB11DC" w:rsidRPr="00226196">
        <w:t>E-katalogu</w:t>
      </w:r>
      <w:r w:rsidRPr="00226196">
        <w:t xml:space="preserve"> sistēmā (turpmāk – Pircēji).</w:t>
      </w:r>
    </w:p>
    <w:p w:rsidR="009D6B94" w:rsidRPr="00226196" w:rsidRDefault="00401FD3" w:rsidP="00065AA7">
      <w:pPr>
        <w:spacing w:before="240" w:after="120"/>
        <w:ind w:left="902" w:hanging="902"/>
        <w:jc w:val="both"/>
        <w:rPr>
          <w:b/>
        </w:rPr>
      </w:pPr>
      <w:r w:rsidRPr="00226196">
        <w:rPr>
          <w:b/>
        </w:rPr>
        <w:t>1.4</w:t>
      </w:r>
      <w:r w:rsidR="009D6B94" w:rsidRPr="00226196">
        <w:rPr>
          <w:b/>
        </w:rPr>
        <w:t>.</w:t>
      </w:r>
      <w:r w:rsidR="009D6B94" w:rsidRPr="00226196">
        <w:rPr>
          <w:b/>
        </w:rPr>
        <w:tab/>
        <w:t xml:space="preserve">Iepirkuma </w:t>
      </w:r>
      <w:r w:rsidR="00B74A9F" w:rsidRPr="00226196">
        <w:rPr>
          <w:b/>
        </w:rPr>
        <w:t>procedūras veids</w:t>
      </w:r>
      <w:r w:rsidR="009D6B94" w:rsidRPr="00226196">
        <w:rPr>
          <w:b/>
        </w:rPr>
        <w:t xml:space="preserve"> </w:t>
      </w:r>
    </w:p>
    <w:p w:rsidR="009D6B94" w:rsidRPr="00226196" w:rsidRDefault="009D6B94" w:rsidP="00DE5D7E">
      <w:pPr>
        <w:ind w:left="900"/>
        <w:jc w:val="both"/>
      </w:pPr>
      <w:r w:rsidRPr="00226196">
        <w:t>Atklāts konkurss (turpmāk – Konkurss), kas tiek organizēts saskaņā ar Publisko iepirkumu likumu.</w:t>
      </w:r>
    </w:p>
    <w:p w:rsidR="009D6B94" w:rsidRPr="00226196" w:rsidRDefault="009D6B94" w:rsidP="00065AA7">
      <w:pPr>
        <w:spacing w:before="240" w:after="120"/>
        <w:ind w:left="902" w:hanging="902"/>
        <w:jc w:val="both"/>
        <w:rPr>
          <w:b/>
        </w:rPr>
      </w:pPr>
      <w:r w:rsidRPr="00226196">
        <w:rPr>
          <w:b/>
        </w:rPr>
        <w:t>1.</w:t>
      </w:r>
      <w:r w:rsidR="00116BF9" w:rsidRPr="00226196">
        <w:rPr>
          <w:b/>
        </w:rPr>
        <w:t>5</w:t>
      </w:r>
      <w:r w:rsidRPr="00226196">
        <w:rPr>
          <w:b/>
        </w:rPr>
        <w:t>.</w:t>
      </w:r>
      <w:r w:rsidRPr="00226196">
        <w:rPr>
          <w:b/>
        </w:rPr>
        <w:tab/>
        <w:t>Nolikuma saņemšana</w:t>
      </w:r>
    </w:p>
    <w:p w:rsidR="00804936" w:rsidRPr="00474A61" w:rsidRDefault="00116BF9" w:rsidP="00804936">
      <w:pPr>
        <w:spacing w:after="60"/>
        <w:ind w:left="902" w:hanging="900"/>
        <w:jc w:val="both"/>
        <w:rPr>
          <w:i/>
          <w:color w:val="FF0000"/>
        </w:rPr>
      </w:pPr>
      <w:r w:rsidRPr="00226196">
        <w:t>1.5.1.</w:t>
      </w:r>
      <w:r w:rsidRPr="00226196">
        <w:tab/>
        <w:t>Visa aktuālā informācija par Konkursu, t.sk. Nolikums</w:t>
      </w:r>
      <w:r w:rsidR="00B87DB2" w:rsidRPr="00226196">
        <w:t xml:space="preserve"> (turpmāk – Nolikums)</w:t>
      </w:r>
      <w:r w:rsidRPr="00226196">
        <w:t xml:space="preserve">, Nolikuma grozījumi un atbildes uz ieinteresēto piegādātāju jautājumiem, ir pieejama Pasūtītāja tīmekļa vietnē </w:t>
      </w:r>
      <w:hyperlink r:id="rId10" w:history="1">
        <w:r w:rsidR="00861411" w:rsidRPr="00226196">
          <w:rPr>
            <w:u w:val="single"/>
          </w:rPr>
          <w:t>www.vraa.</w:t>
        </w:r>
        <w:r w:rsidR="00861411" w:rsidRPr="001A2710">
          <w:rPr>
            <w:u w:val="single"/>
          </w:rPr>
          <w:t>gov</w:t>
        </w:r>
        <w:r w:rsidR="00861411" w:rsidRPr="00226196">
          <w:rPr>
            <w:u w:val="single"/>
          </w:rPr>
          <w:t>.lv/lv/about/iepirkumi/</w:t>
        </w:r>
      </w:hyperlink>
      <w:r w:rsidRPr="00226196">
        <w:t xml:space="preserve"> un </w:t>
      </w:r>
      <w:hyperlink r:id="rId11" w:history="1">
        <w:r w:rsidR="00861411" w:rsidRPr="00226196">
          <w:rPr>
            <w:u w:val="single"/>
          </w:rPr>
          <w:t>www.eis.gov.lv</w:t>
        </w:r>
      </w:hyperlink>
      <w:r w:rsidRPr="00226196">
        <w:t xml:space="preserve">. </w:t>
      </w:r>
      <w:r w:rsidR="00C81523" w:rsidRPr="00226196">
        <w:rPr>
          <w:i/>
        </w:rPr>
        <w:t>R</w:t>
      </w:r>
      <w:r w:rsidR="00D3052F" w:rsidRPr="00226196">
        <w:rPr>
          <w:i/>
        </w:rPr>
        <w:t xml:space="preserve">eģistrējoties Elektronisko iepirkumu sistēmas e-konkursu </w:t>
      </w:r>
      <w:r w:rsidR="005A528F" w:rsidRPr="00226196">
        <w:rPr>
          <w:i/>
        </w:rPr>
        <w:t xml:space="preserve">apakšsistēmā </w:t>
      </w:r>
      <w:r w:rsidR="005A528F" w:rsidRPr="00351367">
        <w:rPr>
          <w:i/>
        </w:rPr>
        <w:t xml:space="preserve">šā </w:t>
      </w:r>
      <w:r w:rsidR="004F1EA0" w:rsidRPr="00037D6D">
        <w:rPr>
          <w:i/>
          <w:color w:val="000000" w:themeColor="text1"/>
        </w:rPr>
        <w:t>iepirkuma sadaļā kā Nolikuma saņēmējs, ieinteresētā persona var reģistrēties kā Nolikuma saņēmējs.</w:t>
      </w:r>
      <w:r w:rsidR="00804936">
        <w:rPr>
          <w:i/>
          <w:color w:val="000000" w:themeColor="text1"/>
        </w:rPr>
        <w:t xml:space="preserve"> </w:t>
      </w:r>
    </w:p>
    <w:p w:rsidR="009D6B94" w:rsidRPr="00226196" w:rsidRDefault="00116BF9" w:rsidP="00F0056F">
      <w:pPr>
        <w:spacing w:after="60"/>
        <w:ind w:left="902" w:hanging="900"/>
        <w:jc w:val="both"/>
      </w:pPr>
      <w:r w:rsidRPr="00226196">
        <w:t>1.5.</w:t>
      </w:r>
      <w:r w:rsidR="00F33B89" w:rsidRPr="00226196">
        <w:t>2</w:t>
      </w:r>
      <w:r w:rsidRPr="00226196">
        <w:t>.</w:t>
      </w:r>
      <w:r w:rsidRPr="00226196">
        <w:tab/>
        <w:t>Ja Konkursa Nolikumā tiek konstatētas pretrunas ar publisko iepirkumu procedūru regulējošo tiesību aktu prasībām, piemēro publisko iepirkumu regulējošo tiesību aktu nosacījumus.</w:t>
      </w:r>
    </w:p>
    <w:p w:rsidR="007467F7" w:rsidRPr="00226196" w:rsidRDefault="007467F7" w:rsidP="0002104D">
      <w:pPr>
        <w:keepNext/>
        <w:spacing w:before="240" w:after="120"/>
        <w:ind w:left="902" w:hanging="902"/>
        <w:jc w:val="both"/>
        <w:rPr>
          <w:b/>
        </w:rPr>
      </w:pPr>
      <w:r w:rsidRPr="00226196">
        <w:rPr>
          <w:b/>
        </w:rPr>
        <w:t>1.6.</w:t>
      </w:r>
      <w:r w:rsidRPr="00226196">
        <w:rPr>
          <w:b/>
        </w:rPr>
        <w:tab/>
        <w:t>Vispārīgās vienošanās darbības vieta un laiks</w:t>
      </w:r>
      <w:r w:rsidRPr="00226196">
        <w:rPr>
          <w:b/>
        </w:rPr>
        <w:tab/>
      </w:r>
    </w:p>
    <w:p w:rsidR="000B0855" w:rsidRPr="008F16FE" w:rsidRDefault="007467F7" w:rsidP="000B0855">
      <w:pPr>
        <w:keepNext/>
        <w:spacing w:after="60"/>
        <w:ind w:left="902" w:hanging="900"/>
        <w:jc w:val="both"/>
      </w:pPr>
      <w:r w:rsidRPr="00226196">
        <w:t>1.6.1.</w:t>
      </w:r>
      <w:r w:rsidRPr="00226196">
        <w:tab/>
      </w:r>
      <w:r w:rsidR="000B0855" w:rsidRPr="008F16FE">
        <w:t>Vispārīgās vienošanās (turpmāk – Vispārīgā vienošanās) darbības termiņš ir 12 (divpadsmit) mēneši no Vispārīgās vienošanās spēkā stāšanās dienas.</w:t>
      </w:r>
    </w:p>
    <w:p w:rsidR="00F77097" w:rsidRPr="00241D25" w:rsidRDefault="00413551" w:rsidP="00241D25">
      <w:pPr>
        <w:keepNext/>
        <w:spacing w:after="60"/>
        <w:ind w:left="902" w:hanging="182"/>
        <w:jc w:val="both"/>
        <w:rPr>
          <w:rFonts w:eastAsia="MS Mincho"/>
        </w:rPr>
      </w:pPr>
      <w:r w:rsidRPr="00241D25">
        <w:rPr>
          <w:rFonts w:eastAsia="MS Mincho"/>
        </w:rPr>
        <w:t xml:space="preserve">   </w:t>
      </w:r>
      <w:r w:rsidR="00F77097" w:rsidRPr="00241D25">
        <w:rPr>
          <w:rFonts w:eastAsia="MS Mincho"/>
        </w:rPr>
        <w:t xml:space="preserve">Nolūkā nodrošināt E-kataloga darbības nepārtrauktību Pasūtītājs, noformējot attiecīgu paziņojumu, var pagarināt sākotnējo Vispārīgās vienošanās darbības </w:t>
      </w:r>
      <w:r w:rsidR="00F77097" w:rsidRPr="00241D25">
        <w:rPr>
          <w:rFonts w:eastAsia="MS Mincho"/>
        </w:rPr>
        <w:lastRenderedPageBreak/>
        <w:t xml:space="preserve">termiņu, bet ne ilgāk kā uz </w:t>
      </w:r>
      <w:r w:rsidR="00E223D4" w:rsidRPr="00241D25">
        <w:rPr>
          <w:rFonts w:eastAsia="MS Mincho"/>
        </w:rPr>
        <w:t>12</w:t>
      </w:r>
      <w:r w:rsidR="00F77097" w:rsidRPr="00241D25">
        <w:rPr>
          <w:rFonts w:eastAsia="MS Mincho"/>
        </w:rPr>
        <w:t xml:space="preserve"> (</w:t>
      </w:r>
      <w:r w:rsidR="00E223D4" w:rsidRPr="00241D25">
        <w:rPr>
          <w:rFonts w:eastAsia="MS Mincho"/>
        </w:rPr>
        <w:t>divpadsmit</w:t>
      </w:r>
      <w:r w:rsidR="00F77097" w:rsidRPr="00241D25">
        <w:rPr>
          <w:rFonts w:eastAsia="MS Mincho"/>
        </w:rPr>
        <w:t>) mēnešiem skaitot no vienošanās noslēgšanas dienas.</w:t>
      </w:r>
    </w:p>
    <w:p w:rsidR="006035EF" w:rsidRDefault="006035EF" w:rsidP="00241D25">
      <w:pPr>
        <w:keepNext/>
        <w:spacing w:after="60"/>
        <w:ind w:left="902" w:hanging="182"/>
        <w:jc w:val="both"/>
        <w:rPr>
          <w:rFonts w:eastAsia="Times New Roman"/>
        </w:rPr>
      </w:pPr>
    </w:p>
    <w:p w:rsidR="007467F7" w:rsidRPr="00226196" w:rsidRDefault="007467F7" w:rsidP="008E4ADA">
      <w:pPr>
        <w:tabs>
          <w:tab w:val="left" w:pos="900"/>
        </w:tabs>
        <w:spacing w:after="60"/>
        <w:ind w:left="902" w:hanging="902"/>
        <w:jc w:val="both"/>
        <w:rPr>
          <w:rFonts w:eastAsia="Times New Roman"/>
        </w:rPr>
      </w:pPr>
      <w:r w:rsidRPr="00226196">
        <w:rPr>
          <w:rFonts w:eastAsia="Times New Roman"/>
        </w:rPr>
        <w:t>1.6.2.</w:t>
      </w:r>
      <w:r w:rsidRPr="00226196">
        <w:rPr>
          <w:rFonts w:eastAsia="Times New Roman"/>
        </w:rPr>
        <w:tab/>
        <w:t>Vispārīgās vienošanās darbības vieta – Latvijas Republikas teritorija.</w:t>
      </w:r>
    </w:p>
    <w:p w:rsidR="007467F7" w:rsidRPr="00226196" w:rsidRDefault="007467F7" w:rsidP="00065AA7">
      <w:pPr>
        <w:spacing w:before="240" w:after="120"/>
        <w:ind w:left="902" w:hanging="902"/>
        <w:jc w:val="both"/>
        <w:rPr>
          <w:b/>
        </w:rPr>
      </w:pPr>
      <w:r w:rsidRPr="00226196">
        <w:rPr>
          <w:b/>
        </w:rPr>
        <w:t>1.7.</w:t>
      </w:r>
      <w:r w:rsidRPr="00226196">
        <w:rPr>
          <w:b/>
        </w:rPr>
        <w:tab/>
        <w:t xml:space="preserve">Piegādes vieta </w:t>
      </w:r>
    </w:p>
    <w:p w:rsidR="007467F7" w:rsidRPr="00226196" w:rsidRDefault="007467F7" w:rsidP="007467F7">
      <w:pPr>
        <w:spacing w:after="120"/>
        <w:ind w:left="902"/>
        <w:jc w:val="both"/>
        <w:rPr>
          <w:rFonts w:eastAsia="Times New Roman"/>
        </w:rPr>
      </w:pPr>
      <w:r w:rsidRPr="00226196">
        <w:rPr>
          <w:rFonts w:eastAsia="Times New Roman"/>
        </w:rPr>
        <w:t>Preces piegāde ir paredzēta visā Latvijas Republikas teritorijā, pamatojoties uz Elektronisko iepirkumu sistēmā noslēgto darījumu.</w:t>
      </w:r>
    </w:p>
    <w:p w:rsidR="007467F7" w:rsidRPr="00226196" w:rsidRDefault="007467F7" w:rsidP="00065AA7">
      <w:pPr>
        <w:spacing w:before="240" w:after="120"/>
        <w:ind w:left="902" w:hanging="902"/>
        <w:jc w:val="both"/>
        <w:rPr>
          <w:b/>
        </w:rPr>
      </w:pPr>
      <w:bookmarkStart w:id="8" w:name="_Toc59334724"/>
      <w:bookmarkStart w:id="9" w:name="_Toc61422127"/>
      <w:r w:rsidRPr="00226196">
        <w:rPr>
          <w:b/>
        </w:rPr>
        <w:t>1.8.</w:t>
      </w:r>
      <w:r w:rsidRPr="00226196">
        <w:rPr>
          <w:b/>
        </w:rPr>
        <w:tab/>
        <w:t>Piedāvājumu iesniegšanas un atvēršanas vieta, datums, laiks un kārtība</w:t>
      </w:r>
      <w:bookmarkEnd w:id="8"/>
      <w:bookmarkEnd w:id="9"/>
    </w:p>
    <w:p w:rsidR="00FC2490" w:rsidRPr="00037D6D" w:rsidRDefault="007467F7" w:rsidP="008E4ADA">
      <w:pPr>
        <w:spacing w:after="60"/>
        <w:ind w:left="902" w:hanging="902"/>
        <w:jc w:val="both"/>
        <w:rPr>
          <w:rFonts w:eastAsia="Times New Roman"/>
          <w:color w:val="FF0000"/>
        </w:rPr>
      </w:pPr>
      <w:r w:rsidRPr="00226196">
        <w:rPr>
          <w:rFonts w:eastAsia="Times New Roman"/>
        </w:rPr>
        <w:t>1.8.1.</w:t>
      </w:r>
      <w:r w:rsidRPr="00226196">
        <w:rPr>
          <w:rFonts w:eastAsia="Times New Roman"/>
        </w:rPr>
        <w:tab/>
        <w:t xml:space="preserve">Pretendents </w:t>
      </w:r>
      <w:r w:rsidRPr="00226196">
        <w:rPr>
          <w:rFonts w:eastAsia="MS Mincho"/>
        </w:rPr>
        <w:t xml:space="preserve">(turpmāk – Pretendents) </w:t>
      </w:r>
      <w:r w:rsidRPr="00226196">
        <w:rPr>
          <w:rFonts w:eastAsia="Times New Roman"/>
        </w:rPr>
        <w:t xml:space="preserve">piedāvājumu iesniedz līdz </w:t>
      </w:r>
      <w:r w:rsidR="004F1EA0" w:rsidRPr="00504D3C">
        <w:rPr>
          <w:rFonts w:eastAsia="Times New Roman"/>
          <w:b/>
          <w:bCs/>
          <w:color w:val="FF0000"/>
        </w:rPr>
        <w:t xml:space="preserve">2016.gada </w:t>
      </w:r>
      <w:r w:rsidR="007B23A6" w:rsidRPr="00504D3C">
        <w:rPr>
          <w:rFonts w:eastAsia="Times New Roman"/>
          <w:b/>
          <w:bCs/>
          <w:color w:val="FF0000"/>
        </w:rPr>
        <w:t>1</w:t>
      </w:r>
      <w:r w:rsidR="00504D3C" w:rsidRPr="00504D3C">
        <w:rPr>
          <w:rFonts w:eastAsia="Times New Roman"/>
          <w:b/>
          <w:bCs/>
          <w:color w:val="FF0000"/>
        </w:rPr>
        <w:t>1</w:t>
      </w:r>
      <w:r w:rsidR="007B23A6" w:rsidRPr="00504D3C">
        <w:rPr>
          <w:rFonts w:eastAsia="Times New Roman"/>
          <w:b/>
          <w:bCs/>
          <w:color w:val="FF0000"/>
        </w:rPr>
        <w:t>.</w:t>
      </w:r>
      <w:r w:rsidR="00504D3C" w:rsidRPr="00504D3C">
        <w:rPr>
          <w:rFonts w:eastAsia="Times New Roman"/>
          <w:b/>
          <w:bCs/>
          <w:color w:val="FF0000"/>
        </w:rPr>
        <w:t>augustam</w:t>
      </w:r>
      <w:r w:rsidR="00A63652" w:rsidRPr="00504D3C">
        <w:rPr>
          <w:rFonts w:eastAsia="Times New Roman"/>
          <w:b/>
          <w:bCs/>
          <w:color w:val="FF0000"/>
        </w:rPr>
        <w:t xml:space="preserve"> </w:t>
      </w:r>
      <w:r w:rsidR="00C119A6" w:rsidRPr="00504D3C">
        <w:rPr>
          <w:rFonts w:eastAsia="Times New Roman"/>
          <w:b/>
          <w:bCs/>
          <w:color w:val="FF0000"/>
        </w:rPr>
        <w:t>plkst.1</w:t>
      </w:r>
      <w:r w:rsidR="00A70BD6" w:rsidRPr="00504D3C">
        <w:rPr>
          <w:rFonts w:eastAsia="Times New Roman"/>
          <w:b/>
          <w:bCs/>
          <w:color w:val="FF0000"/>
        </w:rPr>
        <w:t>0</w:t>
      </w:r>
      <w:r w:rsidR="002B5C45" w:rsidRPr="00504D3C">
        <w:rPr>
          <w:rFonts w:eastAsia="Times New Roman"/>
          <w:b/>
          <w:bCs/>
          <w:color w:val="FF0000"/>
        </w:rPr>
        <w:t>.</w:t>
      </w:r>
      <w:r w:rsidR="00C119A6" w:rsidRPr="00504D3C">
        <w:rPr>
          <w:rFonts w:eastAsia="Times New Roman"/>
          <w:b/>
          <w:bCs/>
          <w:color w:val="FF0000"/>
        </w:rPr>
        <w:t>00</w:t>
      </w:r>
      <w:r w:rsidRPr="00226196">
        <w:rPr>
          <w:rFonts w:eastAsia="Times New Roman"/>
          <w:vertAlign w:val="superscript"/>
        </w:rPr>
        <w:t xml:space="preserve"> </w:t>
      </w:r>
      <w:r w:rsidR="00717FCC" w:rsidRPr="00226196">
        <w:rPr>
          <w:rFonts w:eastAsia="Times New Roman"/>
        </w:rPr>
        <w:t xml:space="preserve">Elektronisko iepirkumu sistēmas e-konkursu </w:t>
      </w:r>
      <w:r w:rsidR="00D65A16" w:rsidRPr="00226196">
        <w:rPr>
          <w:rFonts w:eastAsia="Times New Roman"/>
        </w:rPr>
        <w:t>apakšsistēmā</w:t>
      </w:r>
      <w:r w:rsidRPr="00226196">
        <w:rPr>
          <w:rFonts w:eastAsia="Times New Roman"/>
        </w:rPr>
        <w:t>.</w:t>
      </w:r>
      <w:r w:rsidR="00A63652">
        <w:rPr>
          <w:rFonts w:eastAsia="Times New Roman"/>
        </w:rPr>
        <w:t xml:space="preserve"> </w:t>
      </w:r>
      <w:r w:rsidR="00896896" w:rsidRPr="00504D3C">
        <w:rPr>
          <w:rFonts w:eastAsia="Times New Roman"/>
          <w:i/>
          <w:color w:val="FF0000"/>
        </w:rPr>
        <w:t xml:space="preserve">(Ar </w:t>
      </w:r>
      <w:r w:rsidR="00504D3C" w:rsidRPr="00504D3C">
        <w:rPr>
          <w:rFonts w:eastAsia="Times New Roman"/>
          <w:i/>
          <w:color w:val="FF0000"/>
        </w:rPr>
        <w:t>1</w:t>
      </w:r>
      <w:r w:rsidR="00896896" w:rsidRPr="00504D3C">
        <w:rPr>
          <w:rFonts w:eastAsia="Times New Roman"/>
          <w:i/>
          <w:color w:val="FF0000"/>
        </w:rPr>
        <w:t>7.06.</w:t>
      </w:r>
      <w:proofErr w:type="gramStart"/>
      <w:r w:rsidR="00896896" w:rsidRPr="00504D3C">
        <w:rPr>
          <w:rFonts w:eastAsia="Times New Roman"/>
          <w:i/>
          <w:color w:val="FF0000"/>
        </w:rPr>
        <w:t>2016.</w:t>
      </w:r>
      <w:r w:rsidR="003838E3">
        <w:rPr>
          <w:rFonts w:eastAsia="Times New Roman"/>
          <w:i/>
          <w:color w:val="FF0000"/>
        </w:rPr>
        <w:t xml:space="preserve"> </w:t>
      </w:r>
      <w:r w:rsidR="00896896" w:rsidRPr="00504D3C">
        <w:rPr>
          <w:rFonts w:eastAsia="Times New Roman"/>
          <w:i/>
          <w:color w:val="FF0000"/>
        </w:rPr>
        <w:t>grozījumiem</w:t>
      </w:r>
      <w:proofErr w:type="gramEnd"/>
      <w:r w:rsidR="00896896" w:rsidRPr="00504D3C">
        <w:rPr>
          <w:rFonts w:eastAsia="Times New Roman"/>
          <w:i/>
          <w:color w:val="FF0000"/>
        </w:rPr>
        <w:t>)</w:t>
      </w:r>
    </w:p>
    <w:p w:rsidR="007467F7" w:rsidRPr="00226196" w:rsidRDefault="00E033BC" w:rsidP="00FC2490">
      <w:pPr>
        <w:tabs>
          <w:tab w:val="left" w:pos="900"/>
        </w:tabs>
        <w:spacing w:before="120" w:after="120"/>
        <w:ind w:left="902"/>
        <w:jc w:val="both"/>
        <w:rPr>
          <w:rFonts w:eastAsia="MS Mincho"/>
          <w:b/>
          <w:u w:val="single"/>
        </w:rPr>
      </w:pPr>
      <w:r w:rsidRPr="00226196">
        <w:rPr>
          <w:rFonts w:eastAsia="MS Mincho"/>
          <w:b/>
          <w:u w:val="single"/>
        </w:rPr>
        <w:t>Ārpus Elektronisko iepirkumu sistēmas e-konkursu apakšsistēmas</w:t>
      </w:r>
      <w:r w:rsidR="00C81523" w:rsidRPr="00226196">
        <w:rPr>
          <w:rFonts w:eastAsia="MS Mincho"/>
          <w:b/>
          <w:u w:val="single"/>
        </w:rPr>
        <w:t xml:space="preserve"> iesniegtie piedāvājumi tiks atzīti par neatbilstošiem</w:t>
      </w:r>
      <w:r w:rsidRPr="00226196">
        <w:rPr>
          <w:rFonts w:eastAsia="MS Mincho"/>
          <w:b/>
          <w:u w:val="single"/>
        </w:rPr>
        <w:t xml:space="preserve"> Nolikuma prasībām</w:t>
      </w:r>
      <w:r w:rsidR="00C81523" w:rsidRPr="00226196">
        <w:rPr>
          <w:rFonts w:eastAsia="MS Mincho"/>
          <w:b/>
          <w:u w:val="single"/>
        </w:rPr>
        <w:t>.</w:t>
      </w:r>
    </w:p>
    <w:p w:rsidR="009D6B94" w:rsidRPr="0057509A" w:rsidRDefault="0093253C" w:rsidP="0093253C">
      <w:pPr>
        <w:spacing w:after="60"/>
        <w:ind w:left="900" w:hanging="900"/>
        <w:jc w:val="both"/>
        <w:rPr>
          <w:rFonts w:eastAsia="Times New Roman"/>
          <w:color w:val="D99594" w:themeColor="accent2" w:themeTint="99"/>
        </w:rPr>
      </w:pPr>
      <w:r w:rsidRPr="00226196">
        <w:rPr>
          <w:rFonts w:eastAsia="Times New Roman"/>
        </w:rPr>
        <w:t>1.8.2.</w:t>
      </w:r>
      <w:r w:rsidRPr="00226196">
        <w:rPr>
          <w:rFonts w:eastAsia="Times New Roman"/>
        </w:rPr>
        <w:tab/>
        <w:t xml:space="preserve">Iesniegtie piedāvājumi tiks atvērti Valsts reģionālās attīstības aģentūras telpās, </w:t>
      </w:r>
      <w:r w:rsidR="007B23A6" w:rsidRPr="0057509A">
        <w:rPr>
          <w:rFonts w:eastAsia="Times New Roman"/>
          <w:color w:val="D99594" w:themeColor="accent2" w:themeTint="99"/>
        </w:rPr>
        <w:t xml:space="preserve">Alberta </w:t>
      </w:r>
      <w:r w:rsidRPr="0057509A">
        <w:rPr>
          <w:rFonts w:eastAsia="Times New Roman"/>
          <w:color w:val="D99594" w:themeColor="accent2" w:themeTint="99"/>
        </w:rPr>
        <w:t>ielā 1</w:t>
      </w:r>
      <w:r w:rsidR="007B23A6" w:rsidRPr="0057509A">
        <w:rPr>
          <w:rFonts w:eastAsia="Times New Roman"/>
          <w:color w:val="D99594" w:themeColor="accent2" w:themeTint="99"/>
        </w:rPr>
        <w:t>0</w:t>
      </w:r>
      <w:r w:rsidRPr="0057509A">
        <w:rPr>
          <w:rFonts w:eastAsia="Times New Roman"/>
          <w:color w:val="D99594" w:themeColor="accent2" w:themeTint="99"/>
        </w:rPr>
        <w:t xml:space="preserve">, </w:t>
      </w:r>
      <w:r w:rsidR="007B23A6" w:rsidRPr="0057509A">
        <w:rPr>
          <w:rFonts w:eastAsia="Times New Roman"/>
          <w:color w:val="D99594" w:themeColor="accent2" w:themeTint="99"/>
        </w:rPr>
        <w:t>212.kabinetā</w:t>
      </w:r>
      <w:r w:rsidRPr="0057509A">
        <w:rPr>
          <w:rFonts w:eastAsia="Times New Roman"/>
          <w:color w:val="D99594" w:themeColor="accent2" w:themeTint="99"/>
        </w:rPr>
        <w:t>, Rīgā,</w:t>
      </w:r>
      <w:r w:rsidRPr="0057509A">
        <w:rPr>
          <w:rFonts w:eastAsia="Times New Roman"/>
          <w:b/>
          <w:color w:val="D99594" w:themeColor="accent2" w:themeTint="99"/>
        </w:rPr>
        <w:t xml:space="preserve"> </w:t>
      </w:r>
      <w:r w:rsidR="004F1EA0" w:rsidRPr="00504D3C">
        <w:rPr>
          <w:rFonts w:eastAsia="Times New Roman"/>
          <w:b/>
          <w:bCs/>
          <w:color w:val="FF0000"/>
        </w:rPr>
        <w:t xml:space="preserve">2016.gada </w:t>
      </w:r>
      <w:r w:rsidR="00504D3C">
        <w:rPr>
          <w:rFonts w:eastAsia="Times New Roman"/>
          <w:b/>
          <w:bCs/>
          <w:color w:val="FF0000"/>
        </w:rPr>
        <w:t>11.augustā</w:t>
      </w:r>
      <w:r w:rsidR="009E0C17" w:rsidRPr="00504D3C">
        <w:rPr>
          <w:rFonts w:eastAsia="Times New Roman"/>
          <w:b/>
          <w:bCs/>
          <w:color w:val="FF0000"/>
        </w:rPr>
        <w:t xml:space="preserve"> </w:t>
      </w:r>
      <w:r w:rsidR="00D65A16" w:rsidRPr="00504D3C">
        <w:rPr>
          <w:rFonts w:eastAsia="Times New Roman"/>
          <w:b/>
          <w:bCs/>
          <w:color w:val="FF0000"/>
        </w:rPr>
        <w:t>plkst.10</w:t>
      </w:r>
      <w:r w:rsidR="004F524B" w:rsidRPr="00504D3C">
        <w:rPr>
          <w:rFonts w:eastAsia="Times New Roman"/>
          <w:b/>
          <w:bCs/>
          <w:color w:val="FF0000"/>
        </w:rPr>
        <w:t>.</w:t>
      </w:r>
      <w:r w:rsidR="00D65A16" w:rsidRPr="00504D3C">
        <w:rPr>
          <w:rFonts w:eastAsia="Times New Roman"/>
          <w:b/>
          <w:bCs/>
          <w:color w:val="FF0000"/>
        </w:rPr>
        <w:t>00</w:t>
      </w:r>
      <w:r w:rsidR="00D65A16" w:rsidRPr="00226196">
        <w:rPr>
          <w:rFonts w:eastAsia="Times New Roman"/>
          <w:vertAlign w:val="superscript"/>
        </w:rPr>
        <w:t xml:space="preserve"> </w:t>
      </w:r>
      <w:r w:rsidRPr="00226196">
        <w:rPr>
          <w:rFonts w:eastAsia="Times New Roman"/>
        </w:rPr>
        <w:t>pēc piedāvāju</w:t>
      </w:r>
      <w:r w:rsidR="00D65A16" w:rsidRPr="00226196">
        <w:rPr>
          <w:rFonts w:eastAsia="Times New Roman"/>
        </w:rPr>
        <w:t>mu iesniegšanas termiņa beigām. Iesniegto piedāvājumu atvēršanas procesam var sekot līdzi tiešsaistes režīmā Elektronisko iepirkumu sistēm</w:t>
      </w:r>
      <w:r w:rsidR="004F524B" w:rsidRPr="00226196">
        <w:rPr>
          <w:rFonts w:eastAsia="Times New Roman"/>
        </w:rPr>
        <w:t>a</w:t>
      </w:r>
      <w:r w:rsidR="00D65A16" w:rsidRPr="00226196">
        <w:rPr>
          <w:rFonts w:eastAsia="Times New Roman"/>
        </w:rPr>
        <w:t>s e-konkursu apakšsistēmā.</w:t>
      </w:r>
      <w:r w:rsidR="00896896">
        <w:rPr>
          <w:rFonts w:eastAsia="Times New Roman"/>
        </w:rPr>
        <w:t xml:space="preserve"> </w:t>
      </w:r>
      <w:r w:rsidR="007B23A6" w:rsidRPr="00504D3C">
        <w:rPr>
          <w:rFonts w:eastAsia="Times New Roman"/>
          <w:color w:val="FF0000"/>
        </w:rPr>
        <w:t>(</w:t>
      </w:r>
      <w:r w:rsidR="007B23A6" w:rsidRPr="00504D3C">
        <w:rPr>
          <w:rFonts w:eastAsia="Times New Roman"/>
          <w:i/>
          <w:color w:val="FF0000"/>
        </w:rPr>
        <w:t xml:space="preserve">Ar </w:t>
      </w:r>
      <w:r w:rsidR="00504D3C" w:rsidRPr="00504D3C">
        <w:rPr>
          <w:rFonts w:eastAsia="Times New Roman"/>
          <w:i/>
          <w:color w:val="FF0000"/>
        </w:rPr>
        <w:t>1</w:t>
      </w:r>
      <w:r w:rsidR="007B23A6" w:rsidRPr="00504D3C">
        <w:rPr>
          <w:rFonts w:eastAsia="Times New Roman"/>
          <w:i/>
          <w:color w:val="FF0000"/>
        </w:rPr>
        <w:t>7.06.2016. grozījumiem)</w:t>
      </w:r>
      <w:r w:rsidR="00A63652" w:rsidRPr="0057509A">
        <w:rPr>
          <w:rFonts w:eastAsia="Times New Roman"/>
          <w:color w:val="D99594" w:themeColor="accent2" w:themeTint="99"/>
        </w:rPr>
        <w:t xml:space="preserve"> </w:t>
      </w:r>
    </w:p>
    <w:p w:rsidR="00A844A2" w:rsidRPr="00226196" w:rsidRDefault="00A844A2" w:rsidP="0093253C">
      <w:pPr>
        <w:spacing w:after="60"/>
        <w:ind w:left="900" w:hanging="900"/>
        <w:jc w:val="both"/>
        <w:rPr>
          <w:rFonts w:eastAsia="Times New Roman"/>
        </w:rPr>
      </w:pPr>
      <w:r w:rsidRPr="00226196">
        <w:rPr>
          <w:rFonts w:eastAsia="Times New Roman"/>
        </w:rPr>
        <w:t>1.8.3.</w:t>
      </w:r>
      <w:r w:rsidRPr="00226196">
        <w:rPr>
          <w:rFonts w:eastAsia="Times New Roman"/>
        </w:rPr>
        <w:tab/>
        <w:t xml:space="preserve">Ja </w:t>
      </w:r>
      <w:r w:rsidR="00EC5995" w:rsidRPr="00226196">
        <w:rPr>
          <w:rFonts w:eastAsia="Times New Roman"/>
        </w:rPr>
        <w:t>P</w:t>
      </w:r>
      <w:r w:rsidRPr="00226196">
        <w:rPr>
          <w:rFonts w:eastAsia="Times New Roman"/>
        </w:rPr>
        <w:t>retendents</w:t>
      </w:r>
      <w:r w:rsidR="00A1211D" w:rsidRPr="00226196">
        <w:rPr>
          <w:rFonts w:eastAsia="Times New Roman"/>
        </w:rPr>
        <w:t xml:space="preserve"> piedāvājuma datu aizsardzībai izmantojis piedāvājuma </w:t>
      </w:r>
      <w:proofErr w:type="spellStart"/>
      <w:r w:rsidR="00A1211D" w:rsidRPr="00226196">
        <w:rPr>
          <w:rFonts w:eastAsia="Times New Roman"/>
        </w:rPr>
        <w:t>kriptēšanu</w:t>
      </w:r>
      <w:proofErr w:type="spellEnd"/>
      <w:r w:rsidR="00A1211D" w:rsidRPr="00226196">
        <w:rPr>
          <w:rFonts w:eastAsia="Times New Roman"/>
        </w:rPr>
        <w:t xml:space="preserve"> (saskaņā ar Nolikuma 1.9.1.3.</w:t>
      </w:r>
      <w:r w:rsidR="00EC5995" w:rsidRPr="00226196">
        <w:rPr>
          <w:rFonts w:eastAsia="Times New Roman"/>
        </w:rPr>
        <w:t>apakš</w:t>
      </w:r>
      <w:r w:rsidR="00A1211D" w:rsidRPr="00226196">
        <w:rPr>
          <w:rFonts w:eastAsia="Times New Roman"/>
        </w:rPr>
        <w:t>pun</w:t>
      </w:r>
      <w:r w:rsidR="00EC5995" w:rsidRPr="00226196">
        <w:rPr>
          <w:rFonts w:eastAsia="Times New Roman"/>
        </w:rPr>
        <w:t>ktu), P</w:t>
      </w:r>
      <w:r w:rsidR="00A1211D" w:rsidRPr="00226196">
        <w:rPr>
          <w:rFonts w:eastAsia="Times New Roman"/>
        </w:rPr>
        <w:t xml:space="preserve">retendentam </w:t>
      </w:r>
      <w:r w:rsidR="009F4F33" w:rsidRPr="00226196">
        <w:rPr>
          <w:rFonts w:eastAsia="Times New Roman"/>
        </w:rPr>
        <w:t xml:space="preserve">ne vēlāk kā 15 (piecpadsmit) minūtes </w:t>
      </w:r>
      <w:r w:rsidR="003C7242" w:rsidRPr="00226196">
        <w:rPr>
          <w:rFonts w:eastAsia="Times New Roman"/>
        </w:rPr>
        <w:t>pēc</w:t>
      </w:r>
      <w:r w:rsidR="009F4F33" w:rsidRPr="00226196">
        <w:rPr>
          <w:rFonts w:eastAsia="Times New Roman"/>
        </w:rPr>
        <w:t xml:space="preserve"> piedāvājumu iesniegšanas termiņ</w:t>
      </w:r>
      <w:r w:rsidR="00EC5995" w:rsidRPr="00226196">
        <w:rPr>
          <w:rFonts w:eastAsia="Times New Roman"/>
        </w:rPr>
        <w:t>a</w:t>
      </w:r>
      <w:r w:rsidR="009F4F33" w:rsidRPr="00226196">
        <w:rPr>
          <w:rFonts w:eastAsia="Times New Roman"/>
        </w:rPr>
        <w:t xml:space="preserve"> beigām iepirkuma komisijai jāiesniedz elektroniskā atslēga </w:t>
      </w:r>
      <w:r w:rsidR="003C7242" w:rsidRPr="00226196">
        <w:rPr>
          <w:rFonts w:eastAsia="Times New Roman"/>
        </w:rPr>
        <w:t xml:space="preserve">ar paroli </w:t>
      </w:r>
      <w:proofErr w:type="spellStart"/>
      <w:r w:rsidR="002D412C" w:rsidRPr="00226196">
        <w:rPr>
          <w:rFonts w:eastAsia="Times New Roman"/>
        </w:rPr>
        <w:t>kriptētā</w:t>
      </w:r>
      <w:proofErr w:type="spellEnd"/>
      <w:r w:rsidR="002D412C" w:rsidRPr="00226196">
        <w:rPr>
          <w:rFonts w:eastAsia="Times New Roman"/>
        </w:rPr>
        <w:t xml:space="preserve"> dokumenta atvēršanai.</w:t>
      </w:r>
    </w:p>
    <w:p w:rsidR="007467F7" w:rsidRPr="00226196" w:rsidRDefault="007467F7" w:rsidP="00065AA7">
      <w:pPr>
        <w:spacing w:before="240" w:after="120"/>
        <w:ind w:left="902" w:hanging="902"/>
        <w:jc w:val="both"/>
        <w:rPr>
          <w:b/>
        </w:rPr>
      </w:pPr>
      <w:r w:rsidRPr="00226196">
        <w:rPr>
          <w:b/>
        </w:rPr>
        <w:t>1.</w:t>
      </w:r>
      <w:bookmarkStart w:id="10" w:name="_Toc59334727"/>
      <w:bookmarkStart w:id="11" w:name="_Toc61422130"/>
      <w:r w:rsidRPr="00226196">
        <w:rPr>
          <w:b/>
        </w:rPr>
        <w:t>9.</w:t>
      </w:r>
      <w:r w:rsidRPr="00226196">
        <w:rPr>
          <w:b/>
        </w:rPr>
        <w:tab/>
        <w:t>Piedāvājuma noformēšana</w:t>
      </w:r>
      <w:bookmarkEnd w:id="10"/>
      <w:bookmarkEnd w:id="11"/>
    </w:p>
    <w:p w:rsidR="001918F0" w:rsidRPr="00226196" w:rsidRDefault="007467F7" w:rsidP="00D65A16">
      <w:pPr>
        <w:tabs>
          <w:tab w:val="left" w:pos="540"/>
        </w:tabs>
        <w:spacing w:after="60"/>
        <w:ind w:left="900" w:hanging="900"/>
        <w:jc w:val="both"/>
        <w:rPr>
          <w:rFonts w:eastAsia="Times New Roman"/>
        </w:rPr>
      </w:pPr>
      <w:r w:rsidRPr="00226196">
        <w:rPr>
          <w:rFonts w:eastAsia="Times New Roman"/>
        </w:rPr>
        <w:t>1.9.1.</w:t>
      </w:r>
      <w:r w:rsidRPr="00226196">
        <w:rPr>
          <w:rFonts w:eastAsia="Times New Roman"/>
        </w:rPr>
        <w:tab/>
        <w:t xml:space="preserve">Piedāvājums jāiesniedz </w:t>
      </w:r>
      <w:r w:rsidR="00D65A16" w:rsidRPr="00226196">
        <w:rPr>
          <w:rFonts w:eastAsia="Times New Roman"/>
        </w:rPr>
        <w:t>elektroniski</w:t>
      </w:r>
      <w:r w:rsidR="00A31794" w:rsidRPr="00226196">
        <w:rPr>
          <w:rFonts w:eastAsia="Times New Roman"/>
        </w:rPr>
        <w:t xml:space="preserve"> </w:t>
      </w:r>
      <w:r w:rsidR="008E6D5F" w:rsidRPr="00226196">
        <w:rPr>
          <w:rFonts w:eastAsia="Times New Roman"/>
        </w:rPr>
        <w:t xml:space="preserve">Elektronisko iepirkumu sistēmas </w:t>
      </w:r>
      <w:r w:rsidR="00A31794" w:rsidRPr="00226196">
        <w:rPr>
          <w:rFonts w:eastAsia="Times New Roman"/>
        </w:rPr>
        <w:t>e-</w:t>
      </w:r>
      <w:r w:rsidR="007C1CFE" w:rsidRPr="00226196">
        <w:rPr>
          <w:rFonts w:eastAsia="Times New Roman"/>
        </w:rPr>
        <w:t xml:space="preserve">konkursu </w:t>
      </w:r>
      <w:r w:rsidR="00A31794" w:rsidRPr="00226196">
        <w:rPr>
          <w:rFonts w:eastAsia="Times New Roman"/>
        </w:rPr>
        <w:t>apakšsistēmā</w:t>
      </w:r>
      <w:r w:rsidR="00D65A16" w:rsidRPr="00226196">
        <w:rPr>
          <w:rFonts w:eastAsia="Times New Roman"/>
        </w:rPr>
        <w:t xml:space="preserve">, </w:t>
      </w:r>
      <w:r w:rsidR="001B32F7" w:rsidRPr="00226196">
        <w:rPr>
          <w:rFonts w:eastAsia="Times New Roman"/>
        </w:rPr>
        <w:t xml:space="preserve">ievērojot šādas </w:t>
      </w:r>
      <w:r w:rsidR="00EC5995" w:rsidRPr="00226196">
        <w:rPr>
          <w:rFonts w:eastAsia="Times New Roman"/>
        </w:rPr>
        <w:t>P</w:t>
      </w:r>
      <w:r w:rsidR="001B32F7" w:rsidRPr="00226196">
        <w:rPr>
          <w:rFonts w:eastAsia="Times New Roman"/>
        </w:rPr>
        <w:t>retendenta izvēles iespējas</w:t>
      </w:r>
      <w:r w:rsidR="001918F0" w:rsidRPr="00226196">
        <w:rPr>
          <w:rFonts w:eastAsia="Times New Roman"/>
        </w:rPr>
        <w:t>:</w:t>
      </w:r>
    </w:p>
    <w:p w:rsidR="00BC46AC" w:rsidRPr="00226196" w:rsidRDefault="001918F0" w:rsidP="004243FD">
      <w:pPr>
        <w:tabs>
          <w:tab w:val="left" w:pos="1800"/>
        </w:tabs>
        <w:spacing w:after="60"/>
        <w:ind w:left="1800" w:hanging="900"/>
        <w:jc w:val="both"/>
      </w:pPr>
      <w:r w:rsidRPr="00226196">
        <w:t>1.9.1.1.</w:t>
      </w:r>
      <w:r w:rsidR="00D65A16" w:rsidRPr="00226196">
        <w:t xml:space="preserve"> </w:t>
      </w:r>
      <w:r w:rsidR="004243FD" w:rsidRPr="00226196">
        <w:tab/>
        <w:t xml:space="preserve">izmantojot </w:t>
      </w:r>
      <w:r w:rsidR="007C1CFE" w:rsidRPr="00226196">
        <w:rPr>
          <w:rFonts w:eastAsia="Times New Roman"/>
        </w:rPr>
        <w:t xml:space="preserve">Elektronisko iepirkumu sistēmas </w:t>
      </w:r>
      <w:r w:rsidR="000D76E9" w:rsidRPr="00226196">
        <w:t>e</w:t>
      </w:r>
      <w:r w:rsidR="007C1CFE" w:rsidRPr="00226196">
        <w:t>-konkursu</w:t>
      </w:r>
      <w:r w:rsidR="000D76E9" w:rsidRPr="00226196">
        <w:t xml:space="preserve"> apakšsistēmas </w:t>
      </w:r>
      <w:r w:rsidR="004243FD" w:rsidRPr="00226196">
        <w:t>piedāvātos rīkus</w:t>
      </w:r>
      <w:r w:rsidR="00136E92" w:rsidRPr="00226196">
        <w:t>,</w:t>
      </w:r>
      <w:r w:rsidR="00136E92" w:rsidRPr="00226196">
        <w:rPr>
          <w:rFonts w:eastAsia="Times New Roman"/>
        </w:rPr>
        <w:t xml:space="preserve"> aizpildot</w:t>
      </w:r>
      <w:r w:rsidR="007C1CFE" w:rsidRPr="00226196">
        <w:rPr>
          <w:rFonts w:eastAsia="Times New Roman"/>
        </w:rPr>
        <w:t xml:space="preserve"> minētās sistēmas </w:t>
      </w:r>
      <w:r w:rsidR="00136E92" w:rsidRPr="00226196">
        <w:rPr>
          <w:rFonts w:eastAsia="Times New Roman"/>
        </w:rPr>
        <w:t>e-konkursu apakšsistēmā šā iepirkuma sadaļā ievietotās formas</w:t>
      </w:r>
      <w:r w:rsidR="004243FD" w:rsidRPr="00226196">
        <w:t>;</w:t>
      </w:r>
    </w:p>
    <w:p w:rsidR="004243FD" w:rsidRPr="00226196" w:rsidRDefault="004243FD" w:rsidP="001918F0">
      <w:pPr>
        <w:spacing w:after="60"/>
        <w:ind w:left="1800" w:hanging="900"/>
        <w:jc w:val="both"/>
      </w:pPr>
      <w:r w:rsidRPr="00226196">
        <w:t>1.9.1.2.</w:t>
      </w:r>
      <w:r w:rsidRPr="00226196">
        <w:tab/>
      </w:r>
      <w:r w:rsidR="008E6D5F" w:rsidRPr="00226196">
        <w:t>e</w:t>
      </w:r>
      <w:r w:rsidR="000D76E9" w:rsidRPr="00226196">
        <w:t>lektroniski aizpildām</w:t>
      </w:r>
      <w:r w:rsidR="00EA72E7" w:rsidRPr="00226196">
        <w:t>os</w:t>
      </w:r>
      <w:r w:rsidR="000D76E9" w:rsidRPr="00226196">
        <w:t xml:space="preserve"> dokument</w:t>
      </w:r>
      <w:r w:rsidR="00EA72E7" w:rsidRPr="00226196">
        <w:t>us</w:t>
      </w:r>
      <w:r w:rsidR="000D76E9" w:rsidRPr="00226196">
        <w:t xml:space="preserve"> elektroniski sagatavo</w:t>
      </w:r>
      <w:r w:rsidR="00EA72E7" w:rsidRPr="00226196">
        <w:t>jot</w:t>
      </w:r>
      <w:r w:rsidR="000D76E9" w:rsidRPr="00226196">
        <w:t xml:space="preserve"> ārpus</w:t>
      </w:r>
      <w:r w:rsidR="007C1CFE" w:rsidRPr="00226196">
        <w:t xml:space="preserve"> </w:t>
      </w:r>
      <w:r w:rsidR="007C1CFE" w:rsidRPr="00226196">
        <w:rPr>
          <w:rFonts w:eastAsia="Times New Roman"/>
        </w:rPr>
        <w:t>Elektronisko iepirkumu sistēmas</w:t>
      </w:r>
      <w:r w:rsidR="000D76E9" w:rsidRPr="00226196">
        <w:t xml:space="preserve"> e-</w:t>
      </w:r>
      <w:r w:rsidR="007C1CFE" w:rsidRPr="00226196">
        <w:t>konkursu</w:t>
      </w:r>
      <w:r w:rsidR="000D76E9" w:rsidRPr="00226196">
        <w:t xml:space="preserve"> apakšsistēmas un augšupielādē</w:t>
      </w:r>
      <w:r w:rsidR="00EA72E7" w:rsidRPr="00226196">
        <w:t>jot</w:t>
      </w:r>
      <w:r w:rsidR="000D76E9" w:rsidRPr="00226196">
        <w:t xml:space="preserve"> sistēmas attiecīgajās vietnēs</w:t>
      </w:r>
      <w:r w:rsidR="008E6D5F" w:rsidRPr="00226196">
        <w:t xml:space="preserve"> aizpildītas PDF formas, t.sk. ar formā integrēt</w:t>
      </w:r>
      <w:r w:rsidR="00EC5995" w:rsidRPr="00226196">
        <w:t>a</w:t>
      </w:r>
      <w:r w:rsidR="008E6D5F" w:rsidRPr="00226196">
        <w:t>jiem</w:t>
      </w:r>
      <w:r w:rsidR="00056A79" w:rsidRPr="00226196">
        <w:t xml:space="preserve"> </w:t>
      </w:r>
      <w:r w:rsidR="008E6D5F" w:rsidRPr="00226196">
        <w:t xml:space="preserve">failiem </w:t>
      </w:r>
      <w:r w:rsidR="00056A79" w:rsidRPr="00226196">
        <w:t>(šādā gadījumā pretendents ir atbildīgs par aizpildāmo formu atbilstību dokumentācijas prasībām un formu paraugiem);</w:t>
      </w:r>
    </w:p>
    <w:p w:rsidR="00056A79" w:rsidRPr="00226196" w:rsidRDefault="00056A79" w:rsidP="001918F0">
      <w:pPr>
        <w:spacing w:after="60"/>
        <w:ind w:left="1800" w:hanging="900"/>
        <w:jc w:val="both"/>
      </w:pPr>
      <w:r w:rsidRPr="00226196">
        <w:t>1.9.1.3.</w:t>
      </w:r>
      <w:r w:rsidRPr="00226196">
        <w:tab/>
      </w:r>
      <w:r w:rsidR="005041AA" w:rsidRPr="00226196">
        <w:t>e</w:t>
      </w:r>
      <w:r w:rsidR="00323F6B" w:rsidRPr="00226196">
        <w:t>lektroniski</w:t>
      </w:r>
      <w:r w:rsidR="0073702B" w:rsidRPr="00226196">
        <w:t xml:space="preserve"> (PDF formas veidā)</w:t>
      </w:r>
      <w:r w:rsidR="00323F6B" w:rsidRPr="00226196">
        <w:t xml:space="preserve"> sagatavot</w:t>
      </w:r>
      <w:r w:rsidR="00370326" w:rsidRPr="00226196">
        <w:t>o</w:t>
      </w:r>
      <w:r w:rsidR="003823ED" w:rsidRPr="00226196">
        <w:t xml:space="preserve"> </w:t>
      </w:r>
      <w:r w:rsidR="00323F6B" w:rsidRPr="00226196">
        <w:t>piedāvājum</w:t>
      </w:r>
      <w:r w:rsidR="00370326" w:rsidRPr="00226196">
        <w:t>u</w:t>
      </w:r>
      <w:r w:rsidR="00323F6B" w:rsidRPr="00226196">
        <w:t xml:space="preserve"> </w:t>
      </w:r>
      <w:proofErr w:type="spellStart"/>
      <w:r w:rsidR="00370326" w:rsidRPr="00226196">
        <w:t>kriptējot</w:t>
      </w:r>
      <w:proofErr w:type="spellEnd"/>
      <w:r w:rsidR="00323F6B" w:rsidRPr="00226196">
        <w:t xml:space="preserve"> </w:t>
      </w:r>
      <w:r w:rsidR="00771C95" w:rsidRPr="00226196">
        <w:t>ārpus e-k</w:t>
      </w:r>
      <w:r w:rsidR="007C1CFE" w:rsidRPr="00226196">
        <w:t>onkursu</w:t>
      </w:r>
      <w:r w:rsidR="00771C95" w:rsidRPr="00226196">
        <w:t xml:space="preserve"> apakšsistēmas ar trešās personas piedāvātiem datu aizsardzības rīkiem un aiz</w:t>
      </w:r>
      <w:r w:rsidR="001B32F7" w:rsidRPr="00226196">
        <w:t>sargā</w:t>
      </w:r>
      <w:r w:rsidR="00370326" w:rsidRPr="00226196">
        <w:t>jot</w:t>
      </w:r>
      <w:r w:rsidR="001B32F7" w:rsidRPr="00226196">
        <w:t xml:space="preserve"> ar elektronisku atslēgu</w:t>
      </w:r>
      <w:r w:rsidR="009A29D3" w:rsidRPr="00226196">
        <w:t xml:space="preserve"> </w:t>
      </w:r>
      <w:r w:rsidR="008E6D5F" w:rsidRPr="00226196">
        <w:t xml:space="preserve">un paroli </w:t>
      </w:r>
      <w:r w:rsidR="009A29D3" w:rsidRPr="00226196">
        <w:t xml:space="preserve">(šādā gadījumā </w:t>
      </w:r>
      <w:r w:rsidR="007C1CFE" w:rsidRPr="00226196">
        <w:t>P</w:t>
      </w:r>
      <w:r w:rsidR="009A29D3" w:rsidRPr="00226196">
        <w:t>retendents ir atbildīgs par aizpildāmo formu atbilstību dokumentācijas prasībām un formu paraugiem</w:t>
      </w:r>
      <w:r w:rsidR="0023768A" w:rsidRPr="00226196">
        <w:t>,</w:t>
      </w:r>
      <w:r w:rsidR="009A29D3" w:rsidRPr="00226196">
        <w:t xml:space="preserve"> </w:t>
      </w:r>
      <w:r w:rsidR="0023768A" w:rsidRPr="00226196">
        <w:t xml:space="preserve">kā arī </w:t>
      </w:r>
      <w:r w:rsidR="009A29D3" w:rsidRPr="00226196">
        <w:t>dokumenta atvēršanas un nolasīšanas iespējām)</w:t>
      </w:r>
      <w:r w:rsidR="001B32F7" w:rsidRPr="00226196">
        <w:t>.</w:t>
      </w:r>
    </w:p>
    <w:p w:rsidR="008A204E" w:rsidRPr="00226196" w:rsidRDefault="00BC46AC" w:rsidP="008E4ADA">
      <w:pPr>
        <w:spacing w:after="60"/>
        <w:ind w:left="900" w:hanging="900"/>
        <w:jc w:val="both"/>
      </w:pPr>
      <w:r w:rsidRPr="00226196">
        <w:t>1</w:t>
      </w:r>
      <w:r w:rsidR="00D65A16" w:rsidRPr="00226196">
        <w:t>.9.2</w:t>
      </w:r>
      <w:r w:rsidRPr="00226196">
        <w:t>.</w:t>
      </w:r>
      <w:r w:rsidRPr="00226196">
        <w:tab/>
      </w:r>
      <w:r w:rsidR="00022572" w:rsidRPr="00226196">
        <w:t xml:space="preserve">Sagatavojot </w:t>
      </w:r>
      <w:r w:rsidR="001F0430" w:rsidRPr="00226196">
        <w:t>piedāvājumu</w:t>
      </w:r>
      <w:r w:rsidR="00777CB2" w:rsidRPr="00226196">
        <w:t>,</w:t>
      </w:r>
      <w:r w:rsidR="001F0430" w:rsidRPr="00226196">
        <w:t xml:space="preserve"> </w:t>
      </w:r>
      <w:r w:rsidR="007C1CFE" w:rsidRPr="00226196">
        <w:t>P</w:t>
      </w:r>
      <w:r w:rsidR="008A204E" w:rsidRPr="00226196">
        <w:t>retendents ievēro, ka</w:t>
      </w:r>
      <w:r w:rsidR="001F0430" w:rsidRPr="00226196">
        <w:t>:</w:t>
      </w:r>
    </w:p>
    <w:p w:rsidR="00BC46AC" w:rsidRPr="00861E2A" w:rsidRDefault="001F0430" w:rsidP="001F0430">
      <w:pPr>
        <w:spacing w:after="60"/>
        <w:ind w:left="1800" w:hanging="900"/>
        <w:jc w:val="both"/>
        <w:rPr>
          <w:i/>
          <w:color w:val="FF0000"/>
        </w:rPr>
      </w:pPr>
      <w:r w:rsidRPr="00226196">
        <w:t>1.9.</w:t>
      </w:r>
      <w:r w:rsidR="008C3C27" w:rsidRPr="00226196">
        <w:t>2</w:t>
      </w:r>
      <w:r w:rsidRPr="00226196">
        <w:t xml:space="preserve">.1. </w:t>
      </w:r>
      <w:r w:rsidR="00D65A16" w:rsidRPr="00226196">
        <w:t xml:space="preserve">Pieteikuma veidlapa, </w:t>
      </w:r>
      <w:r w:rsidR="004F524B" w:rsidRPr="00226196">
        <w:t xml:space="preserve">tehniskais </w:t>
      </w:r>
      <w:r w:rsidRPr="00226196">
        <w:t>un finanšu piedāvājums</w:t>
      </w:r>
      <w:r w:rsidR="00861411" w:rsidRPr="00226196">
        <w:t xml:space="preserve"> jāaizpilda</w:t>
      </w:r>
      <w:r w:rsidR="00833CF9" w:rsidRPr="00226196">
        <w:t xml:space="preserve"> tikai</w:t>
      </w:r>
      <w:r w:rsidR="00861411" w:rsidRPr="00226196">
        <w:t xml:space="preserve"> elektroniski</w:t>
      </w:r>
      <w:r w:rsidR="00BC46AC" w:rsidRPr="00226196">
        <w:t xml:space="preserve">, atsevišķā elektroniskā dokumentā ar </w:t>
      </w:r>
      <w:r w:rsidR="00861E2A" w:rsidRPr="00861E2A">
        <w:rPr>
          <w:color w:val="FF0000"/>
        </w:rPr>
        <w:t>Microsoft Office 2010</w:t>
      </w:r>
      <w:r w:rsidR="00861E2A" w:rsidRPr="00226196">
        <w:t xml:space="preserve"> </w:t>
      </w:r>
      <w:r w:rsidR="00BC46AC" w:rsidRPr="00226196">
        <w:t>(vai vēlāka</w:t>
      </w:r>
      <w:r w:rsidR="00861E2A">
        <w:t>s</w:t>
      </w:r>
      <w:r w:rsidR="00BC46AC" w:rsidRPr="00226196">
        <w:t xml:space="preserve"> programmatūras versija</w:t>
      </w:r>
      <w:r w:rsidR="00861E2A">
        <w:t>s</w:t>
      </w:r>
      <w:r w:rsidR="00BC46AC" w:rsidRPr="00226196">
        <w:t>) rīkiem lasāmā formātā. Iesniedzot pied</w:t>
      </w:r>
      <w:r w:rsidR="00D65A16" w:rsidRPr="00226196">
        <w:t xml:space="preserve">āvājumu, Pretendents </w:t>
      </w:r>
      <w:r w:rsidR="00BC46AC" w:rsidRPr="00226196">
        <w:t>ar drošu</w:t>
      </w:r>
      <w:r w:rsidR="00D65A16" w:rsidRPr="00226196">
        <w:t xml:space="preserve"> elektronisko parakstu </w:t>
      </w:r>
      <w:r w:rsidR="00056CF3" w:rsidRPr="00056CF3">
        <w:rPr>
          <w:color w:val="FF0000"/>
        </w:rPr>
        <w:t>un laika zīmogu</w:t>
      </w:r>
      <w:r w:rsidR="00056CF3">
        <w:t xml:space="preserve"> </w:t>
      </w:r>
      <w:r w:rsidR="00D65A16" w:rsidRPr="00226196">
        <w:t>paraksta</w:t>
      </w:r>
      <w:r w:rsidR="00BC46AC" w:rsidRPr="00226196">
        <w:t xml:space="preserve"> </w:t>
      </w:r>
      <w:r w:rsidR="00D65A16" w:rsidRPr="00226196">
        <w:t>vismaz šos</w:t>
      </w:r>
      <w:r w:rsidR="00BC46AC" w:rsidRPr="00226196">
        <w:t xml:space="preserve"> elektroniskā formā sagatavotos dokumentus.</w:t>
      </w:r>
      <w:r w:rsidR="00861E2A">
        <w:t xml:space="preserve"> </w:t>
      </w:r>
      <w:r w:rsidR="00861E2A" w:rsidRPr="00861E2A">
        <w:rPr>
          <w:i/>
          <w:color w:val="FF0000"/>
        </w:rPr>
        <w:t>(Ar 17.06.2016. grozījumiem)</w:t>
      </w:r>
    </w:p>
    <w:p w:rsidR="00BC46AC" w:rsidRPr="00226196" w:rsidRDefault="008C3C27" w:rsidP="008C3C27">
      <w:pPr>
        <w:spacing w:after="60"/>
        <w:ind w:left="1800" w:hanging="900"/>
        <w:jc w:val="both"/>
      </w:pPr>
      <w:r w:rsidRPr="00226196">
        <w:t>1.9.2</w:t>
      </w:r>
      <w:r w:rsidR="00152123" w:rsidRPr="00226196">
        <w:t>.2.</w:t>
      </w:r>
      <w:proofErr w:type="gramStart"/>
      <w:r w:rsidR="007C1CFE" w:rsidRPr="00226196">
        <w:rPr>
          <w:sz w:val="14"/>
          <w:szCs w:val="14"/>
        </w:rPr>
        <w:t xml:space="preserve"> </w:t>
      </w:r>
      <w:r w:rsidR="007C1CFE" w:rsidRPr="00226196">
        <w:rPr>
          <w:sz w:val="10"/>
          <w:szCs w:val="10"/>
        </w:rPr>
        <w:t xml:space="preserve"> </w:t>
      </w:r>
      <w:proofErr w:type="gramEnd"/>
      <w:r w:rsidR="00D65A16" w:rsidRPr="00226196">
        <w:t xml:space="preserve">Citus </w:t>
      </w:r>
      <w:r w:rsidR="00BC46AC" w:rsidRPr="00226196">
        <w:t>dokumentus Pretendents</w:t>
      </w:r>
      <w:r w:rsidR="00152123" w:rsidRPr="00226196">
        <w:t xml:space="preserve"> pēc saviem ieskatiem</w:t>
      </w:r>
      <w:r w:rsidR="00BC46AC" w:rsidRPr="00226196">
        <w:t xml:space="preserve"> ir tiesīgs iesniegt</w:t>
      </w:r>
      <w:r w:rsidRPr="00226196">
        <w:t xml:space="preserve"> elektroniskā formā</w:t>
      </w:r>
      <w:r w:rsidR="00BC46AC" w:rsidRPr="00226196">
        <w:t xml:space="preserve">, gan </w:t>
      </w:r>
      <w:r w:rsidR="00D65A16" w:rsidRPr="00226196">
        <w:t>parakstot ar Elektronisko iepirkumu sistēmas piedāvāto elektronisko parakstu</w:t>
      </w:r>
      <w:r w:rsidR="00BC46AC" w:rsidRPr="00226196">
        <w:t xml:space="preserve">, gan parakstot ar drošu elektronisko parakstu. </w:t>
      </w:r>
    </w:p>
    <w:p w:rsidR="00A46E08" w:rsidRPr="00A13DE3" w:rsidRDefault="00A46E08" w:rsidP="00A46E08">
      <w:pPr>
        <w:spacing w:after="60"/>
        <w:ind w:left="900" w:hanging="900"/>
        <w:jc w:val="both"/>
      </w:pPr>
      <w:r>
        <w:t xml:space="preserve">1.9.3. </w:t>
      </w:r>
      <w:r>
        <w:tab/>
      </w:r>
      <w:r w:rsidRPr="00A13DE3">
        <w:t xml:space="preserve">Piedāvājums jāiesniedz latviešu valodā, kvalitāti apliecinošie dokumenti (piemēram, sertifikāti) var tikt iesniegti citā valodā ar pievienotu Pretendenta apliecinātu tulkojumu latviešu valodā. </w:t>
      </w:r>
    </w:p>
    <w:p w:rsidR="00A46E08" w:rsidRPr="00A13DE3" w:rsidRDefault="00A46E08" w:rsidP="00A46E08">
      <w:pPr>
        <w:spacing w:after="60"/>
        <w:ind w:left="900" w:hanging="900"/>
        <w:jc w:val="both"/>
      </w:pPr>
      <w:r>
        <w:t>1.9.4.   </w:t>
      </w:r>
      <w:r>
        <w:tab/>
      </w:r>
      <w:r w:rsidRPr="00A13DE3">
        <w:t>Ja Pretendents iesniedzis kāda dokumenta kopiju, to apliecina atbilstoši Dokumentu juridiskā spēka likumam. Ja dokumenta kopija nav apliecināta atbilstoši šajā apakšpunktā minēto normatīvo aktu prasībām, Pasūtītājs, ja tam rodas šaubas par iesniegtā dokumenta kopijas autentiskumu, Publisko iepirkumu likuma 37.panta piektās daļas kārtībā var pieprasīt, lai Pretendents uzrāda dokumenta oriģinālu vai iesniedz apliecinātu dokumenta kopiju.</w:t>
      </w:r>
    </w:p>
    <w:p w:rsidR="00BC46AC" w:rsidRPr="00226196" w:rsidRDefault="008C3C27" w:rsidP="008E4ADA">
      <w:pPr>
        <w:spacing w:after="60"/>
        <w:ind w:left="900" w:hanging="900"/>
        <w:jc w:val="both"/>
      </w:pPr>
      <w:r w:rsidRPr="00226196">
        <w:t>1.9.5</w:t>
      </w:r>
      <w:r w:rsidR="00BC46AC" w:rsidRPr="00226196">
        <w:t>.</w:t>
      </w:r>
      <w:r w:rsidR="00BC46AC" w:rsidRPr="00226196">
        <w:tab/>
        <w:t xml:space="preserve">Visas piedāvātās cenas norāda </w:t>
      </w:r>
      <w:r w:rsidR="00BC46AC" w:rsidRPr="00226196">
        <w:rPr>
          <w:i/>
        </w:rPr>
        <w:t>euro</w:t>
      </w:r>
      <w:r w:rsidR="00BC46AC" w:rsidRPr="00226196">
        <w:t xml:space="preserve"> (EUR) bez pievienotās vērtības nodokļa (PVN). </w:t>
      </w:r>
    </w:p>
    <w:p w:rsidR="00BC46AC" w:rsidRPr="00226196" w:rsidRDefault="008C3C27" w:rsidP="008E4ADA">
      <w:pPr>
        <w:spacing w:after="60"/>
        <w:ind w:left="900" w:hanging="900"/>
        <w:jc w:val="both"/>
      </w:pPr>
      <w:r w:rsidRPr="00226196">
        <w:t>1.9.6</w:t>
      </w:r>
      <w:r w:rsidR="00BC46AC" w:rsidRPr="00226196">
        <w:t>.</w:t>
      </w:r>
      <w:r w:rsidR="00BC46AC" w:rsidRPr="00226196">
        <w:tab/>
        <w:t>Iesniedzot piedāvājumu, Pretendents pilnībā atzīst visus Nolikumā</w:t>
      </w:r>
      <w:r w:rsidRPr="00226196">
        <w:t xml:space="preserve"> (t.sk. tā pielikumos un formās, kuras ir ievietotas Elektronisko iepirkumu sistēm</w:t>
      </w:r>
      <w:r w:rsidR="003A4AB3" w:rsidRPr="00226196">
        <w:t>ā</w:t>
      </w:r>
      <w:r w:rsidRPr="00226196">
        <w:t xml:space="preserve"> e-konkursu apakšsistēmas </w:t>
      </w:r>
      <w:r w:rsidR="00B27518" w:rsidRPr="00226196">
        <w:t xml:space="preserve">šā </w:t>
      </w:r>
      <w:r w:rsidRPr="00226196">
        <w:t>iepirkuma sadaļā)</w:t>
      </w:r>
      <w:r w:rsidR="00BC46AC" w:rsidRPr="00226196">
        <w:t xml:space="preserve"> ietvertos nosacījumus.</w:t>
      </w:r>
    </w:p>
    <w:p w:rsidR="00BC46AC" w:rsidRPr="00226196" w:rsidRDefault="008C3C27" w:rsidP="008E4ADA">
      <w:pPr>
        <w:spacing w:after="60"/>
        <w:ind w:left="900" w:hanging="900"/>
        <w:jc w:val="both"/>
      </w:pPr>
      <w:r w:rsidRPr="00226196">
        <w:t>1.9.7</w:t>
      </w:r>
      <w:r w:rsidR="00BC46AC" w:rsidRPr="00226196">
        <w:t>.</w:t>
      </w:r>
      <w:r w:rsidR="009A74EB" w:rsidRPr="00226196">
        <w:tab/>
      </w:r>
      <w:r w:rsidR="003A581C" w:rsidRPr="00226196">
        <w:t>Iesniegtie piedāvājumi, izņemot Publisko iepirkumu likuma 55.panta 4¹.daļā, kā arī izņemot, ja pretendents piedāvājumu atsauc, paliek Pasūtītāja īpašumā</w:t>
      </w:r>
      <w:r w:rsidR="009A4560" w:rsidRPr="00226196">
        <w:t>.</w:t>
      </w:r>
    </w:p>
    <w:p w:rsidR="00041988" w:rsidRPr="00226196" w:rsidRDefault="009A4560" w:rsidP="008E4ADA">
      <w:pPr>
        <w:spacing w:after="60"/>
        <w:ind w:left="900" w:hanging="900"/>
        <w:jc w:val="both"/>
      </w:pPr>
      <w:r w:rsidRPr="00226196">
        <w:t>1.9.8.</w:t>
      </w:r>
      <w:r w:rsidRPr="00226196">
        <w:tab/>
      </w:r>
      <w:r w:rsidR="00252F71" w:rsidRPr="00226196">
        <w:t xml:space="preserve">Piedāvājums jāsagatavo tā, lai nekādā veidā </w:t>
      </w:r>
      <w:r w:rsidR="007D0FED" w:rsidRPr="00226196">
        <w:t xml:space="preserve">netiktu apdraudēta </w:t>
      </w:r>
      <w:r w:rsidR="007C1CFE" w:rsidRPr="00226196">
        <w:rPr>
          <w:rFonts w:eastAsia="Times New Roman"/>
        </w:rPr>
        <w:t xml:space="preserve">Elektronisko iepirkumu sistēmas </w:t>
      </w:r>
      <w:r w:rsidR="007D0FED" w:rsidRPr="00226196">
        <w:t>e-k</w:t>
      </w:r>
      <w:r w:rsidR="007C1CFE" w:rsidRPr="00226196">
        <w:t>onkursu</w:t>
      </w:r>
      <w:r w:rsidR="007D0FED" w:rsidRPr="00226196">
        <w:t xml:space="preserve"> apakšsistēmas darbība un </w:t>
      </w:r>
      <w:r w:rsidR="00252F71" w:rsidRPr="00226196">
        <w:t xml:space="preserve">nebūtu ierobežota piekļuve </w:t>
      </w:r>
      <w:r w:rsidR="007D0FED" w:rsidRPr="00226196">
        <w:t>piedāvājumā</w:t>
      </w:r>
      <w:r w:rsidR="00252F71" w:rsidRPr="00226196">
        <w:t xml:space="preserve"> iet</w:t>
      </w:r>
      <w:r w:rsidR="004E3E07" w:rsidRPr="00226196">
        <w:t>vertajai informācijai, tostarp p</w:t>
      </w:r>
      <w:r w:rsidR="00D51E64" w:rsidRPr="00226196">
        <w:t>iedāvājums</w:t>
      </w:r>
      <w:r w:rsidR="004F4206" w:rsidRPr="00226196">
        <w:t xml:space="preserve"> nedrīkst</w:t>
      </w:r>
      <w:r w:rsidR="00D51E64" w:rsidRPr="00226196">
        <w:t xml:space="preserve"> saturē</w:t>
      </w:r>
      <w:r w:rsidR="004F4206" w:rsidRPr="00226196">
        <w:t>t</w:t>
      </w:r>
      <w:r w:rsidR="00D51E64" w:rsidRPr="00226196">
        <w:t xml:space="preserve"> datorvīrusus un citas kaitīgas programmatūras</w:t>
      </w:r>
      <w:r w:rsidR="000E51B1" w:rsidRPr="00226196">
        <w:t xml:space="preserve"> vai to ģeneratorus</w:t>
      </w:r>
      <w:r w:rsidR="00D51E64" w:rsidRPr="00226196">
        <w:t>, vai</w:t>
      </w:r>
      <w:r w:rsidR="00BC0FB3" w:rsidRPr="00226196">
        <w:t>,</w:t>
      </w:r>
      <w:r w:rsidR="00D51E64" w:rsidRPr="00226196">
        <w:t xml:space="preserve"> </w:t>
      </w:r>
      <w:r w:rsidR="00BC0FB3" w:rsidRPr="00226196">
        <w:t xml:space="preserve">ja </w:t>
      </w:r>
      <w:r w:rsidR="00D51E64" w:rsidRPr="00226196">
        <w:t xml:space="preserve">piedāvājums </w:t>
      </w:r>
      <w:r w:rsidR="004F4206" w:rsidRPr="00226196">
        <w:t>ir</w:t>
      </w:r>
      <w:r w:rsidR="00D51E64" w:rsidRPr="00226196">
        <w:t xml:space="preserve"> </w:t>
      </w:r>
      <w:proofErr w:type="spellStart"/>
      <w:r w:rsidR="00D51E64" w:rsidRPr="00226196">
        <w:t>kriptēts</w:t>
      </w:r>
      <w:proofErr w:type="spellEnd"/>
      <w:r w:rsidR="004F4206" w:rsidRPr="00226196">
        <w:t>,</w:t>
      </w:r>
      <w:r w:rsidR="00D51E64" w:rsidRPr="00226196">
        <w:t xml:space="preserve"> </w:t>
      </w:r>
      <w:r w:rsidR="007C1CFE" w:rsidRPr="00226196">
        <w:t>P</w:t>
      </w:r>
      <w:r w:rsidR="00D51E64" w:rsidRPr="00226196">
        <w:t>retendent</w:t>
      </w:r>
      <w:r w:rsidR="004F4206" w:rsidRPr="00226196">
        <w:t>am</w:t>
      </w:r>
      <w:r w:rsidR="00D51E64" w:rsidRPr="00226196">
        <w:t xml:space="preserve"> noteiktajā laikā</w:t>
      </w:r>
      <w:r w:rsidR="008E6D5F" w:rsidRPr="00226196">
        <w:t xml:space="preserve"> (</w:t>
      </w:r>
      <w:r w:rsidR="00415797" w:rsidRPr="00226196">
        <w:t xml:space="preserve">ne vēlāk kā </w:t>
      </w:r>
      <w:r w:rsidR="008E6D5F" w:rsidRPr="00226196">
        <w:t>15 min</w:t>
      </w:r>
      <w:r w:rsidR="007C1CFE" w:rsidRPr="00226196">
        <w:t>ū</w:t>
      </w:r>
      <w:r w:rsidR="008E6D5F" w:rsidRPr="00226196">
        <w:t>šu laikā pēc piedāvājumu atvēršanas uzsākšanas)</w:t>
      </w:r>
      <w:r w:rsidR="00D51E64" w:rsidRPr="00226196">
        <w:t xml:space="preserve"> </w:t>
      </w:r>
      <w:r w:rsidR="004F4206" w:rsidRPr="00226196">
        <w:t>jā</w:t>
      </w:r>
      <w:r w:rsidR="00D51E64" w:rsidRPr="00226196">
        <w:t xml:space="preserve">iesniedz </w:t>
      </w:r>
      <w:r w:rsidR="007D0FED" w:rsidRPr="00226196">
        <w:t>derīga elektronisk</w:t>
      </w:r>
      <w:r w:rsidR="00041988" w:rsidRPr="00226196">
        <w:t>a</w:t>
      </w:r>
      <w:r w:rsidR="007D0FED" w:rsidRPr="00226196">
        <w:t xml:space="preserve"> atslēga </w:t>
      </w:r>
      <w:r w:rsidR="008E6D5F" w:rsidRPr="00226196">
        <w:t xml:space="preserve">un parole </w:t>
      </w:r>
      <w:proofErr w:type="spellStart"/>
      <w:r w:rsidR="00D51E64" w:rsidRPr="00226196">
        <w:t>kriptētā</w:t>
      </w:r>
      <w:proofErr w:type="spellEnd"/>
      <w:r w:rsidR="008E6D5F" w:rsidRPr="00226196">
        <w:t xml:space="preserve"> (šifrētā)</w:t>
      </w:r>
      <w:r w:rsidR="00D51E64" w:rsidRPr="00226196">
        <w:t xml:space="preserve"> dokumenta a</w:t>
      </w:r>
      <w:r w:rsidR="007D0FED" w:rsidRPr="00226196">
        <w:t>tvēršanai</w:t>
      </w:r>
      <w:r w:rsidR="00CE0429" w:rsidRPr="00226196">
        <w:t>.</w:t>
      </w:r>
    </w:p>
    <w:p w:rsidR="00C94F23" w:rsidRPr="00226196" w:rsidRDefault="005F4173" w:rsidP="00041988">
      <w:pPr>
        <w:spacing w:after="60"/>
        <w:ind w:left="900"/>
        <w:jc w:val="both"/>
      </w:pPr>
      <w:r w:rsidRPr="00226196">
        <w:t xml:space="preserve">Ja piedāvājums saturēs kādu no šajā punktā minētajiem riskiem, </w:t>
      </w:r>
      <w:r w:rsidR="007C1CFE" w:rsidRPr="00226196">
        <w:t>tas</w:t>
      </w:r>
      <w:r w:rsidRPr="00226196">
        <w:t xml:space="preserve"> netiks izskatīts.</w:t>
      </w:r>
    </w:p>
    <w:p w:rsidR="00BC46AC" w:rsidRPr="00226196" w:rsidRDefault="00BC46AC" w:rsidP="00065AA7">
      <w:pPr>
        <w:spacing w:before="240" w:after="120"/>
        <w:ind w:left="902" w:hanging="902"/>
        <w:jc w:val="both"/>
        <w:rPr>
          <w:b/>
        </w:rPr>
      </w:pPr>
      <w:r w:rsidRPr="00226196">
        <w:rPr>
          <w:b/>
        </w:rPr>
        <w:t>1.10.</w:t>
      </w:r>
      <w:r w:rsidRPr="00226196">
        <w:rPr>
          <w:b/>
        </w:rPr>
        <w:tab/>
        <w:t>Cita informācija</w:t>
      </w:r>
    </w:p>
    <w:p w:rsidR="00BC46AC" w:rsidRPr="00226196" w:rsidRDefault="00BC46AC" w:rsidP="008E4ADA">
      <w:pPr>
        <w:spacing w:after="60"/>
        <w:ind w:left="900" w:hanging="900"/>
        <w:jc w:val="both"/>
      </w:pPr>
      <w:r w:rsidRPr="00226196">
        <w:t>1.10.1.</w:t>
      </w:r>
      <w:r w:rsidRPr="00226196">
        <w:tab/>
        <w:t>Pasūtītājs un ieinteresētie piegādātāji vai Pretendents ar informāciju apmainās Publisko iepi</w:t>
      </w:r>
      <w:r w:rsidR="008C3C27" w:rsidRPr="00226196">
        <w:t xml:space="preserve">rkumu likumā noteiktajā kārtībā, </w:t>
      </w:r>
      <w:r w:rsidRPr="00226196">
        <w:t>izmantojot elektroniskos saziņas līdzekļus</w:t>
      </w:r>
      <w:r w:rsidR="0070336B" w:rsidRPr="00226196">
        <w:t>,</w:t>
      </w:r>
      <w:r w:rsidRPr="00226196">
        <w:t xml:space="preserve"> t.sk. ar elektronisko parakstu parakstīto dokumentu sū</w:t>
      </w:r>
      <w:r w:rsidR="008C3C27" w:rsidRPr="00226196">
        <w:t>tīšanai un saņemšanai</w:t>
      </w:r>
      <w:r w:rsidRPr="00226196">
        <w:t>.</w:t>
      </w:r>
    </w:p>
    <w:p w:rsidR="00BC46AC" w:rsidRPr="00226196" w:rsidRDefault="00BC46AC" w:rsidP="008E4ADA">
      <w:pPr>
        <w:spacing w:after="60"/>
        <w:ind w:left="900"/>
        <w:jc w:val="both"/>
      </w:pPr>
      <w:r w:rsidRPr="00226196">
        <w:t>Paziņojumu par iepirkuma dokumentācijas grozījumiem u.c. izmaiņām ieinteresētās personas, kas reģistrējušās kā Nolikuma saņēmēji, saņem uz norādītājām e-pasta adresēm.</w:t>
      </w:r>
    </w:p>
    <w:p w:rsidR="00BC46AC" w:rsidRPr="00226196" w:rsidRDefault="00BC46AC" w:rsidP="008E4ADA">
      <w:pPr>
        <w:spacing w:after="60"/>
        <w:ind w:left="900" w:hanging="900"/>
        <w:jc w:val="both"/>
      </w:pPr>
      <w:r w:rsidRPr="00226196">
        <w:t>1.10.2.</w:t>
      </w:r>
      <w:r w:rsidRPr="00226196">
        <w:tab/>
        <w:t>Pasūtītājs reģistrē ieinteresētos piegādātājus, kuriem ir izsniegts Nolikums, vai kuri ir pieteikušies kā Nolikuma saņēmēji.</w:t>
      </w:r>
    </w:p>
    <w:p w:rsidR="009D6B94" w:rsidRPr="00226196" w:rsidRDefault="00BC46AC" w:rsidP="008E4ADA">
      <w:pPr>
        <w:spacing w:after="60"/>
        <w:ind w:left="900" w:hanging="900"/>
        <w:jc w:val="both"/>
      </w:pPr>
      <w:r w:rsidRPr="00226196">
        <w:t>1.10.3.</w:t>
      </w:r>
      <w:r w:rsidRPr="00226196">
        <w:tab/>
        <w:t xml:space="preserve">Ieinteresēto piegādātāju sanāksme notiks </w:t>
      </w:r>
      <w:r w:rsidR="00866328" w:rsidRPr="00226196">
        <w:rPr>
          <w:b/>
        </w:rPr>
        <w:t>201</w:t>
      </w:r>
      <w:r w:rsidR="009E0C17">
        <w:rPr>
          <w:b/>
        </w:rPr>
        <w:t>6</w:t>
      </w:r>
      <w:r w:rsidR="00866328" w:rsidRPr="00226196">
        <w:rPr>
          <w:b/>
        </w:rPr>
        <w:t xml:space="preserve">.gada </w:t>
      </w:r>
      <w:r w:rsidR="004B2FBC">
        <w:rPr>
          <w:b/>
        </w:rPr>
        <w:t>9</w:t>
      </w:r>
      <w:r w:rsidR="00CC0342" w:rsidRPr="00226196">
        <w:rPr>
          <w:b/>
        </w:rPr>
        <w:t>.</w:t>
      </w:r>
      <w:r w:rsidR="00A00F04">
        <w:rPr>
          <w:b/>
        </w:rPr>
        <w:t>maijā</w:t>
      </w:r>
      <w:r w:rsidR="004B2FBC">
        <w:rPr>
          <w:b/>
        </w:rPr>
        <w:t xml:space="preserve"> </w:t>
      </w:r>
      <w:r w:rsidR="000F52F4" w:rsidRPr="00226196">
        <w:rPr>
          <w:b/>
        </w:rPr>
        <w:t>plkst.1</w:t>
      </w:r>
      <w:r w:rsidR="00A70BD6" w:rsidRPr="00226196">
        <w:rPr>
          <w:b/>
        </w:rPr>
        <w:t>0</w:t>
      </w:r>
      <w:r w:rsidR="000F52F4" w:rsidRPr="00226196">
        <w:rPr>
          <w:b/>
        </w:rPr>
        <w:t>.00</w:t>
      </w:r>
      <w:r w:rsidRPr="00226196">
        <w:t xml:space="preserve"> Valsts reģionālās attīstības aģentūras telpās, 2.stāva sēžu zālē, Elizabetes ielā 19, Rīgā.</w:t>
      </w:r>
    </w:p>
    <w:p w:rsidR="009D6B94" w:rsidRPr="00226196" w:rsidRDefault="009D6B94" w:rsidP="00B47E44">
      <w:pPr>
        <w:pStyle w:val="Heading1"/>
        <w:spacing w:before="240" w:after="240"/>
        <w:jc w:val="center"/>
        <w:rPr>
          <w:bCs/>
          <w:sz w:val="28"/>
          <w:szCs w:val="28"/>
        </w:rPr>
      </w:pPr>
      <w:bookmarkStart w:id="12" w:name="_Toc59334728"/>
      <w:bookmarkStart w:id="13" w:name="_Toc61422133"/>
      <w:bookmarkStart w:id="14" w:name="_Toc448404406"/>
      <w:r w:rsidRPr="00226196">
        <w:rPr>
          <w:bCs/>
          <w:sz w:val="28"/>
          <w:szCs w:val="28"/>
        </w:rPr>
        <w:t>2. Informācija par iepirkuma priekšmetu</w:t>
      </w:r>
      <w:bookmarkEnd w:id="12"/>
      <w:bookmarkEnd w:id="13"/>
      <w:bookmarkEnd w:id="14"/>
    </w:p>
    <w:p w:rsidR="0070336B" w:rsidRPr="00226196" w:rsidRDefault="009D6B94" w:rsidP="008E4ADA">
      <w:pPr>
        <w:pStyle w:val="ListParagraph"/>
        <w:spacing w:after="60"/>
        <w:ind w:left="900" w:hanging="900"/>
        <w:contextualSpacing w:val="0"/>
        <w:jc w:val="both"/>
        <w:rPr>
          <w:rFonts w:eastAsia="Times New Roman"/>
        </w:rPr>
      </w:pPr>
      <w:r w:rsidRPr="00226196">
        <w:t>2.1.</w:t>
      </w:r>
      <w:r w:rsidRPr="00226196">
        <w:tab/>
      </w:r>
      <w:r w:rsidR="0070336B" w:rsidRPr="00226196">
        <w:rPr>
          <w:rFonts w:eastAsia="Times New Roman"/>
        </w:rPr>
        <w:t xml:space="preserve">Iepirkuma priekšmets ir </w:t>
      </w:r>
      <w:r w:rsidR="009E0C17">
        <w:rPr>
          <w:rFonts w:eastAsia="Times New Roman"/>
        </w:rPr>
        <w:t>pārtikas</w:t>
      </w:r>
      <w:r w:rsidR="009E0C17" w:rsidRPr="00226196">
        <w:rPr>
          <w:rFonts w:eastAsia="Times New Roman"/>
        </w:rPr>
        <w:t xml:space="preserve"> </w:t>
      </w:r>
      <w:r w:rsidR="004B2FBC">
        <w:rPr>
          <w:rFonts w:eastAsia="Times New Roman"/>
        </w:rPr>
        <w:t xml:space="preserve">preču </w:t>
      </w:r>
      <w:r w:rsidR="0070336B" w:rsidRPr="00226196">
        <w:rPr>
          <w:rFonts w:eastAsia="Times New Roman"/>
        </w:rPr>
        <w:t>(turpmāk – Prece) piegāde</w:t>
      </w:r>
      <w:r w:rsidR="00DA4E29" w:rsidRPr="00226196">
        <w:rPr>
          <w:rFonts w:eastAsia="Times New Roman"/>
        </w:rPr>
        <w:t xml:space="preserve"> </w:t>
      </w:r>
      <w:r w:rsidR="0070336B" w:rsidRPr="00226196">
        <w:rPr>
          <w:rFonts w:eastAsia="Times New Roman"/>
        </w:rPr>
        <w:t>Elektronisko iepirkumu sistēmas dalībniekiem atbilstoši Nolikum</w:t>
      </w:r>
      <w:r w:rsidR="00B87DB2" w:rsidRPr="00226196">
        <w:rPr>
          <w:rFonts w:eastAsia="Times New Roman"/>
        </w:rPr>
        <w:t>a</w:t>
      </w:r>
      <w:r w:rsidR="0070336B" w:rsidRPr="00226196">
        <w:rPr>
          <w:rFonts w:eastAsia="Times New Roman"/>
        </w:rPr>
        <w:t xml:space="preserve"> 2.nodaļā un tehniskajā specifikācijā (</w:t>
      </w:r>
      <w:r w:rsidR="004F1EA0" w:rsidRPr="00241D25">
        <w:rPr>
          <w:rFonts w:eastAsia="Times New Roman"/>
        </w:rPr>
        <w:t>sk. Nolikuma 1.pielikum</w:t>
      </w:r>
      <w:r w:rsidR="00804936" w:rsidRPr="00241D25">
        <w:rPr>
          <w:rFonts w:eastAsia="Times New Roman"/>
        </w:rPr>
        <w:t>ā</w:t>
      </w:r>
      <w:r w:rsidR="004F1EA0" w:rsidRPr="00241D25">
        <w:rPr>
          <w:rFonts w:eastAsia="Times New Roman"/>
        </w:rPr>
        <w:t xml:space="preserve"> ietvert</w:t>
      </w:r>
      <w:r w:rsidR="00804936" w:rsidRPr="00241D25">
        <w:rPr>
          <w:rFonts w:eastAsia="Times New Roman"/>
        </w:rPr>
        <w:t>ā</w:t>
      </w:r>
      <w:r w:rsidR="004F1EA0" w:rsidRPr="00241D25">
        <w:rPr>
          <w:rFonts w:eastAsia="Times New Roman"/>
        </w:rPr>
        <w:t>s datnes</w:t>
      </w:r>
      <w:r w:rsidR="0070336B" w:rsidRPr="00226196">
        <w:rPr>
          <w:rFonts w:eastAsia="Times New Roman"/>
        </w:rPr>
        <w:t>) (turpmāk – Tehniskā specifikācija) noteiktajām prasībām</w:t>
      </w:r>
      <w:r w:rsidR="00B87DB2" w:rsidRPr="00226196">
        <w:rPr>
          <w:rFonts w:eastAsia="Times New Roman"/>
        </w:rPr>
        <w:t>.</w:t>
      </w:r>
    </w:p>
    <w:p w:rsidR="009E0C17" w:rsidRPr="004E7221" w:rsidRDefault="009E0C17" w:rsidP="00504D3C">
      <w:pPr>
        <w:spacing w:beforeLines="20" w:before="48" w:afterLines="20" w:after="48"/>
        <w:ind w:left="900"/>
        <w:jc w:val="both"/>
        <w:rPr>
          <w:rFonts w:eastAsia="Times New Roman"/>
        </w:rPr>
      </w:pPr>
      <w:r w:rsidRPr="004B2FBC">
        <w:rPr>
          <w:rFonts w:eastAsia="Times New Roman"/>
        </w:rPr>
        <w:t xml:space="preserve">Iepirkuma priekšmets ir sadalīts </w:t>
      </w:r>
      <w:r w:rsidR="003838E3" w:rsidRPr="003838E3">
        <w:rPr>
          <w:rFonts w:eastAsia="Times New Roman"/>
          <w:color w:val="FF0000"/>
        </w:rPr>
        <w:t>7</w:t>
      </w:r>
      <w:r w:rsidRPr="003838E3">
        <w:rPr>
          <w:rFonts w:eastAsia="Times New Roman"/>
          <w:color w:val="FF0000"/>
        </w:rPr>
        <w:t xml:space="preserve"> (</w:t>
      </w:r>
      <w:r w:rsidR="003838E3" w:rsidRPr="003838E3">
        <w:rPr>
          <w:rFonts w:eastAsia="Times New Roman"/>
          <w:color w:val="FF0000"/>
        </w:rPr>
        <w:t>septiņās</w:t>
      </w:r>
      <w:r w:rsidRPr="003838E3">
        <w:rPr>
          <w:rFonts w:eastAsia="Times New Roman"/>
          <w:color w:val="FF0000"/>
        </w:rPr>
        <w:t>)</w:t>
      </w:r>
      <w:r w:rsidRPr="008303AF">
        <w:rPr>
          <w:rFonts w:eastAsia="Times New Roman"/>
        </w:rPr>
        <w:t xml:space="preserve"> daļās (turpmāk – preču grupas) atbilstoši Tehniskajai </w:t>
      </w:r>
      <w:r w:rsidRPr="004E7221">
        <w:rPr>
          <w:rFonts w:eastAsia="Times New Roman"/>
        </w:rPr>
        <w:t>specifikācijai (Nolikuma 2.pielikums):</w:t>
      </w:r>
    </w:p>
    <w:p w:rsidR="00184318" w:rsidRPr="00BB7702" w:rsidRDefault="00530377" w:rsidP="009E0C17">
      <w:pPr>
        <w:spacing w:after="200" w:line="276" w:lineRule="auto"/>
        <w:ind w:left="2632" w:hanging="1736"/>
        <w:contextualSpacing/>
        <w:rPr>
          <w:color w:val="FF0000"/>
        </w:rPr>
      </w:pPr>
      <w:r w:rsidRPr="004E7221">
        <w:t>1.preču grupa</w:t>
      </w:r>
      <w:r w:rsidR="00A11093">
        <w:t xml:space="preserve"> </w:t>
      </w:r>
      <w:r w:rsidR="00BB7702">
        <w:t>–</w:t>
      </w:r>
      <w:r w:rsidR="00BB7702">
        <w:tab/>
      </w:r>
      <w:r w:rsidR="00BB7702" w:rsidRPr="00BB7702">
        <w:rPr>
          <w:color w:val="FF0000"/>
        </w:rPr>
        <w:t xml:space="preserve">„Pārtikas produkti </w:t>
      </w:r>
      <w:r w:rsidR="00622785" w:rsidRPr="00BB7702">
        <w:rPr>
          <w:color w:val="FF0000"/>
        </w:rPr>
        <w:t>dāvanām, sanāksmēm, prezentāciju rīkošanai, viesu uzņemšanai</w:t>
      </w:r>
      <w:r w:rsidR="00622785">
        <w:rPr>
          <w:color w:val="FF0000"/>
        </w:rPr>
        <w:t>”</w:t>
      </w:r>
      <w:r w:rsidR="00184318" w:rsidRPr="00BB7702">
        <w:rPr>
          <w:color w:val="FF0000"/>
        </w:rPr>
        <w:t>:</w:t>
      </w:r>
    </w:p>
    <w:p w:rsidR="00184318" w:rsidRPr="00BB7702" w:rsidRDefault="004E7221" w:rsidP="00504D3C">
      <w:pPr>
        <w:spacing w:after="200" w:line="276" w:lineRule="auto"/>
        <w:ind w:left="2719" w:hanging="54"/>
        <w:contextualSpacing/>
        <w:jc w:val="both"/>
        <w:rPr>
          <w:color w:val="FF0000"/>
        </w:rPr>
      </w:pPr>
      <w:r w:rsidRPr="00BB7702">
        <w:rPr>
          <w:color w:val="FF0000"/>
        </w:rPr>
        <w:t>1.</w:t>
      </w:r>
      <w:r w:rsidR="00504D3C">
        <w:rPr>
          <w:color w:val="FF0000"/>
        </w:rPr>
        <w:t>sadaļa</w:t>
      </w:r>
      <w:r w:rsidR="00BB7702" w:rsidRPr="00BB7702">
        <w:rPr>
          <w:color w:val="FF0000"/>
        </w:rPr>
        <w:tab/>
      </w:r>
      <w:r w:rsidR="00504D3C" w:rsidRPr="00BB7702">
        <w:rPr>
          <w:color w:val="FF0000"/>
        </w:rPr>
        <w:t>„</w:t>
      </w:r>
      <w:r w:rsidR="00D84E03" w:rsidRPr="00BB7702">
        <w:rPr>
          <w:color w:val="FF0000"/>
        </w:rPr>
        <w:t>Pārtika dāvanām, sanāksmēm, prezentāciju rīkošanai, viesu uzņemšanai</w:t>
      </w:r>
      <w:r w:rsidRPr="00BB7702">
        <w:rPr>
          <w:color w:val="FF0000"/>
        </w:rPr>
        <w:t>”</w:t>
      </w:r>
      <w:r w:rsidR="00622785">
        <w:rPr>
          <w:color w:val="FF0000"/>
        </w:rPr>
        <w:t xml:space="preserve"> (CI101.1.1.)</w:t>
      </w:r>
      <w:r w:rsidRPr="00BB7702">
        <w:rPr>
          <w:color w:val="FF0000"/>
        </w:rPr>
        <w:t>;</w:t>
      </w:r>
    </w:p>
    <w:p w:rsidR="009E0C17" w:rsidRPr="00BB7702" w:rsidRDefault="004E7221" w:rsidP="00504D3C">
      <w:pPr>
        <w:spacing w:after="200" w:line="276" w:lineRule="auto"/>
        <w:ind w:left="2694"/>
        <w:contextualSpacing/>
        <w:jc w:val="both"/>
        <w:rPr>
          <w:color w:val="FF0000"/>
        </w:rPr>
      </w:pPr>
      <w:r w:rsidRPr="00BB7702">
        <w:rPr>
          <w:color w:val="FF0000"/>
        </w:rPr>
        <w:t>2.</w:t>
      </w:r>
      <w:r w:rsidR="00504D3C">
        <w:rPr>
          <w:color w:val="FF0000"/>
        </w:rPr>
        <w:t>sadaļa</w:t>
      </w:r>
      <w:r w:rsidR="00BB7702" w:rsidRPr="00BB7702">
        <w:rPr>
          <w:color w:val="FF0000"/>
        </w:rPr>
        <w:tab/>
        <w:t>„</w:t>
      </w:r>
      <w:r w:rsidR="00BE72CD" w:rsidRPr="00BB7702">
        <w:rPr>
          <w:color w:val="FF0000"/>
        </w:rPr>
        <w:t>Pārtika dāvanām, sanāksmēm, prezentāciju rīkošanai, viesu uzņemšanai pasūtītājiem, kuru pienākumos ietilpst Valsts protokola funkciju izpilde un semināru orga</w:t>
      </w:r>
      <w:r w:rsidR="00504D3C">
        <w:rPr>
          <w:color w:val="FF0000"/>
        </w:rPr>
        <w:t>nizēšana ārvalstu dalībniekiem”</w:t>
      </w:r>
      <w:r w:rsidR="00622785">
        <w:rPr>
          <w:color w:val="FF0000"/>
        </w:rPr>
        <w:t xml:space="preserve"> (CI101.1.2.)</w:t>
      </w:r>
      <w:r w:rsidR="00504D3C">
        <w:rPr>
          <w:color w:val="FF0000"/>
        </w:rPr>
        <w:t xml:space="preserve">; </w:t>
      </w:r>
      <w:r w:rsidR="00504D3C" w:rsidRPr="00504D3C">
        <w:rPr>
          <w:i/>
          <w:color w:val="FF0000"/>
        </w:rPr>
        <w:t>(Ar 17.06.</w:t>
      </w:r>
      <w:proofErr w:type="gramStart"/>
      <w:r w:rsidR="00504D3C" w:rsidRPr="00504D3C">
        <w:rPr>
          <w:i/>
          <w:color w:val="FF0000"/>
        </w:rPr>
        <w:t>201</w:t>
      </w:r>
      <w:r w:rsidR="00861E2A">
        <w:rPr>
          <w:i/>
          <w:color w:val="FF0000"/>
        </w:rPr>
        <w:t>6</w:t>
      </w:r>
      <w:r w:rsidR="00504D3C" w:rsidRPr="00504D3C">
        <w:rPr>
          <w:i/>
          <w:color w:val="FF0000"/>
        </w:rPr>
        <w:t>. grozījumiem</w:t>
      </w:r>
      <w:proofErr w:type="gramEnd"/>
      <w:r w:rsidR="00504D3C" w:rsidRPr="00504D3C">
        <w:rPr>
          <w:i/>
          <w:color w:val="FF0000"/>
        </w:rPr>
        <w:t>)</w:t>
      </w:r>
      <w:r w:rsidR="00BE72CD" w:rsidRPr="00BB7702">
        <w:rPr>
          <w:color w:val="FF0000"/>
        </w:rPr>
        <w:t xml:space="preserve"> </w:t>
      </w:r>
    </w:p>
    <w:p w:rsidR="009E0C17" w:rsidRPr="008303AF" w:rsidRDefault="00530377" w:rsidP="004B2FBC">
      <w:pPr>
        <w:spacing w:after="200" w:line="276" w:lineRule="auto"/>
        <w:ind w:left="2632" w:hanging="1736"/>
        <w:contextualSpacing/>
      </w:pPr>
      <w:r w:rsidRPr="00241D25">
        <w:t>2.preču grupa</w:t>
      </w:r>
      <w:r w:rsidR="009E0C17" w:rsidRPr="008303AF">
        <w:t xml:space="preserve"> –</w:t>
      </w:r>
      <w:r w:rsidR="00A11093">
        <w:tab/>
      </w:r>
      <w:r w:rsidR="009E0C17" w:rsidRPr="008303AF">
        <w:t>„Dzērieni un to piedevas”;</w:t>
      </w:r>
    </w:p>
    <w:p w:rsidR="009E0C17" w:rsidRPr="008303AF" w:rsidRDefault="00530377" w:rsidP="009E0C17">
      <w:pPr>
        <w:spacing w:after="200" w:line="276" w:lineRule="auto"/>
        <w:ind w:left="2632" w:hanging="1736"/>
        <w:contextualSpacing/>
      </w:pPr>
      <w:r w:rsidRPr="00241D25">
        <w:t>3.preču grupa</w:t>
      </w:r>
      <w:r w:rsidR="00A11093">
        <w:t xml:space="preserve"> </w:t>
      </w:r>
      <w:r w:rsidR="009E0C17" w:rsidRPr="008303AF">
        <w:t>–</w:t>
      </w:r>
      <w:r w:rsidR="00A11093">
        <w:tab/>
      </w:r>
      <w:r w:rsidR="009E0C17" w:rsidRPr="008303AF">
        <w:t>„Saldumi”;</w:t>
      </w:r>
    </w:p>
    <w:p w:rsidR="009E0C17" w:rsidRPr="008303AF" w:rsidRDefault="00530377" w:rsidP="009E0C17">
      <w:pPr>
        <w:spacing w:after="200" w:line="276" w:lineRule="auto"/>
        <w:ind w:left="2632" w:hanging="1736"/>
        <w:contextualSpacing/>
      </w:pPr>
      <w:r w:rsidRPr="00241D25">
        <w:t>4.preču grupa</w:t>
      </w:r>
      <w:r w:rsidR="00A11093">
        <w:t xml:space="preserve"> </w:t>
      </w:r>
      <w:r w:rsidR="009E0C17" w:rsidRPr="008303AF">
        <w:t>–</w:t>
      </w:r>
      <w:r w:rsidR="00A11093">
        <w:tab/>
      </w:r>
      <w:r w:rsidR="009E0C17" w:rsidRPr="008303AF">
        <w:t>„Preces ēdināšanai”</w:t>
      </w:r>
      <w:r w:rsidR="007A39FB" w:rsidRPr="009922F1">
        <w:rPr>
          <w:rStyle w:val="FootnoteReference"/>
          <w:color w:val="FF0000"/>
        </w:rPr>
        <w:footnoteReference w:id="1"/>
      </w:r>
      <w:r w:rsidR="009E0C17" w:rsidRPr="008303AF">
        <w:t>;</w:t>
      </w:r>
      <w:r w:rsidR="00504D3C">
        <w:t xml:space="preserve"> </w:t>
      </w:r>
      <w:r w:rsidR="00504D3C" w:rsidRPr="00504D3C">
        <w:rPr>
          <w:i/>
          <w:color w:val="FF0000"/>
        </w:rPr>
        <w:t>(Ar 17.06.201</w:t>
      </w:r>
      <w:r w:rsidR="00861E2A">
        <w:rPr>
          <w:i/>
          <w:color w:val="FF0000"/>
        </w:rPr>
        <w:t>6</w:t>
      </w:r>
      <w:r w:rsidR="00504D3C" w:rsidRPr="00504D3C">
        <w:rPr>
          <w:i/>
          <w:color w:val="FF0000"/>
        </w:rPr>
        <w:t>. grozījumiem)</w:t>
      </w:r>
    </w:p>
    <w:p w:rsidR="009E0C17" w:rsidRPr="008303AF" w:rsidRDefault="00530377" w:rsidP="009E0C17">
      <w:pPr>
        <w:spacing w:after="60"/>
        <w:ind w:left="2632" w:hanging="1736"/>
        <w:jc w:val="both"/>
      </w:pPr>
      <w:r w:rsidRPr="00241D25">
        <w:t>5.preču grupa</w:t>
      </w:r>
      <w:r w:rsidR="00A11093">
        <w:t xml:space="preserve"> </w:t>
      </w:r>
      <w:r w:rsidR="009E0C17" w:rsidRPr="008303AF">
        <w:t>–</w:t>
      </w:r>
      <w:r w:rsidR="00A11093">
        <w:tab/>
      </w:r>
      <w:r w:rsidR="009E0C17" w:rsidRPr="008303AF">
        <w:t>„</w:t>
      </w:r>
      <w:r w:rsidR="004B2FBC" w:rsidRPr="008303AF">
        <w:t>Produkti ar īpašiem marķējumiem</w:t>
      </w:r>
      <w:r w:rsidR="003D05E9">
        <w:t xml:space="preserve"> </w:t>
      </w:r>
      <w:r w:rsidR="003D05E9" w:rsidRPr="008303AF">
        <w:t>–</w:t>
      </w:r>
      <w:r w:rsidR="003D05E9">
        <w:t xml:space="preserve"> </w:t>
      </w:r>
      <w:proofErr w:type="spellStart"/>
      <w:r w:rsidR="004B2FBC" w:rsidRPr="008303AF">
        <w:t>Bio</w:t>
      </w:r>
      <w:proofErr w:type="spellEnd"/>
      <w:r w:rsidR="004B2FBC" w:rsidRPr="008303AF">
        <w:t xml:space="preserve">, </w:t>
      </w:r>
      <w:proofErr w:type="spellStart"/>
      <w:r w:rsidR="004B2FBC" w:rsidRPr="008303AF">
        <w:t>Bezglutēna</w:t>
      </w:r>
      <w:proofErr w:type="spellEnd"/>
      <w:r w:rsidR="004B2FBC" w:rsidRPr="008303AF">
        <w:t xml:space="preserve">, </w:t>
      </w:r>
      <w:r w:rsidR="003D05E9" w:rsidRPr="008303AF">
        <w:t>„</w:t>
      </w:r>
      <w:r w:rsidR="004B2FBC" w:rsidRPr="008303AF">
        <w:t>Zaļā karotīte</w:t>
      </w:r>
      <w:r w:rsidR="003D05E9" w:rsidRPr="00530377">
        <w:t>”</w:t>
      </w:r>
      <w:r w:rsidR="004B2FBC" w:rsidRPr="008303AF">
        <w:t xml:space="preserve">, </w:t>
      </w:r>
      <w:r w:rsidR="003D05E9" w:rsidRPr="008303AF">
        <w:t>„</w:t>
      </w:r>
      <w:r w:rsidR="004B2FBC" w:rsidRPr="008303AF">
        <w:t>Bordo karotīte</w:t>
      </w:r>
      <w:r w:rsidR="003D05E9" w:rsidRPr="00530377">
        <w:t>”</w:t>
      </w:r>
      <w:r w:rsidR="003D05E9">
        <w:t>;</w:t>
      </w:r>
    </w:p>
    <w:p w:rsidR="004B2FBC" w:rsidRPr="00241D25" w:rsidRDefault="00530377" w:rsidP="009E0C17">
      <w:pPr>
        <w:spacing w:after="60"/>
        <w:ind w:left="2632" w:hanging="1736"/>
        <w:jc w:val="both"/>
      </w:pPr>
      <w:r w:rsidRPr="00241D25">
        <w:t>6.preču grupa –</w:t>
      </w:r>
      <w:r w:rsidR="00A11093">
        <w:tab/>
      </w:r>
      <w:r w:rsidR="003D05E9" w:rsidRPr="008303AF">
        <w:t>„</w:t>
      </w:r>
      <w:r w:rsidRPr="00241D25">
        <w:t>Pārtikas grozi semināriem un kafijas pauzēm”;</w:t>
      </w:r>
    </w:p>
    <w:p w:rsidR="00B20296" w:rsidRPr="00184318" w:rsidRDefault="00530377" w:rsidP="00184318">
      <w:pPr>
        <w:spacing w:after="60"/>
        <w:ind w:left="2632" w:hanging="1736"/>
        <w:jc w:val="both"/>
      </w:pPr>
      <w:r w:rsidRPr="00241D25">
        <w:t xml:space="preserve">7.preču grupa – </w:t>
      </w:r>
      <w:r w:rsidR="00A11093">
        <w:tab/>
      </w:r>
      <w:r w:rsidRPr="00241D25">
        <w:t>Vienreiz</w:t>
      </w:r>
      <w:r w:rsidR="003D05E9">
        <w:t xml:space="preserve"> </w:t>
      </w:r>
      <w:r w:rsidRPr="00241D25">
        <w:t>lietojamie trauki un galda piederumi semināriem”</w:t>
      </w:r>
      <w:r w:rsidR="00184318">
        <w:t>.</w:t>
      </w:r>
    </w:p>
    <w:p w:rsidR="003F3160" w:rsidRDefault="00530377" w:rsidP="00ED1C57">
      <w:pPr>
        <w:spacing w:before="120" w:after="60"/>
        <w:ind w:left="896" w:hanging="23"/>
        <w:jc w:val="both"/>
        <w:rPr>
          <w:lang w:val="af-ZA"/>
        </w:rPr>
      </w:pPr>
      <w:r w:rsidRPr="00241D25">
        <w:rPr>
          <w:lang w:val="af-ZA"/>
        </w:rPr>
        <w:t xml:space="preserve">Minimālais piegādes vai pakalpojuma apjoms </w:t>
      </w:r>
      <w:r w:rsidRPr="00241D25">
        <w:t>ir prece EUR 40</w:t>
      </w:r>
      <w:r w:rsidR="003D05E9">
        <w:t>,</w:t>
      </w:r>
      <w:r w:rsidRPr="00241D25">
        <w:t xml:space="preserve">00 (četrdesmit </w:t>
      </w:r>
      <w:r w:rsidRPr="00241D25">
        <w:rPr>
          <w:i/>
        </w:rPr>
        <w:t>euro</w:t>
      </w:r>
      <w:r w:rsidRPr="00241D25">
        <w:t xml:space="preserve">) </w:t>
      </w:r>
      <w:r w:rsidR="00BA2A0F" w:rsidRPr="00001949">
        <w:rPr>
          <w:color w:val="FF0000"/>
        </w:rPr>
        <w:t xml:space="preserve">(EUR 30 (trīsdesmit </w:t>
      </w:r>
      <w:r w:rsidR="00BA2A0F" w:rsidRPr="00001949">
        <w:rPr>
          <w:i/>
          <w:color w:val="FF0000"/>
        </w:rPr>
        <w:t>euro</w:t>
      </w:r>
      <w:r w:rsidR="00BA2A0F" w:rsidRPr="00001949">
        <w:rPr>
          <w:color w:val="FF0000"/>
        </w:rPr>
        <w:t xml:space="preserve">), ja darījums izveidots </w:t>
      </w:r>
      <w:r w:rsidR="00BE72CD">
        <w:rPr>
          <w:color w:val="FF0000"/>
        </w:rPr>
        <w:t>ar 1</w:t>
      </w:r>
      <w:r w:rsidR="00BA2A0F" w:rsidRPr="00001949">
        <w:rPr>
          <w:color w:val="FF0000"/>
        </w:rPr>
        <w:t>.pre</w:t>
      </w:r>
      <w:r w:rsidR="001B3D01" w:rsidRPr="00001949">
        <w:rPr>
          <w:color w:val="FF0000"/>
        </w:rPr>
        <w:t>ču</w:t>
      </w:r>
      <w:r w:rsidR="00BA2A0F" w:rsidRPr="00001949">
        <w:rPr>
          <w:color w:val="FF0000"/>
        </w:rPr>
        <w:t xml:space="preserve"> grup</w:t>
      </w:r>
      <w:r w:rsidR="00BE72CD">
        <w:rPr>
          <w:color w:val="FF0000"/>
        </w:rPr>
        <w:t>ā iekļautajām precēm</w:t>
      </w:r>
      <w:r w:rsidR="001B3D01" w:rsidRPr="00001949">
        <w:rPr>
          <w:color w:val="FF0000"/>
        </w:rPr>
        <w:t xml:space="preserve"> </w:t>
      </w:r>
      <w:r w:rsidR="004E7221" w:rsidRPr="00BB7702">
        <w:rPr>
          <w:color w:val="FF0000"/>
        </w:rPr>
        <w:t>1.2.</w:t>
      </w:r>
      <w:r w:rsidR="004E7221">
        <w:rPr>
          <w:color w:val="FF0000"/>
        </w:rPr>
        <w:t xml:space="preserve">sadaļas </w:t>
      </w:r>
      <w:r w:rsidR="00257BBE">
        <w:rPr>
          <w:color w:val="FF0000"/>
        </w:rPr>
        <w:t>precēm</w:t>
      </w:r>
      <w:r w:rsidR="009922F1">
        <w:rPr>
          <w:color w:val="FF0000"/>
        </w:rPr>
        <w:t>)</w:t>
      </w:r>
      <w:r w:rsidR="00257BBE" w:rsidRPr="00241D25">
        <w:t xml:space="preserve"> vērtībā</w:t>
      </w:r>
      <w:r w:rsidRPr="00241D25">
        <w:t xml:space="preserve"> bez PVN</w:t>
      </w:r>
      <w:r w:rsidR="007B5F1B" w:rsidRPr="007B5F1B">
        <w:t>.</w:t>
      </w:r>
      <w:r w:rsidR="00504D3C">
        <w:t xml:space="preserve"> </w:t>
      </w:r>
      <w:r w:rsidR="00504D3C" w:rsidRPr="00504D3C">
        <w:rPr>
          <w:i/>
          <w:color w:val="FF0000"/>
        </w:rPr>
        <w:t>(Ar 17.06.201</w:t>
      </w:r>
      <w:r w:rsidR="00861E2A">
        <w:rPr>
          <w:i/>
          <w:color w:val="FF0000"/>
        </w:rPr>
        <w:t>6</w:t>
      </w:r>
      <w:r w:rsidR="00504D3C" w:rsidRPr="00504D3C">
        <w:rPr>
          <w:i/>
          <w:color w:val="FF0000"/>
        </w:rPr>
        <w:t>. grozījumiem)</w:t>
      </w:r>
    </w:p>
    <w:p w:rsidR="009D6B94" w:rsidRPr="00226196" w:rsidRDefault="00034BEA" w:rsidP="008E4ADA">
      <w:pPr>
        <w:spacing w:after="60"/>
        <w:ind w:left="900" w:hanging="900"/>
        <w:jc w:val="both"/>
        <w:rPr>
          <w:iCs/>
        </w:rPr>
      </w:pPr>
      <w:r w:rsidRPr="00226196">
        <w:t>2.2.</w:t>
      </w:r>
      <w:r w:rsidRPr="00226196">
        <w:tab/>
      </w:r>
      <w:r w:rsidRPr="00226196">
        <w:rPr>
          <w:iCs/>
        </w:rPr>
        <w:t>Pretendents var iesniegt piedāvājumu par visām Nolikuma 2.1.apakšpunktā minētajām iepirkuma priekšmeta preču grupām vai par katru attiecīgo preču grupu, tās daļu, sadaļu vai atsevišķu pozīciju.</w:t>
      </w:r>
    </w:p>
    <w:p w:rsidR="006035EF" w:rsidRDefault="002B6A69" w:rsidP="00241D25">
      <w:pPr>
        <w:spacing w:after="60"/>
        <w:ind w:left="851" w:hanging="851"/>
        <w:jc w:val="both"/>
        <w:rPr>
          <w:lang w:val="af-ZA"/>
        </w:rPr>
      </w:pPr>
      <w:r w:rsidRPr="00226196">
        <w:rPr>
          <w:rFonts w:eastAsia="Times New Roman"/>
        </w:rPr>
        <w:t>2.3.</w:t>
      </w:r>
      <w:r w:rsidRPr="00226196">
        <w:rPr>
          <w:rFonts w:eastAsia="Times New Roman"/>
        </w:rPr>
        <w:tab/>
      </w:r>
      <w:r w:rsidR="009D3734" w:rsidRPr="00965547">
        <w:rPr>
          <w:rFonts w:eastAsia="Times New Roman"/>
        </w:rPr>
        <w:t>Pretendents ir tiesīgs iesniegt piedāvājumu atsevišķiem reģioniem</w:t>
      </w:r>
      <w:r w:rsidR="009D3734" w:rsidRPr="00965547">
        <w:rPr>
          <w:rFonts w:eastAsia="Times New Roman"/>
          <w:vertAlign w:val="superscript"/>
        </w:rPr>
        <w:footnoteReference w:id="2"/>
      </w:r>
      <w:r w:rsidR="009D3734" w:rsidRPr="00965547">
        <w:rPr>
          <w:rFonts w:eastAsia="Times New Roman"/>
        </w:rPr>
        <w:t xml:space="preserve"> saskaņā ar vispārīgajā vienošanās noteikto reģionu definējumu. Ja Pretendents iesniedz piedāvājumu reģionā “Rīga”, piedāvājums automātiski uzskatāms par iesniegtu visos reģionos.</w:t>
      </w:r>
    </w:p>
    <w:p w:rsidR="009D6B94" w:rsidRPr="00226196" w:rsidRDefault="009D6B94" w:rsidP="008E4ADA">
      <w:pPr>
        <w:spacing w:after="60"/>
        <w:ind w:left="900" w:hanging="900"/>
        <w:jc w:val="both"/>
        <w:rPr>
          <w:b/>
        </w:rPr>
      </w:pPr>
      <w:r w:rsidRPr="00226196">
        <w:t>2.</w:t>
      </w:r>
      <w:r w:rsidR="002B6A69" w:rsidRPr="00226196">
        <w:t>4</w:t>
      </w:r>
      <w:r w:rsidRPr="00226196">
        <w:t>.</w:t>
      </w:r>
      <w:r w:rsidRPr="00226196">
        <w:tab/>
        <w:t>Pretendents ne</w:t>
      </w:r>
      <w:r w:rsidR="00263A6A" w:rsidRPr="00226196">
        <w:t>drīkst</w:t>
      </w:r>
      <w:r w:rsidRPr="00226196">
        <w:t xml:space="preserve"> iesniegt piedāvājuma variantus.</w:t>
      </w:r>
    </w:p>
    <w:p w:rsidR="009D6B94" w:rsidRPr="00226196" w:rsidRDefault="00034BEA" w:rsidP="008E4ADA">
      <w:pPr>
        <w:spacing w:after="60"/>
        <w:ind w:left="900" w:hanging="900"/>
        <w:jc w:val="both"/>
      </w:pPr>
      <w:r w:rsidRPr="00226196">
        <w:t>2.</w:t>
      </w:r>
      <w:r w:rsidR="002B6A69" w:rsidRPr="00226196">
        <w:t>5</w:t>
      </w:r>
      <w:r w:rsidRPr="00226196">
        <w:t>.</w:t>
      </w:r>
      <w:r w:rsidRPr="00226196">
        <w:tab/>
      </w:r>
      <w:r w:rsidR="001A4A6B" w:rsidRPr="00226196">
        <w:t>Pretendentam, ko veido personu grupa, kas nav reģistrēta kādā noteiktā juridiskā statusā saskaņā ar kādas Eiropas Savienības dalībvalsts normatīvajiem aktiem</w:t>
      </w:r>
      <w:r w:rsidR="001A4A6B" w:rsidRPr="00226196" w:rsidDel="00E7376F">
        <w:t xml:space="preserve"> </w:t>
      </w:r>
      <w:r w:rsidR="001A4A6B" w:rsidRPr="00226196">
        <w:t>un kas tiks uzaicināts slēgt vispārīgo vienošanos</w:t>
      </w:r>
      <w:r w:rsidR="00A8303D" w:rsidRPr="00226196">
        <w:t xml:space="preserve">, pirms vienošanās noslēgšanas </w:t>
      </w:r>
      <w:r w:rsidR="001A4A6B" w:rsidRPr="00226196">
        <w:t>būs pienākums reģistrēt personālsabiedrību normatīvajos aktos noteiktajā kārtībā, kurā katram tās dalībniekam būs pilna atbildība</w:t>
      </w:r>
      <w:r w:rsidRPr="00226196">
        <w:t>.</w:t>
      </w:r>
    </w:p>
    <w:p w:rsidR="009D6B94" w:rsidRPr="00226196" w:rsidRDefault="009D6B94" w:rsidP="00B47E44">
      <w:pPr>
        <w:pStyle w:val="Heading1"/>
        <w:spacing w:before="240" w:after="240"/>
        <w:jc w:val="center"/>
        <w:rPr>
          <w:bCs/>
          <w:sz w:val="28"/>
          <w:szCs w:val="28"/>
        </w:rPr>
      </w:pPr>
      <w:bookmarkStart w:id="15" w:name="_Toc59334730"/>
      <w:bookmarkStart w:id="16" w:name="_Toc61422135"/>
      <w:bookmarkStart w:id="17" w:name="_Toc448404407"/>
      <w:r w:rsidRPr="00226196">
        <w:rPr>
          <w:bCs/>
          <w:sz w:val="28"/>
          <w:szCs w:val="28"/>
        </w:rPr>
        <w:t>3. Pretendentu atlases prasības</w:t>
      </w:r>
      <w:bookmarkEnd w:id="15"/>
      <w:bookmarkEnd w:id="16"/>
      <w:bookmarkEnd w:id="17"/>
    </w:p>
    <w:p w:rsidR="0004011B" w:rsidRPr="00226196" w:rsidRDefault="00F53040" w:rsidP="003308D7">
      <w:pPr>
        <w:spacing w:after="120"/>
        <w:ind w:left="902" w:hanging="902"/>
        <w:jc w:val="both"/>
        <w:rPr>
          <w:b/>
        </w:rPr>
      </w:pPr>
      <w:bookmarkStart w:id="18" w:name="_Toc53909470"/>
      <w:bookmarkStart w:id="19" w:name="_Toc61422136"/>
      <w:bookmarkStart w:id="20" w:name="_Toc53909471"/>
      <w:bookmarkStart w:id="21" w:name="_Toc61422137"/>
      <w:bookmarkStart w:id="22" w:name="_Toc59334731"/>
      <w:r w:rsidRPr="00226196">
        <w:rPr>
          <w:b/>
        </w:rPr>
        <w:t xml:space="preserve">3.1. </w:t>
      </w:r>
      <w:r w:rsidRPr="00226196">
        <w:rPr>
          <w:b/>
        </w:rPr>
        <w:tab/>
        <w:t>Vispārējie nosacījumi Pretendenta dalībai Konkursā</w:t>
      </w:r>
      <w:bookmarkEnd w:id="18"/>
      <w:bookmarkEnd w:id="19"/>
      <w:r w:rsidR="003308D7" w:rsidRPr="00226196">
        <w:rPr>
          <w:b/>
        </w:rPr>
        <w:t xml:space="preserve"> </w:t>
      </w:r>
      <w:bookmarkEnd w:id="20"/>
      <w:bookmarkEnd w:id="21"/>
    </w:p>
    <w:p w:rsidR="003308D7" w:rsidRPr="00226196" w:rsidRDefault="003308D7" w:rsidP="003308D7">
      <w:pPr>
        <w:keepNext/>
        <w:spacing w:after="60"/>
        <w:ind w:left="900" w:hanging="900"/>
        <w:jc w:val="both"/>
      </w:pPr>
      <w:r w:rsidRPr="00226196">
        <w:t>3.1</w:t>
      </w:r>
      <w:r w:rsidR="0004011B" w:rsidRPr="00226196">
        <w:t>.1.</w:t>
      </w:r>
      <w:r w:rsidR="0004011B" w:rsidRPr="00226196">
        <w:tab/>
      </w:r>
      <w:r w:rsidRPr="00226196">
        <w:t xml:space="preserve">Vispārējie nosacījumi Pretendenta dalībai Konkursā </w:t>
      </w:r>
      <w:r w:rsidR="00E135D5">
        <w:t xml:space="preserve">(tostarp iesniedzamie dokumenti) </w:t>
      </w:r>
      <w:r w:rsidRPr="00226196">
        <w:t xml:space="preserve">ir </w:t>
      </w:r>
      <w:r w:rsidR="00B27518" w:rsidRPr="00226196">
        <w:t xml:space="preserve">pieejami </w:t>
      </w:r>
      <w:r w:rsidRPr="00226196">
        <w:t>Elektronisko iepirkumu sistēmas e-konkursu apakšsistēm</w:t>
      </w:r>
      <w:r w:rsidR="003A4AB3" w:rsidRPr="00226196">
        <w:t>ā</w:t>
      </w:r>
      <w:r w:rsidRPr="00226196">
        <w:t xml:space="preserve"> šā </w:t>
      </w:r>
      <w:r w:rsidR="00B27518" w:rsidRPr="00226196">
        <w:t xml:space="preserve">iepirkuma </w:t>
      </w:r>
      <w:r w:rsidRPr="00226196">
        <w:t>sadaļā.</w:t>
      </w:r>
    </w:p>
    <w:p w:rsidR="00B37E89" w:rsidRPr="00226196" w:rsidRDefault="00B37E89" w:rsidP="00B37E89">
      <w:pPr>
        <w:spacing w:before="240" w:after="120"/>
        <w:ind w:left="902" w:hanging="902"/>
        <w:jc w:val="both"/>
        <w:rPr>
          <w:b/>
        </w:rPr>
      </w:pPr>
      <w:r w:rsidRPr="00226196">
        <w:rPr>
          <w:b/>
        </w:rPr>
        <w:t>3.2.</w:t>
      </w:r>
      <w:r w:rsidRPr="00226196">
        <w:rPr>
          <w:b/>
        </w:rPr>
        <w:tab/>
        <w:t xml:space="preserve">Pretendenta kvalifikācijas prasības </w:t>
      </w:r>
    </w:p>
    <w:p w:rsidR="00863466" w:rsidRPr="00226196" w:rsidRDefault="00B37E89" w:rsidP="00DD0D6A">
      <w:pPr>
        <w:spacing w:before="120"/>
        <w:ind w:left="902" w:hanging="902"/>
        <w:jc w:val="both"/>
      </w:pPr>
      <w:r w:rsidRPr="00226196">
        <w:t>3.2.1.</w:t>
      </w:r>
      <w:r w:rsidRPr="00226196">
        <w:tab/>
        <w:t>Pretendenta kvalifikācijas prasības</w:t>
      </w:r>
      <w:r w:rsidR="00E135D5">
        <w:t xml:space="preserve"> (tostarp iesniedzamie dokumenti)</w:t>
      </w:r>
      <w:r w:rsidRPr="00226196">
        <w:t xml:space="preserve"> ir pieejamas Elektronisko iepirkumu sistēmas e-konkursu apakšsistēm</w:t>
      </w:r>
      <w:r w:rsidR="003A4AB3" w:rsidRPr="00226196">
        <w:t>ā</w:t>
      </w:r>
      <w:r w:rsidRPr="00226196">
        <w:t xml:space="preserve"> šā </w:t>
      </w:r>
      <w:r w:rsidR="00B27518" w:rsidRPr="00226196">
        <w:t xml:space="preserve">iepirkuma </w:t>
      </w:r>
      <w:r w:rsidRPr="00226196">
        <w:t>sadaļā.</w:t>
      </w:r>
    </w:p>
    <w:p w:rsidR="009D6B94" w:rsidRPr="00226196" w:rsidRDefault="009D6B94" w:rsidP="00B47E44">
      <w:pPr>
        <w:pStyle w:val="Heading1"/>
        <w:spacing w:before="240" w:after="240"/>
        <w:jc w:val="center"/>
        <w:rPr>
          <w:bCs/>
          <w:sz w:val="28"/>
          <w:szCs w:val="28"/>
        </w:rPr>
      </w:pPr>
      <w:bookmarkStart w:id="23" w:name="_Toc243284112"/>
      <w:bookmarkStart w:id="24" w:name="_Toc448404408"/>
      <w:r w:rsidRPr="00226196">
        <w:rPr>
          <w:bCs/>
          <w:sz w:val="28"/>
          <w:szCs w:val="28"/>
        </w:rPr>
        <w:t>4. Iesniedzamie dokumenti</w:t>
      </w:r>
      <w:bookmarkEnd w:id="23"/>
      <w:bookmarkEnd w:id="24"/>
    </w:p>
    <w:p w:rsidR="009D6B94" w:rsidRPr="00226196" w:rsidRDefault="009D6B94" w:rsidP="00065AA7">
      <w:pPr>
        <w:spacing w:before="240" w:after="120"/>
        <w:ind w:left="902" w:hanging="902"/>
        <w:jc w:val="both"/>
        <w:rPr>
          <w:b/>
        </w:rPr>
      </w:pPr>
      <w:r w:rsidRPr="00226196">
        <w:rPr>
          <w:b/>
        </w:rPr>
        <w:t>4.1.</w:t>
      </w:r>
      <w:r w:rsidRPr="00226196">
        <w:rPr>
          <w:b/>
        </w:rPr>
        <w:tab/>
      </w:r>
      <w:r w:rsidR="00DD0D6A" w:rsidRPr="00226196">
        <w:rPr>
          <w:b/>
          <w:bCs/>
        </w:rPr>
        <w:t>Pieteikums un pretendentu atlases dokumenti</w:t>
      </w:r>
    </w:p>
    <w:p w:rsidR="009E021C" w:rsidRPr="00226196" w:rsidRDefault="009E021C" w:rsidP="008E4ADA">
      <w:pPr>
        <w:spacing w:after="60"/>
        <w:ind w:left="900" w:hanging="900"/>
        <w:jc w:val="both"/>
        <w:rPr>
          <w:rFonts w:eastAsia="Times New Roman"/>
        </w:rPr>
      </w:pPr>
      <w:r w:rsidRPr="00226196">
        <w:rPr>
          <w:rFonts w:eastAsia="Times New Roman"/>
        </w:rPr>
        <w:t>4.1.1.</w:t>
      </w:r>
      <w:r w:rsidRPr="00226196">
        <w:rPr>
          <w:rFonts w:eastAsia="Times New Roman"/>
        </w:rPr>
        <w:tab/>
      </w:r>
      <w:r w:rsidR="00DD0D6A" w:rsidRPr="00226196">
        <w:rPr>
          <w:rFonts w:eastAsia="Times New Roman"/>
        </w:rPr>
        <w:t xml:space="preserve">Pretendenta </w:t>
      </w:r>
      <w:smartTag w:uri="schemas-tilde-lv/tildestengine" w:element="veidnes">
        <w:smartTagPr>
          <w:attr w:name="id" w:val="-1"/>
          <w:attr w:name="baseform" w:val="pieteikums"/>
          <w:attr w:name="text" w:val="pieteikums"/>
        </w:smartTagPr>
        <w:r w:rsidR="00DD0D6A" w:rsidRPr="00226196">
          <w:rPr>
            <w:rFonts w:eastAsia="Times New Roman"/>
          </w:rPr>
          <w:t>pieteikums</w:t>
        </w:r>
      </w:smartTag>
      <w:r w:rsidR="00DD0D6A" w:rsidRPr="00226196">
        <w:rPr>
          <w:rFonts w:eastAsia="Times New Roman"/>
        </w:rPr>
        <w:t xml:space="preserve"> dalībai Konkursā saskaņā ar </w:t>
      </w:r>
      <w:r w:rsidR="00D3052F" w:rsidRPr="00226196">
        <w:rPr>
          <w:rFonts w:eastAsia="Times New Roman"/>
        </w:rPr>
        <w:t xml:space="preserve">Elektronisko iepirkumu </w:t>
      </w:r>
      <w:r w:rsidR="005A528F" w:rsidRPr="00226196">
        <w:rPr>
          <w:rFonts w:eastAsia="Times New Roman"/>
        </w:rPr>
        <w:t>sistēmas e-konkursu apakšsistēmā šā iepirkuma sadaļā</w:t>
      </w:r>
      <w:r w:rsidR="007655A8" w:rsidRPr="00226196">
        <w:rPr>
          <w:rFonts w:eastAsia="Times New Roman"/>
        </w:rPr>
        <w:t xml:space="preserve"> publicēto</w:t>
      </w:r>
      <w:r w:rsidR="00DD0D6A" w:rsidRPr="00226196">
        <w:rPr>
          <w:rFonts w:eastAsia="Times New Roman"/>
        </w:rPr>
        <w:t xml:space="preserve"> veidlapu. Pieteikumu paraksta Pretendentu pārstāvēt tiesīgā persona, pievienojot pārstāvību apliecinošu dokumentu (izziņu no komercreģistra un pilnvaru, ja pieteikumu paraksta pilnvarotā persona). </w:t>
      </w:r>
    </w:p>
    <w:p w:rsidR="009D6B94" w:rsidRPr="00226196" w:rsidRDefault="00DD0D6A" w:rsidP="00E01406">
      <w:pPr>
        <w:spacing w:after="60"/>
        <w:ind w:left="900" w:hanging="900"/>
        <w:jc w:val="both"/>
      </w:pPr>
      <w:r w:rsidRPr="00226196">
        <w:t>4.1.2.</w:t>
      </w:r>
      <w:r w:rsidRPr="00226196">
        <w:tab/>
      </w:r>
      <w:r w:rsidRPr="0017511A">
        <w:t>Ja Pretendents ir personu grupa vai personālsabiedrība</w:t>
      </w:r>
      <w:r w:rsidR="00B22B37" w:rsidRPr="0017511A">
        <w:t xml:space="preserve"> (vai </w:t>
      </w:r>
      <w:r w:rsidR="00900AC9" w:rsidRPr="0017511A">
        <w:t xml:space="preserve">Pretendents </w:t>
      </w:r>
      <w:r w:rsidR="00B22B37" w:rsidRPr="0017511A">
        <w:t>piesaista apakšuzņēmējus</w:t>
      </w:r>
      <w:r w:rsidR="00B27518" w:rsidRPr="0017511A">
        <w:t>,</w:t>
      </w:r>
      <w:r w:rsidR="00B22B37" w:rsidRPr="0017511A">
        <w:t xml:space="preserve"> uz kuru iespējām tas balstās)</w:t>
      </w:r>
      <w:r w:rsidRPr="0017511A">
        <w:t>, Noliku</w:t>
      </w:r>
      <w:r w:rsidR="000D3C2B" w:rsidRPr="0017511A">
        <w:t>ma 3.2.</w:t>
      </w:r>
      <w:r w:rsidR="002B5C45" w:rsidRPr="0017511A">
        <w:t>apakš</w:t>
      </w:r>
      <w:r w:rsidR="000D3C2B" w:rsidRPr="0017511A">
        <w:t>punktā minētie dokumenti</w:t>
      </w:r>
      <w:r w:rsidRPr="0017511A">
        <w:t xml:space="preserve"> jāiesniedz par visiem personu grupas vai personālsabiedrības dalībniekiem</w:t>
      </w:r>
      <w:r w:rsidR="00E01406" w:rsidRPr="0017511A">
        <w:t xml:space="preserve"> (vai apakšuzņēmējiem)</w:t>
      </w:r>
      <w:r w:rsidR="000D3C2B" w:rsidRPr="0017511A">
        <w:t xml:space="preserve"> tādā apjomā, kādā attiecīgais dalībnieks</w:t>
      </w:r>
      <w:r w:rsidR="00E01406" w:rsidRPr="0017511A">
        <w:t xml:space="preserve"> (vai apakšuzņēmējs)</w:t>
      </w:r>
      <w:r w:rsidR="000D3C2B" w:rsidRPr="0017511A">
        <w:t xml:space="preserve"> </w:t>
      </w:r>
      <w:r w:rsidR="004B5B9D" w:rsidRPr="0017511A">
        <w:t>piedalās Pretendenta</w:t>
      </w:r>
      <w:r w:rsidR="0001086F" w:rsidRPr="0017511A">
        <w:t xml:space="preserve"> kvalifikācijas apliecināšanā</w:t>
      </w:r>
      <w:r w:rsidR="00E01406" w:rsidRPr="0017511A">
        <w:t>.</w:t>
      </w:r>
    </w:p>
    <w:p w:rsidR="001A6A7B" w:rsidRPr="00226196" w:rsidRDefault="001A6A7B" w:rsidP="001A6A7B">
      <w:pPr>
        <w:spacing w:before="120"/>
        <w:ind w:left="902" w:hanging="902"/>
      </w:pPr>
      <w:bookmarkStart w:id="25" w:name="_Toc61422141"/>
      <w:bookmarkStart w:id="26" w:name="_Toc61422142"/>
      <w:r w:rsidRPr="00226196">
        <w:rPr>
          <w:b/>
        </w:rPr>
        <w:t>4.2.</w:t>
      </w:r>
      <w:r w:rsidRPr="00226196">
        <w:rPr>
          <w:b/>
        </w:rPr>
        <w:tab/>
        <w:t>Tehniskais piedāvājums</w:t>
      </w:r>
      <w:bookmarkEnd w:id="25"/>
    </w:p>
    <w:p w:rsidR="001A6A7B" w:rsidRPr="00226196" w:rsidRDefault="001A6A7B" w:rsidP="001A6A7B">
      <w:pPr>
        <w:spacing w:before="60" w:after="120"/>
        <w:ind w:left="930"/>
        <w:jc w:val="both"/>
      </w:pPr>
      <w:r w:rsidRPr="00226196">
        <w:t xml:space="preserve">Pretendents, iesniedzot tehnisko piedāvājumu atbilstoši </w:t>
      </w:r>
      <w:r w:rsidR="00B37E89" w:rsidRPr="00226196">
        <w:t>Elektronisko iepirkumu sistēmas e-konkursu apakšsistēm</w:t>
      </w:r>
      <w:r w:rsidR="00B27518" w:rsidRPr="00226196">
        <w:t>ā</w:t>
      </w:r>
      <w:r w:rsidR="00B37E89" w:rsidRPr="00226196">
        <w:t xml:space="preserve"> šā iepirkuma sadaļā publicētajām veidlapām</w:t>
      </w:r>
      <w:r w:rsidR="00B27518" w:rsidRPr="00226196">
        <w:t>,</w:t>
      </w:r>
      <w:r w:rsidRPr="00226196">
        <w:t xml:space="preserve"> aizpildot </w:t>
      </w:r>
      <w:r w:rsidR="00B37E89" w:rsidRPr="00226196">
        <w:t xml:space="preserve">attiecīgas </w:t>
      </w:r>
      <w:r w:rsidR="00B37E89" w:rsidRPr="00056CF3">
        <w:rPr>
          <w:color w:val="FF0000"/>
        </w:rPr>
        <w:t>M</w:t>
      </w:r>
      <w:r w:rsidR="00056CF3" w:rsidRPr="00056CF3">
        <w:rPr>
          <w:color w:val="FF0000"/>
        </w:rPr>
        <w:t>icrosoft</w:t>
      </w:r>
      <w:r w:rsidR="00B37E89" w:rsidRPr="00226196">
        <w:t xml:space="preserve"> Excel formas šūnas</w:t>
      </w:r>
      <w:r w:rsidRPr="00226196">
        <w:t>, apliecina piedāvātās Preces atbilstību Tehniskajā specifikācijā noteiktajām prasībām</w:t>
      </w:r>
      <w:r w:rsidR="001C7847" w:rsidRPr="00226196">
        <w:rPr>
          <w:vertAlign w:val="superscript"/>
        </w:rPr>
        <w:footnoteReference w:id="3"/>
      </w:r>
      <w:r w:rsidRPr="00226196">
        <w:t xml:space="preserve">, apstiprina tās kvalitāti un garantiju. Tehnisko piedāvājumu paraksta Pretendentu pārstāvēt tiesīgā persona, pievienojot pārstāvību apliecinošu dokumentu (piemēram, pilnvaru). </w:t>
      </w:r>
    </w:p>
    <w:p w:rsidR="001A6A7B" w:rsidRDefault="001A6A7B" w:rsidP="001A6A7B">
      <w:pPr>
        <w:spacing w:before="60" w:after="120"/>
        <w:ind w:left="930"/>
        <w:jc w:val="both"/>
      </w:pPr>
      <w:r w:rsidRPr="00226196">
        <w:t xml:space="preserve">Pretendents nedrīkst veikt izmaiņas </w:t>
      </w:r>
      <w:r w:rsidR="002A47C2" w:rsidRPr="00226196">
        <w:t>Elektronisko iepirkumu sistēmas e-konkursu apakšsistēm</w:t>
      </w:r>
      <w:r w:rsidR="00B27518" w:rsidRPr="00226196">
        <w:t>ā</w:t>
      </w:r>
      <w:r w:rsidR="002A47C2" w:rsidRPr="00226196">
        <w:t xml:space="preserve"> šā iepirkuma sadaļā </w:t>
      </w:r>
      <w:r w:rsidR="00B27518" w:rsidRPr="00226196">
        <w:t xml:space="preserve">publicēto </w:t>
      </w:r>
      <w:r w:rsidR="002A47C2" w:rsidRPr="00226196">
        <w:t xml:space="preserve">veidlapu </w:t>
      </w:r>
      <w:r w:rsidRPr="00226196">
        <w:t>struktūrā, t.sk. dzēst vai pievienot rindas vai kolonnas.</w:t>
      </w:r>
    </w:p>
    <w:p w:rsidR="009D3734" w:rsidRPr="00226196" w:rsidRDefault="009D3734" w:rsidP="009D3734">
      <w:pPr>
        <w:spacing w:before="60" w:after="120"/>
        <w:ind w:left="930"/>
        <w:jc w:val="both"/>
      </w:pPr>
      <w:r w:rsidRPr="00B10094">
        <w:t>Pretendenta iesniegtais piedāvājums, ja tas iesniegts visos reģionos vai atsevišķos reģionos, kuru starpā ir Rīgas reģions, ir spēkā visā Latvijas Republikas teritorijā. Piedāvājums, kas iesniegts atsevišķā reģionā (izņemot Rīgas reģionu) ir spēkā attiecīgajā reģionā.</w:t>
      </w:r>
    </w:p>
    <w:p w:rsidR="009D3734" w:rsidRPr="00226196" w:rsidRDefault="009D3734" w:rsidP="001A6A7B">
      <w:pPr>
        <w:spacing w:before="60" w:after="120"/>
        <w:ind w:left="930"/>
        <w:jc w:val="both"/>
      </w:pPr>
    </w:p>
    <w:p w:rsidR="001A6A7B" w:rsidRPr="00226196" w:rsidRDefault="001A6A7B" w:rsidP="001A6A7B">
      <w:pPr>
        <w:tabs>
          <w:tab w:val="left" w:pos="540"/>
        </w:tabs>
        <w:spacing w:before="60"/>
        <w:ind w:left="900" w:hanging="900"/>
        <w:jc w:val="both"/>
      </w:pPr>
      <w:r w:rsidRPr="00226196">
        <w:t>4.2.2.</w:t>
      </w:r>
      <w:r w:rsidRPr="00226196">
        <w:tab/>
        <w:t>Sagatavojot tehnisko piedāvājumu:</w:t>
      </w:r>
    </w:p>
    <w:p w:rsidR="001A6A7B" w:rsidRPr="00226196" w:rsidRDefault="001A6A7B" w:rsidP="00BF401C">
      <w:pPr>
        <w:spacing w:after="60"/>
        <w:ind w:left="1800" w:hanging="900"/>
        <w:jc w:val="both"/>
      </w:pPr>
      <w:r w:rsidRPr="00226196">
        <w:t>4.2.2.1.</w:t>
      </w:r>
      <w:r w:rsidRPr="00226196">
        <w:tab/>
        <w:t xml:space="preserve">Pretendentam ir jāidentificē piedāvātā Prece atbilstoši </w:t>
      </w:r>
      <w:r w:rsidR="002A47C2" w:rsidRPr="00226196">
        <w:t>Elektronisko iepirkumu sistēmas e-konkursu apakšsistēm</w:t>
      </w:r>
      <w:r w:rsidR="00B27518" w:rsidRPr="00226196">
        <w:t>ā</w:t>
      </w:r>
      <w:r w:rsidR="002A47C2" w:rsidRPr="00226196">
        <w:t xml:space="preserve"> šā iepirkuma sadaļā publicētajās tehniskā piedāvājuma veidlapās </w:t>
      </w:r>
      <w:r w:rsidRPr="00226196">
        <w:t>noteiktajam, attiecīgajā ailē norādot saiti (</w:t>
      </w:r>
      <w:proofErr w:type="spellStart"/>
      <w:r w:rsidRPr="00226196">
        <w:t>linku</w:t>
      </w:r>
      <w:proofErr w:type="spellEnd"/>
      <w:r w:rsidRPr="00226196">
        <w:t>)</w:t>
      </w:r>
      <w:r w:rsidRPr="00226196">
        <w:rPr>
          <w:rStyle w:val="FootnoteReference"/>
        </w:rPr>
        <w:footnoteReference w:id="4"/>
      </w:r>
      <w:r w:rsidRPr="00226196">
        <w:t xml:space="preserve"> uz Preces (Preces detaļu, ja dažādi ražotāji) ražotāja vai Pretendenta mājaslapu, kur redzams piedāvātās Preces (Preces detaļu, ja dažādi ražotāji) ražotāja noteiktais Preces tehniskais apraksts;</w:t>
      </w:r>
    </w:p>
    <w:p w:rsidR="00BF401C" w:rsidRPr="00226196" w:rsidRDefault="00BF401C" w:rsidP="00BF401C">
      <w:pPr>
        <w:spacing w:after="60"/>
        <w:ind w:left="1800" w:hanging="900"/>
        <w:jc w:val="both"/>
      </w:pPr>
      <w:r w:rsidRPr="00226196">
        <w:t>4.2.2.2.</w:t>
      </w:r>
      <w:r w:rsidRPr="00226196">
        <w:tab/>
        <w:t>pieļaujams atsevišķi nenorādīt tās piedāvātās Preces tehniskās īpašības, kuras ir ietvertas ražotājā noteiktajā preces aprakstā (kas minēt</w:t>
      </w:r>
      <w:r w:rsidR="00B27518" w:rsidRPr="00226196">
        <w:t>a</w:t>
      </w:r>
      <w:r w:rsidRPr="00226196">
        <w:t xml:space="preserve">s </w:t>
      </w:r>
      <w:r w:rsidR="00B27518" w:rsidRPr="00226196">
        <w:t xml:space="preserve">Nolikuma </w:t>
      </w:r>
      <w:r w:rsidRPr="00226196">
        <w:t>4.2.2.1.</w:t>
      </w:r>
      <w:r w:rsidR="00B27518" w:rsidRPr="00226196">
        <w:t>apakš</w:t>
      </w:r>
      <w:r w:rsidRPr="00226196">
        <w:t>punktā)</w:t>
      </w:r>
      <w:r w:rsidR="007A29DD" w:rsidRPr="00226196">
        <w:t xml:space="preserve"> un ir nodrošināts, ka attiecīgajā tīmekļa vietnē šī informācija iepirkuma procedūras laikā ir pieejama</w:t>
      </w:r>
      <w:r w:rsidRPr="00226196">
        <w:t>;</w:t>
      </w:r>
    </w:p>
    <w:p w:rsidR="00BF401C" w:rsidRPr="00226196" w:rsidRDefault="00BF401C" w:rsidP="00BF401C">
      <w:pPr>
        <w:spacing w:before="60" w:after="120"/>
        <w:ind w:left="1800" w:hanging="900"/>
        <w:jc w:val="both"/>
      </w:pPr>
      <w:r w:rsidRPr="00226196">
        <w:t>4.2.2.3.</w:t>
      </w:r>
      <w:r w:rsidRPr="00226196">
        <w:tab/>
        <w:t xml:space="preserve">jāapraksta tās tehniskās īpašības un risinājumi, ar kuriem Prece atbilst un izpilda „Tehniskā specifikācija – tehniskā </w:t>
      </w:r>
      <w:r w:rsidR="002A47C2" w:rsidRPr="00226196">
        <w:t>piedāvājuma veidlapās</w:t>
      </w:r>
      <w:r w:rsidRPr="00226196">
        <w:t>” noteiktās prasības citādi</w:t>
      </w:r>
      <w:r w:rsidR="00B27518" w:rsidRPr="00226196">
        <w:t>,</w:t>
      </w:r>
      <w:r w:rsidRPr="00226196">
        <w:t xml:space="preserve"> kā tas minēts šajā pielikumā.</w:t>
      </w:r>
    </w:p>
    <w:p w:rsidR="001A6A7B" w:rsidRPr="00226196" w:rsidRDefault="001A6A7B" w:rsidP="00BF401C">
      <w:pPr>
        <w:spacing w:before="60" w:after="120"/>
        <w:ind w:left="930"/>
        <w:jc w:val="both"/>
      </w:pPr>
      <w:r w:rsidRPr="00226196">
        <w:t>Ja Precei nebūs norādīti prasītie identifikatori vai pēc tiem nebūs iespējams identificēt piedāvāto Preci, kā arī, ja piedāvājumā atbilstoši Tehniskās specifikācijas prasībām nebūs norādītas konkrētās piedāvātās Preces tehniskās īpašības un attiecīgo informāciju saskaņā ar Publisko iepirkumu likuma prasībām nebūs iespējams precizēt, piedāvājums attiecīgajā iepirkuma priekšmeta grupā (tās pozīcijā) (Nolikuma 2.1. un 2.2.apakšpunkts) tiks uzskatīts par neiesniegtu (neatbilstošu).</w:t>
      </w:r>
    </w:p>
    <w:p w:rsidR="001A6A7B" w:rsidRPr="00226196" w:rsidRDefault="001A6A7B" w:rsidP="001A6A7B">
      <w:pPr>
        <w:spacing w:after="60"/>
        <w:ind w:left="900" w:hanging="900"/>
        <w:jc w:val="both"/>
      </w:pPr>
      <w:r w:rsidRPr="00226196">
        <w:t>4.2.3.</w:t>
      </w:r>
      <w:r w:rsidRPr="00226196">
        <w:tab/>
      </w:r>
      <w:r w:rsidRPr="00226196">
        <w:rPr>
          <w:iCs/>
        </w:rPr>
        <w:t>Pretendents var iesniegt piedāvājumu par visām Nolikuma 2.1.apakšpunktā noteiktajām iepirkuma priekšmeta preču grupām vai par kādu attiecīgo</w:t>
      </w:r>
      <w:r w:rsidRPr="00226196">
        <w:t xml:space="preserve"> preču grupu, tās daļu, sadaļu, atsevišķu preču grupas pozīciju</w:t>
      </w:r>
      <w:r w:rsidRPr="00226196">
        <w:rPr>
          <w:iCs/>
        </w:rPr>
        <w:t xml:space="preserve"> vai vairākām pozīcijām. </w:t>
      </w:r>
      <w:r w:rsidRPr="00226196">
        <w:t>Ja Pretendents nepiedāvā kādu Preci, attiecīgās pozīcijas rindas kolonnā „Tehniskais piedāvājums” atstājamas neaizpildītas.</w:t>
      </w:r>
    </w:p>
    <w:p w:rsidR="009D6B94" w:rsidRPr="00226196" w:rsidRDefault="00F77097" w:rsidP="00065AA7">
      <w:pPr>
        <w:spacing w:before="240" w:after="120"/>
        <w:ind w:left="902" w:hanging="902"/>
        <w:jc w:val="both"/>
        <w:rPr>
          <w:b/>
        </w:rPr>
      </w:pPr>
      <w:r w:rsidRPr="00226196" w:rsidDel="00F77097">
        <w:rPr>
          <w:iCs/>
        </w:rPr>
        <w:t xml:space="preserve"> </w:t>
      </w:r>
      <w:bookmarkEnd w:id="26"/>
      <w:r w:rsidR="009D6B94" w:rsidRPr="00226196">
        <w:rPr>
          <w:b/>
        </w:rPr>
        <w:t>4.3.</w:t>
      </w:r>
      <w:r w:rsidR="009D6B94" w:rsidRPr="00226196">
        <w:rPr>
          <w:b/>
        </w:rPr>
        <w:tab/>
        <w:t>Finanšu piedāvājums</w:t>
      </w:r>
    </w:p>
    <w:p w:rsidR="0072095C" w:rsidRPr="00226196" w:rsidRDefault="0072095C" w:rsidP="0072095C">
      <w:pPr>
        <w:tabs>
          <w:tab w:val="left" w:pos="540"/>
        </w:tabs>
        <w:spacing w:before="60"/>
        <w:ind w:left="900" w:hanging="900"/>
        <w:jc w:val="both"/>
      </w:pPr>
      <w:r w:rsidRPr="00226196">
        <w:t>4.3.1.</w:t>
      </w:r>
      <w:r w:rsidRPr="00226196">
        <w:tab/>
        <w:t>Pretendents iesniedz finanšu piedāvājumu atbilstoši</w:t>
      </w:r>
      <w:r w:rsidR="00DB33BB" w:rsidRPr="00226196">
        <w:t xml:space="preserve"> Elektronisko iepirkumu sistēmas e-konkursu apakšsistēm</w:t>
      </w:r>
      <w:r w:rsidR="00B27518" w:rsidRPr="00226196">
        <w:t>ā</w:t>
      </w:r>
      <w:r w:rsidR="00DB33BB" w:rsidRPr="00226196">
        <w:t xml:space="preserve"> šā iepirkuma sadaļā publicētajām veidlapām, aizpildot </w:t>
      </w:r>
      <w:r w:rsidR="00B27518" w:rsidRPr="00226196">
        <w:t xml:space="preserve">atbilstošās finanšu piedāvājuma </w:t>
      </w:r>
      <w:r w:rsidR="00DB33BB" w:rsidRPr="00226196">
        <w:t>kolonnas</w:t>
      </w:r>
      <w:r w:rsidRPr="00226196">
        <w:t xml:space="preserve"> ailes. Finanšu piedāvājumu paraksta Pretendentu pārstāvēt tiesīgā persona, pievienojot pārstāvību apliecinošu dokumentu (piemēram, pilnvaru). </w:t>
      </w:r>
    </w:p>
    <w:p w:rsidR="0072095C" w:rsidRPr="00226196" w:rsidRDefault="0072095C" w:rsidP="0072095C">
      <w:pPr>
        <w:spacing w:before="60"/>
        <w:ind w:left="900"/>
        <w:jc w:val="both"/>
      </w:pPr>
      <w:r w:rsidRPr="00226196">
        <w:t xml:space="preserve">Pretendents, sagatavojot finanšu piedāvājumu atbilstoši </w:t>
      </w:r>
      <w:r w:rsidR="00DB33BB" w:rsidRPr="00226196">
        <w:t>Elektronisko iepirkumu sistēmas e-konkursu apakšsistēm</w:t>
      </w:r>
      <w:r w:rsidR="00B27518" w:rsidRPr="00226196">
        <w:t>ā</w:t>
      </w:r>
      <w:r w:rsidR="00DB33BB" w:rsidRPr="00226196">
        <w:t xml:space="preserve"> šā iepirkuma sadaļā publicētajām veidlapām</w:t>
      </w:r>
      <w:r w:rsidRPr="00226196">
        <w:t>, nedrīkst veikt izmaiņas minētās veidlapas struktūrā, t.sk. dzēst vai pievienot rindas vai kolonnas, dzēst vai izmainīt rindās vai kolonnās iestrādātās aprēķinu formulas.</w:t>
      </w:r>
    </w:p>
    <w:p w:rsidR="000B0855" w:rsidRPr="00226196" w:rsidRDefault="0072095C" w:rsidP="000B0855">
      <w:pPr>
        <w:tabs>
          <w:tab w:val="left" w:pos="540"/>
        </w:tabs>
        <w:spacing w:before="60"/>
        <w:ind w:left="902" w:hanging="902"/>
        <w:jc w:val="both"/>
      </w:pPr>
      <w:r w:rsidRPr="00226196">
        <w:t>4.3.2.</w:t>
      </w:r>
      <w:r w:rsidRPr="00226196">
        <w:tab/>
      </w:r>
      <w:r w:rsidR="000B0855" w:rsidRPr="00226196">
        <w:rPr>
          <w:iCs/>
        </w:rPr>
        <w:t xml:space="preserve">Finanšu piedāvājumā norāda vienas pārdošanas vienības maksimālo cenu </w:t>
      </w:r>
      <w:r w:rsidR="000B0855" w:rsidRPr="00226196">
        <w:rPr>
          <w:i/>
          <w:iCs/>
        </w:rPr>
        <w:t>euro</w:t>
      </w:r>
      <w:r w:rsidR="000B0855" w:rsidRPr="00226196">
        <w:rPr>
          <w:iCs/>
        </w:rPr>
        <w:t xml:space="preserve"> un centos bez PVN ar </w:t>
      </w:r>
      <w:r w:rsidR="008303AF">
        <w:rPr>
          <w:iCs/>
        </w:rPr>
        <w:t>3</w:t>
      </w:r>
      <w:r w:rsidR="000B0855" w:rsidRPr="00226196">
        <w:rPr>
          <w:iCs/>
        </w:rPr>
        <w:t xml:space="preserve"> (</w:t>
      </w:r>
      <w:r w:rsidR="008303AF">
        <w:rPr>
          <w:iCs/>
        </w:rPr>
        <w:t>trīs</w:t>
      </w:r>
      <w:r w:rsidR="000B0855" w:rsidRPr="00226196">
        <w:rPr>
          <w:iCs/>
        </w:rPr>
        <w:t>) zīmēm aiz komata atsevišķi katrai Precei Vispārīgās vienošanās darbības laikā.</w:t>
      </w:r>
      <w:r w:rsidR="000B0855" w:rsidRPr="00226196">
        <w:rPr>
          <w:bCs/>
          <w:iCs/>
        </w:rPr>
        <w:t xml:space="preserve"> </w:t>
      </w:r>
      <w:r w:rsidR="000B0855" w:rsidRPr="00226196">
        <w:t>Cenā ietver Preces piegādes izmaksas, bojājumu novēršanu garantijas laikā un visus iespējamos riskus, kas saistīti ar tirgus cenu svārstībām, tai skaitā arī ārvalstīs maksājamos nodokļus un nodevas.</w:t>
      </w:r>
    </w:p>
    <w:p w:rsidR="006035EF" w:rsidRDefault="0072095C" w:rsidP="00241D25">
      <w:pPr>
        <w:tabs>
          <w:tab w:val="left" w:pos="540"/>
        </w:tabs>
        <w:spacing w:before="60"/>
        <w:ind w:left="902" w:hanging="902"/>
        <w:jc w:val="both"/>
        <w:rPr>
          <w:rFonts w:eastAsia="Times New Roman"/>
        </w:rPr>
      </w:pPr>
      <w:r w:rsidRPr="00226196">
        <w:rPr>
          <w:iCs/>
        </w:rPr>
        <w:t>4.3.3.</w:t>
      </w:r>
      <w:r w:rsidRPr="00226196">
        <w:rPr>
          <w:iCs/>
        </w:rPr>
        <w:tab/>
      </w:r>
      <w:r w:rsidRPr="00226196">
        <w:t>Ja Pretendents nepiedāvā kādu Preci vai Pakalpojumu, attiecīgās pozīcijas rinda (attiecīgā cenas aile) atstājama neaizpildīta.</w:t>
      </w:r>
    </w:p>
    <w:p w:rsidR="006035EF" w:rsidRDefault="006035EF" w:rsidP="00241D25">
      <w:pPr>
        <w:spacing w:after="60"/>
        <w:ind w:right="27"/>
        <w:jc w:val="both"/>
      </w:pPr>
    </w:p>
    <w:p w:rsidR="009D6B94" w:rsidRPr="00226196" w:rsidRDefault="009D6B94" w:rsidP="00B47E44">
      <w:pPr>
        <w:pStyle w:val="Heading1"/>
        <w:spacing w:before="240" w:after="240"/>
        <w:jc w:val="center"/>
        <w:rPr>
          <w:bCs/>
          <w:sz w:val="28"/>
          <w:szCs w:val="28"/>
        </w:rPr>
      </w:pPr>
      <w:r w:rsidRPr="00226196">
        <w:rPr>
          <w:bCs/>
          <w:sz w:val="28"/>
          <w:szCs w:val="28"/>
        </w:rPr>
        <w:t xml:space="preserve"> </w:t>
      </w:r>
      <w:bookmarkStart w:id="27" w:name="_Toc243284113"/>
      <w:bookmarkStart w:id="28" w:name="_Toc448404409"/>
      <w:r w:rsidRPr="00226196">
        <w:rPr>
          <w:bCs/>
          <w:sz w:val="28"/>
          <w:szCs w:val="28"/>
        </w:rPr>
        <w:t>5. Piedāvājumu vērtēšanas un izvēles kritēriji</w:t>
      </w:r>
      <w:bookmarkEnd w:id="27"/>
      <w:bookmarkEnd w:id="28"/>
    </w:p>
    <w:p w:rsidR="00E5125B" w:rsidRPr="00226196" w:rsidRDefault="00E5125B" w:rsidP="00E5125B">
      <w:pPr>
        <w:spacing w:after="60"/>
        <w:ind w:left="902" w:hanging="900"/>
        <w:jc w:val="both"/>
        <w:rPr>
          <w:rFonts w:eastAsia="Times New Roman"/>
          <w:b/>
        </w:rPr>
      </w:pPr>
      <w:bookmarkStart w:id="29" w:name="_Toc61422148"/>
      <w:bookmarkStart w:id="30" w:name="_Toc59334738"/>
      <w:r w:rsidRPr="00226196">
        <w:rPr>
          <w:b/>
        </w:rPr>
        <w:t>5.1.</w:t>
      </w:r>
      <w:r w:rsidRPr="00226196">
        <w:rPr>
          <w:rFonts w:eastAsia="Times New Roman"/>
          <w:b/>
        </w:rPr>
        <w:tab/>
        <w:t>Pretendentu vērtēšana</w:t>
      </w:r>
    </w:p>
    <w:p w:rsidR="00447EEC" w:rsidRPr="00226196" w:rsidRDefault="00447EEC" w:rsidP="00447EEC">
      <w:pPr>
        <w:spacing w:after="60"/>
        <w:ind w:left="902" w:hanging="900"/>
        <w:jc w:val="both"/>
        <w:rPr>
          <w:rFonts w:eastAsia="Times New Roman"/>
        </w:rPr>
      </w:pPr>
      <w:r w:rsidRPr="00226196">
        <w:rPr>
          <w:rFonts w:eastAsia="Times New Roman"/>
        </w:rPr>
        <w:t>5.1.1.</w:t>
      </w:r>
      <w:r w:rsidRPr="00226196">
        <w:rPr>
          <w:rFonts w:eastAsia="Times New Roman"/>
        </w:rPr>
        <w:tab/>
        <w:t>Komisija atlasa pretendentus saskaņā ar izvirzītajām kvalifikācijas prasībām, pārbauda piedāvājumu atbilstību Nolikumā un Tehniskajā specifikācijā noteiktajām prasībām (t.sk. noformējuma prasībām, kas var ietekmēt piedāvājuma būtību vai tā tiesiski saistošo raksturu Pretendentam) un izvēlas Piedāvājumu vai Piedāvājumus saskaņā ar izraudzīto piedāvājuma izvēles kritēriju.</w:t>
      </w:r>
    </w:p>
    <w:p w:rsidR="00447EEC" w:rsidRPr="00226196" w:rsidRDefault="00447EEC" w:rsidP="00447EEC">
      <w:pPr>
        <w:spacing w:after="60"/>
        <w:ind w:left="896"/>
        <w:jc w:val="both"/>
        <w:rPr>
          <w:rFonts w:eastAsia="Times New Roman"/>
        </w:rPr>
      </w:pPr>
      <w:r w:rsidRPr="00226196">
        <w:rPr>
          <w:rFonts w:eastAsia="Times New Roman"/>
          <w:iCs/>
        </w:rPr>
        <w:t>Komisija ir tiesīga izslēgt pretendentu no dalības iepirkuma procedūrā, kā arī neizskatīt pretendenta piedāvājumu, ja pretendents (kā līgumslēdzēja puse vai līgumslēdzējas puses dalībnieks vai biedrs, ja līgumslēdzēja puse ir bijusi piegādātāju apvienība vai personālsabiedrība), tā dalībnieks vai biedrs (ja kandidāts vai pretendents ir piegādātāju apvienība vai personālsabiedrība) nav pildījis iepriekšējo vispārīgo vienošanos, kas bijusi noslēgta par šajā iepirkuma procedūrā ietverto līguma priekšmetu un tādēļ pasūtītājs ir izmantojis</w:t>
      </w:r>
      <w:r w:rsidRPr="00226196">
        <w:rPr>
          <w:rFonts w:eastAsia="Times New Roman"/>
        </w:rPr>
        <w:t xml:space="preserve"> vispārīgās vienošanās noteikumos paredzētās tiesības vienpusēji atkāpties no vispārīgās vienošanās. Minētais izslēgšanas nosacījums netiek piemērots, ja no dienas, kad pasūtītājs vienpusēji atkāpies vispārīgās vienošanās, līdz pieteikuma vai piedāvājuma iesniegšanas dienai ir pagājuši vismaz 12 </w:t>
      </w:r>
      <w:r w:rsidR="00B27518" w:rsidRPr="00226196">
        <w:rPr>
          <w:rFonts w:eastAsia="Times New Roman"/>
        </w:rPr>
        <w:t xml:space="preserve">(divpadsmit) </w:t>
      </w:r>
      <w:r w:rsidRPr="00226196">
        <w:rPr>
          <w:rFonts w:eastAsia="Times New Roman"/>
        </w:rPr>
        <w:t>mēneši.</w:t>
      </w:r>
    </w:p>
    <w:p w:rsidR="00447EEC" w:rsidRPr="00226196" w:rsidRDefault="00447EEC" w:rsidP="00447EEC">
      <w:pPr>
        <w:spacing w:after="60"/>
        <w:ind w:left="902" w:hanging="900"/>
        <w:jc w:val="both"/>
        <w:rPr>
          <w:rFonts w:eastAsia="Times New Roman"/>
        </w:rPr>
      </w:pPr>
      <w:r w:rsidRPr="00226196">
        <w:t>5.1.2.</w:t>
      </w:r>
      <w:r w:rsidRPr="00226196">
        <w:rPr>
          <w:rFonts w:eastAsia="Times New Roman"/>
        </w:rPr>
        <w:tab/>
        <w:t>K</w:t>
      </w:r>
      <w:r w:rsidRPr="00226196">
        <w:rPr>
          <w:rFonts w:eastAsia="Times New Roman"/>
          <w:iCs/>
        </w:rPr>
        <w:t xml:space="preserve">omisija </w:t>
      </w:r>
      <w:r w:rsidRPr="00226196">
        <w:rPr>
          <w:rFonts w:eastAsia="Times New Roman"/>
        </w:rPr>
        <w:t xml:space="preserve">pieņem pamatotu </w:t>
      </w:r>
      <w:smartTag w:uri="schemas-tilde-lv/tildestengine" w:element="veidnes">
        <w:smartTagPr>
          <w:attr w:name="text" w:val="lēmumu"/>
          <w:attr w:name="id" w:val="-1"/>
          <w:attr w:name="baseform" w:val="lēmum|s"/>
        </w:smartTagPr>
        <w:r w:rsidRPr="00226196">
          <w:rPr>
            <w:rFonts w:eastAsia="Times New Roman"/>
          </w:rPr>
          <w:t>lēmumu</w:t>
        </w:r>
      </w:smartTag>
      <w:r w:rsidRPr="00226196">
        <w:rPr>
          <w:rFonts w:eastAsia="Times New Roman"/>
        </w:rPr>
        <w:t xml:space="preserve"> par katra Piedāvājuma noformējuma atbilstību 1.9.apakšpunktā noteiktajām noformējuma prasībām. </w:t>
      </w:r>
    </w:p>
    <w:p w:rsidR="00E5125B" w:rsidRPr="00226196" w:rsidRDefault="00447EEC" w:rsidP="00447EEC">
      <w:pPr>
        <w:spacing w:after="60"/>
        <w:ind w:left="902" w:hanging="900"/>
        <w:jc w:val="both"/>
        <w:rPr>
          <w:rFonts w:eastAsia="Times New Roman"/>
        </w:rPr>
      </w:pPr>
      <w:r w:rsidRPr="00226196">
        <w:t>5.1.3.</w:t>
      </w:r>
      <w:r w:rsidRPr="00226196">
        <w:rPr>
          <w:rFonts w:eastAsia="Times New Roman"/>
        </w:rPr>
        <w:tab/>
      </w:r>
      <w:r w:rsidRPr="0017511A">
        <w:rPr>
          <w:rFonts w:eastAsia="Times New Roman"/>
        </w:rPr>
        <w:t>Komisija vērtē p</w:t>
      </w:r>
      <w:r w:rsidRPr="0017511A">
        <w:rPr>
          <w:rFonts w:eastAsia="Times New Roman"/>
          <w:iCs/>
        </w:rPr>
        <w:t xml:space="preserve">retendentu </w:t>
      </w:r>
      <w:r w:rsidRPr="0017511A">
        <w:rPr>
          <w:rFonts w:eastAsia="Times New Roman"/>
        </w:rPr>
        <w:t>atlases dokumentus saskaņā ar Nolikuma 3.1., 3.2. un 4.1.apakšpunktu, lai pārliecinātos, vai Pretendents</w:t>
      </w:r>
      <w:r w:rsidRPr="0017511A">
        <w:rPr>
          <w:rFonts w:eastAsia="Times New Roman"/>
          <w:iCs/>
        </w:rPr>
        <w:t xml:space="preserve"> </w:t>
      </w:r>
      <w:r w:rsidRPr="0017511A">
        <w:rPr>
          <w:rFonts w:eastAsia="Times New Roman"/>
        </w:rPr>
        <w:t>atbilst Nolikumā noteiktajām pretendentu atlases un minimālajām kvalifikācijas prasībām.</w:t>
      </w:r>
      <w:r w:rsidR="00E5125B" w:rsidRPr="00226196">
        <w:rPr>
          <w:rFonts w:eastAsia="Times New Roman"/>
        </w:rPr>
        <w:t xml:space="preserve"> </w:t>
      </w:r>
    </w:p>
    <w:p w:rsidR="00E5125B" w:rsidRPr="00226196" w:rsidRDefault="00E5125B" w:rsidP="00E5125B">
      <w:pPr>
        <w:spacing w:before="240" w:after="120"/>
        <w:ind w:left="902" w:hanging="902"/>
        <w:jc w:val="both"/>
        <w:rPr>
          <w:rFonts w:eastAsia="Times New Roman"/>
        </w:rPr>
      </w:pPr>
      <w:r w:rsidRPr="00226196">
        <w:rPr>
          <w:b/>
        </w:rPr>
        <w:t>5.2.</w:t>
      </w:r>
      <w:r w:rsidRPr="00226196">
        <w:rPr>
          <w:rFonts w:eastAsia="Times New Roman"/>
        </w:rPr>
        <w:tab/>
      </w:r>
      <w:r w:rsidRPr="00226196">
        <w:rPr>
          <w:rFonts w:eastAsia="Times New Roman"/>
          <w:b/>
        </w:rPr>
        <w:t>Piedāvājumu vērtēšana</w:t>
      </w:r>
    </w:p>
    <w:p w:rsidR="00E5125B" w:rsidRPr="00226196" w:rsidRDefault="00E5125B" w:rsidP="00E5125B">
      <w:pPr>
        <w:spacing w:after="60"/>
        <w:ind w:left="902" w:hanging="900"/>
        <w:jc w:val="both"/>
        <w:rPr>
          <w:rFonts w:eastAsia="Times New Roman"/>
        </w:rPr>
      </w:pPr>
      <w:r w:rsidRPr="00226196">
        <w:t>5.2.1.</w:t>
      </w:r>
      <w:r w:rsidRPr="00226196">
        <w:rPr>
          <w:rFonts w:eastAsia="Times New Roman"/>
        </w:rPr>
        <w:tab/>
        <w:t>Komisija pārbauda pretendentu iesniegto tehnisko piedāvājumu atbilstību Nolikuma 4.2.apakšpunkta prasībām un Tehniskajai specifikācijai.</w:t>
      </w:r>
    </w:p>
    <w:p w:rsidR="00E5125B" w:rsidRPr="00226196" w:rsidRDefault="00E5125B" w:rsidP="00E5125B">
      <w:pPr>
        <w:spacing w:after="60"/>
        <w:ind w:left="902" w:hanging="900"/>
        <w:jc w:val="both"/>
        <w:rPr>
          <w:rFonts w:eastAsia="Times New Roman"/>
        </w:rPr>
      </w:pPr>
      <w:r w:rsidRPr="00226196">
        <w:t>5.2.2.</w:t>
      </w:r>
      <w:r w:rsidRPr="00226196">
        <w:rPr>
          <w:rFonts w:eastAsia="Times New Roman"/>
        </w:rPr>
        <w:tab/>
        <w:t xml:space="preserve">Komisija pārbauda pretendentu iesniegto finanšu piedāvājumu atbilstību Nolikuma 4.3.apakšpunkta prasībām, kā arī pārbauda, vai pretendentu finanšu piedāvājumos nav aritmētisko kļūdu. </w:t>
      </w:r>
    </w:p>
    <w:p w:rsidR="00423A68" w:rsidRPr="00226196" w:rsidRDefault="00E5125B" w:rsidP="008303AF">
      <w:pPr>
        <w:spacing w:after="60"/>
        <w:ind w:left="902" w:hanging="900"/>
        <w:jc w:val="both"/>
        <w:rPr>
          <w:rFonts w:eastAsia="Times New Roman"/>
        </w:rPr>
      </w:pPr>
      <w:r w:rsidRPr="00226196">
        <w:rPr>
          <w:b/>
        </w:rPr>
        <w:t>5.3.</w:t>
      </w:r>
      <w:r w:rsidRPr="00226196">
        <w:rPr>
          <w:rFonts w:eastAsia="Times New Roman"/>
          <w:b/>
        </w:rPr>
        <w:tab/>
        <w:t>Vispārīgās vienošanās (iepirkuma līguma) slēgšanas tiesību piešķiršana</w:t>
      </w:r>
      <w:r w:rsidR="00423A68" w:rsidRPr="00226196">
        <w:rPr>
          <w:rFonts w:eastAsia="Times New Roman"/>
        </w:rPr>
        <w:t xml:space="preserve"> </w:t>
      </w:r>
    </w:p>
    <w:p w:rsidR="00423A68" w:rsidRPr="00226196" w:rsidRDefault="00423A68">
      <w:pPr>
        <w:spacing w:after="60"/>
        <w:ind w:left="902" w:hanging="900"/>
        <w:jc w:val="both"/>
        <w:rPr>
          <w:rFonts w:eastAsia="Times New Roman"/>
          <w:bCs/>
          <w:iCs/>
        </w:rPr>
      </w:pPr>
      <w:r w:rsidRPr="00226196">
        <w:t>5.</w:t>
      </w:r>
      <w:r w:rsidR="00E5125B" w:rsidRPr="00226196">
        <w:t>3</w:t>
      </w:r>
      <w:r w:rsidRPr="00226196">
        <w:t>.</w:t>
      </w:r>
      <w:r w:rsidR="00E5125B" w:rsidRPr="00226196">
        <w:t>1</w:t>
      </w:r>
      <w:r w:rsidRPr="00226196">
        <w:rPr>
          <w:rFonts w:eastAsia="Times New Roman"/>
        </w:rPr>
        <w:tab/>
        <w:t xml:space="preserve">Komisija Vispārīgās vienošanās slēgšanai katrā iepirkuma priekšmeta preču grupas atsevišķajā pozīcijā izvēlas </w:t>
      </w:r>
      <w:r w:rsidR="00EE32D9" w:rsidRPr="00226196">
        <w:rPr>
          <w:rFonts w:eastAsia="Times New Roman"/>
        </w:rPr>
        <w:t xml:space="preserve">tos </w:t>
      </w:r>
      <w:r w:rsidRPr="00226196">
        <w:rPr>
          <w:rFonts w:eastAsia="Times New Roman"/>
        </w:rPr>
        <w:t xml:space="preserve">pretendentus, kuri </w:t>
      </w:r>
      <w:r w:rsidR="001A6A2F" w:rsidRPr="00226196">
        <w:rPr>
          <w:rFonts w:eastAsia="Times New Roman"/>
        </w:rPr>
        <w:t xml:space="preserve">atbilst </w:t>
      </w:r>
      <w:r w:rsidR="00EE32D9" w:rsidRPr="00226196">
        <w:rPr>
          <w:rFonts w:eastAsia="Times New Roman"/>
        </w:rPr>
        <w:t>un kur</w:t>
      </w:r>
      <w:r w:rsidR="001A6A2F" w:rsidRPr="00226196">
        <w:rPr>
          <w:rFonts w:eastAsia="Times New Roman"/>
        </w:rPr>
        <w:t>i</w:t>
      </w:r>
      <w:r w:rsidR="00D91106" w:rsidRPr="00226196">
        <w:rPr>
          <w:rFonts w:eastAsia="Times New Roman"/>
        </w:rPr>
        <w:t xml:space="preserve"> </w:t>
      </w:r>
      <w:r w:rsidR="001A6A2F" w:rsidRPr="00226196">
        <w:rPr>
          <w:rFonts w:eastAsia="Times New Roman"/>
        </w:rPr>
        <w:t>ir</w:t>
      </w:r>
      <w:r w:rsidR="00666CD4" w:rsidRPr="00226196">
        <w:rPr>
          <w:rFonts w:eastAsia="Times New Roman"/>
        </w:rPr>
        <w:t xml:space="preserve"> </w:t>
      </w:r>
      <w:r w:rsidR="001A6A2F" w:rsidRPr="00226196">
        <w:rPr>
          <w:rFonts w:eastAsia="Times New Roman"/>
        </w:rPr>
        <w:t xml:space="preserve">iesnieguši </w:t>
      </w:r>
      <w:r w:rsidRPr="00226196">
        <w:rPr>
          <w:rFonts w:eastAsia="Times New Roman"/>
        </w:rPr>
        <w:t>piedāvājum</w:t>
      </w:r>
      <w:r w:rsidR="001A6A2F" w:rsidRPr="00226196">
        <w:rPr>
          <w:rFonts w:eastAsia="Times New Roman"/>
        </w:rPr>
        <w:t>us saskaņā ar</w:t>
      </w:r>
      <w:r w:rsidR="00EE32D9" w:rsidRPr="00226196">
        <w:rPr>
          <w:rFonts w:eastAsia="Times New Roman"/>
        </w:rPr>
        <w:t xml:space="preserve"> </w:t>
      </w:r>
      <w:r w:rsidR="00D91106" w:rsidRPr="00226196">
        <w:rPr>
          <w:rFonts w:eastAsia="Times New Roman"/>
        </w:rPr>
        <w:t>iepirkuma procedūras dokumentācijā noteiktajām prasībām</w:t>
      </w:r>
      <w:r w:rsidRPr="00226196">
        <w:rPr>
          <w:rFonts w:eastAsia="Times New Roman"/>
        </w:rPr>
        <w:t>.</w:t>
      </w:r>
    </w:p>
    <w:p w:rsidR="006035EF" w:rsidRDefault="00A82D6B" w:rsidP="00241D25">
      <w:pPr>
        <w:spacing w:after="60"/>
        <w:ind w:left="902" w:hanging="900"/>
        <w:jc w:val="both"/>
        <w:rPr>
          <w:rFonts w:eastAsia="Times New Roman"/>
        </w:rPr>
      </w:pPr>
      <w:r w:rsidRPr="00226196">
        <w:rPr>
          <w:rFonts w:eastAsia="Times New Roman"/>
        </w:rPr>
        <w:t>5.3.2.</w:t>
      </w:r>
      <w:r w:rsidRPr="00226196">
        <w:rPr>
          <w:rFonts w:eastAsia="Times New Roman"/>
        </w:rPr>
        <w:tab/>
        <w:t>Aktīvā piegādātāja statuss ar tiesībām slēgt darījumus Elektronisko iepirkumu sistēmā katrā atsevišķā pozīcijā pēc Vispārīgās vienošanās noslēgšanas, vienā no turpmāk norādītajiem veidiem, tiek piešķirts:</w:t>
      </w:r>
    </w:p>
    <w:p w:rsidR="006035EF" w:rsidRDefault="00A82D6B" w:rsidP="00241D25">
      <w:pPr>
        <w:spacing w:after="60"/>
        <w:ind w:left="902" w:hanging="900"/>
        <w:jc w:val="both"/>
        <w:rPr>
          <w:rFonts w:eastAsia="Times New Roman"/>
        </w:rPr>
      </w:pPr>
      <w:r w:rsidRPr="00226196">
        <w:rPr>
          <w:rFonts w:eastAsia="Times New Roman"/>
        </w:rPr>
        <w:t>5.3.2.1.</w:t>
      </w:r>
      <w:r w:rsidRPr="00226196">
        <w:rPr>
          <w:rFonts w:eastAsia="Times New Roman"/>
        </w:rPr>
        <w:tab/>
      </w:r>
      <w:r w:rsidRPr="00226196">
        <w:t>t</w:t>
      </w:r>
      <w:r w:rsidRPr="00226196">
        <w:rPr>
          <w:rFonts w:eastAsia="Times New Roman"/>
        </w:rPr>
        <w:t>iem piegādātājiem, kuri iesnieguši piedāvājumu ar kādu no zemākajām piedāvājuma cenām, kas ietilpst ⅔ (divās trešdaļās)</w:t>
      </w:r>
      <w:r w:rsidRPr="00226196">
        <w:rPr>
          <w:rFonts w:eastAsia="Times New Roman"/>
          <w:vertAlign w:val="superscript"/>
        </w:rPr>
        <w:footnoteReference w:id="5"/>
      </w:r>
      <w:r w:rsidRPr="00226196">
        <w:rPr>
          <w:rFonts w:eastAsia="Times New Roman"/>
        </w:rPr>
        <w:t xml:space="preserve"> no visu piegādātāju, ar kuriem </w:t>
      </w:r>
      <w:r w:rsidRPr="00226196">
        <w:t>noslēgta</w:t>
      </w:r>
      <w:r w:rsidRPr="00226196">
        <w:rPr>
          <w:rFonts w:eastAsia="Times New Roman"/>
        </w:rPr>
        <w:t xml:space="preserve"> </w:t>
      </w:r>
      <w:r w:rsidRPr="00226196">
        <w:t>Vispārīgā vienošanās,</w:t>
      </w:r>
      <w:r w:rsidRPr="00226196">
        <w:rPr>
          <w:rFonts w:eastAsia="Times New Roman"/>
        </w:rPr>
        <w:t xml:space="preserve"> piedāvātajām cenām konkrētajā pakalpojumu pozīcijā.</w:t>
      </w:r>
    </w:p>
    <w:p w:rsidR="006035EF" w:rsidRDefault="00A82D6B" w:rsidP="00241D25">
      <w:pPr>
        <w:spacing w:after="60"/>
        <w:ind w:left="902" w:hanging="51"/>
        <w:jc w:val="both"/>
        <w:rPr>
          <w:rFonts w:eastAsia="Times New Roman"/>
        </w:rPr>
      </w:pPr>
      <w:r w:rsidRPr="00226196">
        <w:rPr>
          <w:rFonts w:eastAsia="Times New Roman"/>
        </w:rPr>
        <w:t xml:space="preserve">Šo veidu piemēro, ja </w:t>
      </w:r>
      <w:r w:rsidRPr="00226196">
        <w:t>attiecīgajā pozīcijā pretendentu, ar kuriem paredzēts slēgt Vispārīgo vienošanos, skaits ir lielāks vai vienāds ar 12 (divpadsmit);</w:t>
      </w:r>
    </w:p>
    <w:p w:rsidR="006035EF" w:rsidRDefault="00A82D6B" w:rsidP="00241D25">
      <w:pPr>
        <w:spacing w:after="60"/>
        <w:ind w:left="902" w:hanging="900"/>
        <w:jc w:val="both"/>
      </w:pPr>
      <w:r w:rsidRPr="00226196">
        <w:t>5.3.2.2.</w:t>
      </w:r>
      <w:r w:rsidR="00EF4246" w:rsidRPr="00226196">
        <w:tab/>
      </w:r>
      <w:r w:rsidRPr="00226196">
        <w:t>tiem piegādātājiem, kuru piedāvātā līgumcena attiecīgajā pozīcijā nepārsniedz 50% (piecdesmit procentus) virs šajā pozīcijā piedāvāto līgumcenu vidējās cenas, kas tiek aprēķināta</w:t>
      </w:r>
      <w:r w:rsidRPr="00226196">
        <w:rPr>
          <w:vertAlign w:val="superscript"/>
        </w:rPr>
        <w:footnoteReference w:id="6"/>
      </w:r>
      <w:r w:rsidR="00B27518" w:rsidRPr="00226196">
        <w:t xml:space="preserve">, </w:t>
      </w:r>
      <w:r w:rsidRPr="00226196">
        <w:t xml:space="preserve">saskaitot visu piegādātāju, ar kuriem noslēgta Vispārīgā vienošanās, attiecīgajā pozīcijā piedāvātās līgumcenas un izdalot ar attiecīgo piegādātāju skaitu (noapaļojot līdz </w:t>
      </w:r>
      <w:r w:rsidR="002B5C45" w:rsidRPr="00226196">
        <w:t>2 (</w:t>
      </w:r>
      <w:r w:rsidRPr="00226196">
        <w:t>divām</w:t>
      </w:r>
      <w:r w:rsidR="002B5C45" w:rsidRPr="00226196">
        <w:t>)</w:t>
      </w:r>
      <w:r w:rsidRPr="00226196">
        <w:t xml:space="preserve"> zīmēm aiz komata atbilstoši matemātikas likumiem).</w:t>
      </w:r>
    </w:p>
    <w:p w:rsidR="006035EF" w:rsidRDefault="00A82D6B" w:rsidP="00241D25">
      <w:pPr>
        <w:spacing w:after="60"/>
        <w:ind w:left="902" w:hanging="51"/>
        <w:jc w:val="both"/>
      </w:pPr>
      <w:r w:rsidRPr="00226196">
        <w:t xml:space="preserve">Šo veidu piemēro, </w:t>
      </w:r>
      <w:r w:rsidRPr="00226196">
        <w:rPr>
          <w:rFonts w:eastAsia="Times New Roman"/>
        </w:rPr>
        <w:t xml:space="preserve">ja </w:t>
      </w:r>
      <w:r w:rsidRPr="00226196">
        <w:t>attiecīgajā pozīcijā pretendentu, ar kuriem paredzēts slēgt Vispārīgo vienošanos, skaits ir mazāks par 12 (divpadsmit).</w:t>
      </w:r>
    </w:p>
    <w:bookmarkEnd w:id="29"/>
    <w:bookmarkEnd w:id="30"/>
    <w:p w:rsidR="00380954" w:rsidRPr="00226196" w:rsidRDefault="00380954" w:rsidP="008303AF">
      <w:pPr>
        <w:spacing w:before="240" w:after="120"/>
        <w:ind w:left="902" w:hanging="902"/>
        <w:jc w:val="both"/>
        <w:rPr>
          <w:b/>
        </w:rPr>
      </w:pPr>
      <w:r w:rsidRPr="00226196">
        <w:rPr>
          <w:b/>
        </w:rPr>
        <w:t>5.4.</w:t>
      </w:r>
      <w:r w:rsidRPr="00226196">
        <w:rPr>
          <w:b/>
        </w:rPr>
        <w:tab/>
        <w:t>Iepirkuma procedūras pārtraukšana</w:t>
      </w:r>
    </w:p>
    <w:p w:rsidR="003F54C7" w:rsidRDefault="00380954" w:rsidP="00241D25">
      <w:pPr>
        <w:spacing w:after="60"/>
        <w:ind w:left="902" w:hanging="902"/>
        <w:jc w:val="both"/>
        <w:rPr>
          <w:rFonts w:eastAsia="Times New Roman"/>
        </w:rPr>
      </w:pPr>
      <w:r w:rsidRPr="00226196">
        <w:rPr>
          <w:rFonts w:eastAsia="Times New Roman"/>
        </w:rPr>
        <w:t>5.4.1.</w:t>
      </w:r>
      <w:r w:rsidRPr="00226196">
        <w:rPr>
          <w:rFonts w:eastAsia="Times New Roman"/>
        </w:rPr>
        <w:tab/>
      </w:r>
      <w:r w:rsidR="00BB72E3" w:rsidRPr="00226196">
        <w:rPr>
          <w:rFonts w:eastAsia="Times New Roman"/>
        </w:rPr>
        <w:t xml:space="preserve">Ja kādā </w:t>
      </w:r>
      <w:r w:rsidR="00BB72E3" w:rsidRPr="00226196">
        <w:rPr>
          <w:rFonts w:eastAsia="Times New Roman"/>
          <w:iCs/>
        </w:rPr>
        <w:t>iepirkuma priekšmeta preču grupā (attiecīgās preču grupas daļā, sadaļā vai atsevišķā pozīcijā)</w:t>
      </w:r>
      <w:r w:rsidR="00BB72E3" w:rsidRPr="00226196">
        <w:rPr>
          <w:rFonts w:eastAsia="Times New Roman"/>
        </w:rPr>
        <w:t xml:space="preserve"> līgumslēgšanas tiesības ir piešķiramas tikai vienam pretendentam, </w:t>
      </w:r>
      <w:r w:rsidR="003F54C7" w:rsidRPr="00712644">
        <w:rPr>
          <w:rFonts w:eastAsia="Times New Roman"/>
        </w:rPr>
        <w:t xml:space="preserve">Komisija, izvērtējot piedāvāto cenu samērības iespējamību Vispārīgās vienošanās darbības laikā, var pieņem lēmumu pārtraukt iepirkuma procedūru attiecīgajā grupā. </w:t>
      </w:r>
    </w:p>
    <w:p w:rsidR="00380954" w:rsidRPr="00226196" w:rsidRDefault="002B5CFB" w:rsidP="00241D25">
      <w:pPr>
        <w:spacing w:after="60"/>
        <w:ind w:left="902" w:hanging="902"/>
        <w:jc w:val="both"/>
        <w:rPr>
          <w:rFonts w:eastAsia="Times New Roman"/>
        </w:rPr>
      </w:pPr>
      <w:r>
        <w:rPr>
          <w:rFonts w:eastAsia="Times New Roman"/>
        </w:rPr>
        <w:t>5.4.2.</w:t>
      </w:r>
      <w:r w:rsidR="00380954" w:rsidRPr="00226196">
        <w:rPr>
          <w:rFonts w:eastAsia="Times New Roman"/>
        </w:rPr>
        <w:tab/>
      </w:r>
      <w:r w:rsidR="003F54C7" w:rsidRPr="00712644">
        <w:rPr>
          <w:rFonts w:eastAsia="Times New Roman"/>
        </w:rPr>
        <w:t xml:space="preserve">Ja Nolikuma 5.4.1.apakšpunktā noteiktajā gadījumā Komisija pieņēmusi lēmumu slēgt Vispārīgo vienošanos, bet līguma darbības laikā attiecīgā piegādātāja </w:t>
      </w:r>
      <w:r w:rsidR="003F54C7">
        <w:rPr>
          <w:rFonts w:eastAsia="Times New Roman"/>
        </w:rPr>
        <w:t>e</w:t>
      </w:r>
      <w:r w:rsidR="003F54C7" w:rsidRPr="00712644">
        <w:rPr>
          <w:rFonts w:eastAsia="Times New Roman"/>
        </w:rPr>
        <w:t xml:space="preserve">-katalogu sistēmā piedāvātā cena ir nesamērīga, vai ja Vispārīgās vienošanās darbības laikā zūd konkurences apstākļi, un minētā iemesla dēļ </w:t>
      </w:r>
      <w:r w:rsidR="003F54C7">
        <w:rPr>
          <w:rFonts w:eastAsia="Times New Roman"/>
        </w:rPr>
        <w:t>e</w:t>
      </w:r>
      <w:r w:rsidR="003F54C7" w:rsidRPr="00712644">
        <w:rPr>
          <w:rFonts w:eastAsia="Times New Roman"/>
        </w:rPr>
        <w:t xml:space="preserve">-katalogu sistēmā attiecīgajā </w:t>
      </w:r>
      <w:r w:rsidR="003F54C7" w:rsidRPr="00712644">
        <w:rPr>
          <w:iCs/>
        </w:rPr>
        <w:t>iepirkuma priekšmeta preču grupā (attiecīgās preču grupas daļā, sadaļā vai atsevišķā pozīcijā)</w:t>
      </w:r>
      <w:r w:rsidR="003F54C7" w:rsidRPr="00712644">
        <w:rPr>
          <w:rFonts w:eastAsia="Times New Roman"/>
        </w:rPr>
        <w:t xml:space="preserve"> piedāvātā cena ir nesamērīga, Pasūtītājs var vienpusēji izbeigt Vispārīgo vienošanos šajā preču grupā.</w:t>
      </w:r>
    </w:p>
    <w:p w:rsidR="00380954" w:rsidRPr="00226196" w:rsidRDefault="00380954" w:rsidP="00380954">
      <w:pPr>
        <w:spacing w:after="60"/>
        <w:ind w:left="902" w:hanging="900"/>
        <w:jc w:val="both"/>
        <w:rPr>
          <w:iCs/>
        </w:rPr>
      </w:pPr>
      <w:r w:rsidRPr="00226196">
        <w:rPr>
          <w:rFonts w:eastAsia="Times New Roman"/>
        </w:rPr>
        <w:t>5.4.3.</w:t>
      </w:r>
      <w:r w:rsidRPr="00226196">
        <w:rPr>
          <w:rFonts w:eastAsia="Times New Roman"/>
        </w:rPr>
        <w:tab/>
        <w:t>Ja Nolikuma 5.4.1.apakšpunktā noteiktajā gadījumā iepirkuma procedūra ir pārtra</w:t>
      </w:r>
      <w:bookmarkStart w:id="32" w:name="_GoBack"/>
      <w:bookmarkEnd w:id="32"/>
      <w:r w:rsidRPr="00226196">
        <w:rPr>
          <w:rFonts w:eastAsia="Times New Roman"/>
        </w:rPr>
        <w:t xml:space="preserve">ukta vai Nolikuma 5.4.2.apakšpunktā noteiktajā gadījumā Vispārīgās vienošanās ir izbeigta, Pasūtītājs, izvērtējot nepieciešamību, var uzsākt jaunu iepirkuma procedūru par attiecīgajā </w:t>
      </w:r>
      <w:r w:rsidRPr="00226196">
        <w:rPr>
          <w:iCs/>
        </w:rPr>
        <w:t>iepirkuma priekšmeta preču grupā (attiecīgās preču grupas daļā, sadaļā vai atsevišķā pozīcijā) ietilpstošo preču vai pakalpojumu iegādi.</w:t>
      </w:r>
    </w:p>
    <w:p w:rsidR="00E5125B" w:rsidRPr="00241D25" w:rsidRDefault="00380954" w:rsidP="00241D25">
      <w:pPr>
        <w:ind w:left="851"/>
        <w:jc w:val="both"/>
        <w:rPr>
          <w:rFonts w:eastAsia="Times New Roman"/>
        </w:rPr>
      </w:pPr>
      <w:r w:rsidRPr="00241D25">
        <w:rPr>
          <w:rFonts w:eastAsia="Times New Roman"/>
        </w:rPr>
        <w:t>Pretendenti, kam piešķirtas līguma slēgšanas tiesības, pievienojas jau noslēgtajai Vispārīgajai vienošanai uz attiecīgās vienošanās darbības laiku.</w:t>
      </w:r>
    </w:p>
    <w:p w:rsidR="009D6B94" w:rsidRPr="00226196" w:rsidRDefault="009D6B94" w:rsidP="00B47E44">
      <w:pPr>
        <w:pStyle w:val="Heading1"/>
        <w:spacing w:before="240" w:after="240"/>
        <w:jc w:val="center"/>
        <w:rPr>
          <w:bCs/>
          <w:sz w:val="28"/>
          <w:szCs w:val="28"/>
        </w:rPr>
      </w:pPr>
      <w:bookmarkStart w:id="33" w:name="_Toc448404410"/>
      <w:r w:rsidRPr="00226196">
        <w:rPr>
          <w:bCs/>
          <w:sz w:val="28"/>
          <w:szCs w:val="28"/>
        </w:rPr>
        <w:t xml:space="preserve">6. </w:t>
      </w:r>
      <w:bookmarkStart w:id="34" w:name="_Toc243284114"/>
      <w:r w:rsidRPr="00226196">
        <w:rPr>
          <w:bCs/>
          <w:sz w:val="28"/>
          <w:szCs w:val="28"/>
        </w:rPr>
        <w:t>Pretendenta tiesības un pienākumi</w:t>
      </w:r>
      <w:bookmarkEnd w:id="34"/>
      <w:bookmarkEnd w:id="33"/>
    </w:p>
    <w:p w:rsidR="009D6B94" w:rsidRPr="00226196" w:rsidRDefault="009D6B94" w:rsidP="00934942">
      <w:pPr>
        <w:spacing w:before="240" w:after="120"/>
        <w:ind w:left="902" w:hanging="902"/>
        <w:jc w:val="both"/>
        <w:rPr>
          <w:b/>
        </w:rPr>
      </w:pPr>
      <w:r w:rsidRPr="00226196">
        <w:rPr>
          <w:b/>
        </w:rPr>
        <w:t xml:space="preserve">6.1. </w:t>
      </w:r>
      <w:r w:rsidRPr="00226196">
        <w:rPr>
          <w:b/>
        </w:rPr>
        <w:tab/>
        <w:t>Pretendenta tiesības</w:t>
      </w:r>
    </w:p>
    <w:p w:rsidR="00F46567" w:rsidRPr="00226196" w:rsidRDefault="00F46567" w:rsidP="00F46567">
      <w:pPr>
        <w:spacing w:before="60" w:after="60"/>
        <w:ind w:left="902" w:hanging="902"/>
        <w:jc w:val="both"/>
      </w:pPr>
      <w:r w:rsidRPr="00226196">
        <w:t>6.1.1.</w:t>
      </w:r>
      <w:r w:rsidRPr="00226196">
        <w:tab/>
        <w:t>Iesniegt piedāvājumu.</w:t>
      </w:r>
    </w:p>
    <w:p w:rsidR="00F46567" w:rsidRPr="00226196" w:rsidRDefault="00F46567" w:rsidP="00F46567">
      <w:pPr>
        <w:ind w:left="900" w:hanging="900"/>
        <w:jc w:val="both"/>
      </w:pPr>
      <w:r w:rsidRPr="00226196">
        <w:t>6.1.2.</w:t>
      </w:r>
      <w:r w:rsidRPr="00226196">
        <w:tab/>
        <w:t xml:space="preserve">Iesniedzot piedāvājumu, pieprasīt apliecinājumu, ka Pasūtītājs saņēmis piedāvājumu. </w:t>
      </w:r>
    </w:p>
    <w:p w:rsidR="00F46567" w:rsidRPr="00226196" w:rsidRDefault="00F46567" w:rsidP="00F46567">
      <w:pPr>
        <w:ind w:left="900" w:hanging="900"/>
        <w:jc w:val="both"/>
      </w:pPr>
      <w:r w:rsidRPr="00226196">
        <w:t>6.1.3.</w:t>
      </w:r>
      <w:r w:rsidRPr="00226196">
        <w:tab/>
        <w:t>Pirms piedāvājumu iesniegšanas termiņa beigām grozīt vai atsaukt iesniegto piedāvājumu.</w:t>
      </w:r>
    </w:p>
    <w:p w:rsidR="00F46567" w:rsidRPr="00226196" w:rsidRDefault="00F46567" w:rsidP="00F46567">
      <w:pPr>
        <w:keepNext/>
        <w:spacing w:before="60"/>
        <w:ind w:left="902" w:hanging="902"/>
        <w:jc w:val="both"/>
      </w:pPr>
      <w:r w:rsidRPr="00226196">
        <w:rPr>
          <w:b/>
        </w:rPr>
        <w:t xml:space="preserve">6.2. </w:t>
      </w:r>
      <w:r w:rsidRPr="00226196">
        <w:rPr>
          <w:b/>
        </w:rPr>
        <w:tab/>
        <w:t>Pretendenta pienākumi</w:t>
      </w:r>
    </w:p>
    <w:p w:rsidR="00F46567" w:rsidRPr="00226196" w:rsidRDefault="00F46567" w:rsidP="00F46567">
      <w:pPr>
        <w:tabs>
          <w:tab w:val="left" w:pos="540"/>
        </w:tabs>
        <w:spacing w:before="60"/>
        <w:ind w:left="900" w:hanging="900"/>
        <w:jc w:val="both"/>
      </w:pPr>
      <w:r w:rsidRPr="00226196">
        <w:t>6.2.1.</w:t>
      </w:r>
      <w:r w:rsidRPr="00226196">
        <w:tab/>
        <w:t>Sagatavot piedāvājumu atbilstoši Nolikuma prasībām.</w:t>
      </w:r>
    </w:p>
    <w:p w:rsidR="00F46567" w:rsidRPr="00226196" w:rsidRDefault="00F46567" w:rsidP="00F46567">
      <w:pPr>
        <w:tabs>
          <w:tab w:val="left" w:pos="540"/>
        </w:tabs>
        <w:spacing w:before="60"/>
        <w:ind w:left="900" w:hanging="900"/>
        <w:jc w:val="both"/>
      </w:pPr>
      <w:r w:rsidRPr="00226196">
        <w:t>6.2.2.</w:t>
      </w:r>
      <w:r w:rsidRPr="00226196">
        <w:tab/>
        <w:t>Sniegt patiesu informāciju.</w:t>
      </w:r>
    </w:p>
    <w:p w:rsidR="00F46567" w:rsidRPr="00226196" w:rsidRDefault="00F46567" w:rsidP="00F46567">
      <w:pPr>
        <w:tabs>
          <w:tab w:val="left" w:pos="540"/>
        </w:tabs>
        <w:spacing w:before="60"/>
        <w:ind w:left="900" w:hanging="900"/>
        <w:jc w:val="both"/>
      </w:pPr>
      <w:r w:rsidRPr="00226196">
        <w:t>6.2.3.</w:t>
      </w:r>
      <w:r w:rsidRPr="00226196">
        <w:tab/>
        <w:t>Savlaicīgi sniegt atbildes uz komisijas pieprasījumiem par papildu informāciju, kas nepieciešama piedāvājumu vērtēšanai.</w:t>
      </w:r>
    </w:p>
    <w:p w:rsidR="00F46567" w:rsidRPr="00226196" w:rsidRDefault="00F46567" w:rsidP="00F46567">
      <w:pPr>
        <w:tabs>
          <w:tab w:val="left" w:pos="540"/>
        </w:tabs>
        <w:spacing w:before="60"/>
        <w:ind w:left="900" w:hanging="900"/>
        <w:jc w:val="both"/>
      </w:pPr>
      <w:r w:rsidRPr="00226196">
        <w:t>6.2.4.</w:t>
      </w:r>
      <w:r w:rsidRPr="00226196">
        <w:tab/>
        <w:t>Segt visas izmaksas, kas saistītas ar piedāvājuma un tajā iekļauto dokumentu sagatavošanu un iesniegšanu.</w:t>
      </w:r>
    </w:p>
    <w:p w:rsidR="00F46567" w:rsidRPr="00226196" w:rsidRDefault="00F46567" w:rsidP="00F46567">
      <w:pPr>
        <w:tabs>
          <w:tab w:val="left" w:pos="540"/>
        </w:tabs>
        <w:spacing w:before="60" w:after="60"/>
        <w:ind w:left="902" w:hanging="902"/>
        <w:jc w:val="both"/>
      </w:pPr>
      <w:r w:rsidRPr="00226196">
        <w:t>6.2.5.</w:t>
      </w:r>
      <w:r w:rsidRPr="00226196">
        <w:tab/>
        <w:t>Pretendents ir tiesīgs iesniegt tikai vienu piedāvājumu.</w:t>
      </w:r>
    </w:p>
    <w:p w:rsidR="009D6B94" w:rsidRPr="00226196" w:rsidRDefault="00F46567" w:rsidP="00F46567">
      <w:pPr>
        <w:spacing w:after="60"/>
        <w:ind w:left="900" w:hanging="900"/>
        <w:jc w:val="both"/>
      </w:pPr>
      <w:r w:rsidRPr="00226196">
        <w:t xml:space="preserve">6.2.6. </w:t>
      </w:r>
      <w:r w:rsidRPr="00226196">
        <w:tab/>
        <w:t>Pretendentam, kas izvēlēts Vispārīgās vienošanās slēgšanai, ir pienākums 3 (trīs) darbdienu laikā no attiecīga Pasūtītāja uzaicinājuma slēgt Vispārīgo vienošanos saņemšanas, parakstīt Vispārīgo vienošanos. Kamēr Pretendents nav parakstījis Vispārīgo vienošanos, Pretendentam nav pieejas Elektronisko iepirkumu sistēmai darījumu slēgšanai. Ja noteiktajā termiņā Pretendents Vispārīgo vienošanos neparaksta un rakstveidā neinformē Pasūtītāju par kavējumu attaisnojošiem iemesliem, uzskatāms, ka Pretendents atteicies no tam piešķirtajām Vispārīgās vienošanās slēgšanas tiesībām.</w:t>
      </w:r>
    </w:p>
    <w:p w:rsidR="009D6B94" w:rsidRPr="00226196" w:rsidRDefault="009D6B94" w:rsidP="00656B8A">
      <w:pPr>
        <w:pStyle w:val="Heading1"/>
        <w:spacing w:before="120" w:after="240"/>
        <w:jc w:val="center"/>
        <w:rPr>
          <w:bCs/>
          <w:sz w:val="28"/>
          <w:szCs w:val="28"/>
        </w:rPr>
      </w:pPr>
      <w:bookmarkStart w:id="35" w:name="_Toc243284115"/>
      <w:bookmarkStart w:id="36" w:name="_Toc448404411"/>
      <w:r w:rsidRPr="00226196">
        <w:rPr>
          <w:bCs/>
          <w:sz w:val="28"/>
          <w:szCs w:val="28"/>
        </w:rPr>
        <w:t>7. Pielikumi</w:t>
      </w:r>
      <w:bookmarkEnd w:id="35"/>
      <w:bookmarkEnd w:id="36"/>
    </w:p>
    <w:p w:rsidR="00861411" w:rsidRPr="00226196" w:rsidRDefault="005D0FB4" w:rsidP="007C1CFE">
      <w:pPr>
        <w:ind w:firstLine="720"/>
        <w:jc w:val="both"/>
      </w:pPr>
      <w:r w:rsidRPr="00226196">
        <w:t xml:space="preserve">Nolikums ir izstrādāts uz </w:t>
      </w:r>
      <w:r w:rsidR="008303AF" w:rsidRPr="00470CE5">
        <w:t>1</w:t>
      </w:r>
      <w:r w:rsidR="005C2643">
        <w:t>1</w:t>
      </w:r>
      <w:r w:rsidR="008303AF" w:rsidRPr="00470CE5">
        <w:t xml:space="preserve"> </w:t>
      </w:r>
      <w:r w:rsidRPr="00470CE5">
        <w:t>(</w:t>
      </w:r>
      <w:r w:rsidR="00470CE5" w:rsidRPr="00470CE5">
        <w:t>vien</w:t>
      </w:r>
      <w:r w:rsidR="004F1EA0" w:rsidRPr="00470CE5">
        <w:t>padsmit</w:t>
      </w:r>
      <w:r w:rsidR="009D6B94" w:rsidRPr="00470CE5">
        <w:t>)</w:t>
      </w:r>
      <w:r w:rsidR="009D6B94" w:rsidRPr="00226196">
        <w:t xml:space="preserve"> lapām, neieskaitot pielikumus. Visi pielikumi ir šā </w:t>
      </w:r>
      <w:r w:rsidR="003D05E9">
        <w:t>N</w:t>
      </w:r>
      <w:r w:rsidR="009D6B94" w:rsidRPr="00226196">
        <w:t>olikuma neatņemamas sastāvdaļas. Nolikumam pievienoti šādi pielikumi:</w:t>
      </w:r>
    </w:p>
    <w:p w:rsidR="00B74A9F" w:rsidRPr="00226196" w:rsidRDefault="00B74A9F" w:rsidP="007C1CFE">
      <w:pPr>
        <w:ind w:left="1372" w:hanging="1372"/>
        <w:jc w:val="both"/>
      </w:pPr>
      <w:r w:rsidRPr="00226196">
        <w:t xml:space="preserve">1.pielikums – Piedāvājuma iesniegšanas forma ar </w:t>
      </w:r>
      <w:r w:rsidR="0016295D" w:rsidRPr="00226196">
        <w:t>pievienot</w:t>
      </w:r>
      <w:r w:rsidR="0016295D">
        <w:t>a</w:t>
      </w:r>
      <w:r w:rsidR="0016295D" w:rsidRPr="00226196">
        <w:t xml:space="preserve">jām </w:t>
      </w:r>
      <w:r w:rsidRPr="00226196">
        <w:t>datnēm;</w:t>
      </w:r>
    </w:p>
    <w:p w:rsidR="00B57A4B" w:rsidRPr="00226196" w:rsidRDefault="00CA5765" w:rsidP="007C1CFE">
      <w:pPr>
        <w:jc w:val="both"/>
        <w:rPr>
          <w:rFonts w:eastAsia="Times New Roman"/>
        </w:rPr>
      </w:pPr>
      <w:hyperlink w:anchor="_3.pielikums" w:history="1">
        <w:r w:rsidR="00B74A9F" w:rsidRPr="00226196">
          <w:rPr>
            <w:rStyle w:val="Hyperlink"/>
            <w:rFonts w:eastAsia="Times New Roman"/>
            <w:color w:val="auto"/>
            <w:u w:val="none"/>
          </w:rPr>
          <w:t>2</w:t>
        </w:r>
        <w:r w:rsidR="000D3839" w:rsidRPr="00226196">
          <w:rPr>
            <w:rStyle w:val="Hyperlink"/>
            <w:rFonts w:eastAsia="Times New Roman"/>
            <w:color w:val="auto"/>
            <w:u w:val="none"/>
          </w:rPr>
          <w:t>.pielikums</w:t>
        </w:r>
      </w:hyperlink>
      <w:r w:rsidR="00B57A4B" w:rsidRPr="00226196">
        <w:rPr>
          <w:rFonts w:eastAsia="Times New Roman"/>
        </w:rPr>
        <w:t xml:space="preserve"> – „Vispārīgās vienošanās projekts”</w:t>
      </w:r>
      <w:r w:rsidR="003A38D4" w:rsidRPr="00226196">
        <w:rPr>
          <w:rFonts w:eastAsia="Times New Roman"/>
        </w:rPr>
        <w:t xml:space="preserve"> (ar pielikumiem)</w:t>
      </w:r>
      <w:r w:rsidR="007C1CFE" w:rsidRPr="00226196">
        <w:rPr>
          <w:rFonts w:eastAsia="Times New Roman"/>
        </w:rPr>
        <w:t>.</w:t>
      </w:r>
    </w:p>
    <w:bookmarkEnd w:id="22"/>
    <w:p w:rsidR="00B74A9F" w:rsidRDefault="003A38D4" w:rsidP="007C1CFE">
      <w:pPr>
        <w:ind w:firstLine="720"/>
        <w:jc w:val="both"/>
      </w:pPr>
      <w:r w:rsidRPr="00226196">
        <w:rPr>
          <w:rFonts w:eastAsia="Times New Roman"/>
        </w:rPr>
        <w:t xml:space="preserve">Nolikuma un tā pielikumu oficiālā redakcija ir publicēta </w:t>
      </w:r>
      <w:r w:rsidRPr="00226196">
        <w:t>Elektronisko iepirkumu sistēmas e-konkursu apakšsistēm</w:t>
      </w:r>
      <w:r w:rsidR="002B0656" w:rsidRPr="00226196">
        <w:t>ā šā</w:t>
      </w:r>
      <w:r w:rsidRPr="00226196">
        <w:t xml:space="preserve"> iepirkuma sadaļā.</w:t>
      </w:r>
    </w:p>
    <w:p w:rsidR="00037D6D" w:rsidRPr="00F5373D" w:rsidRDefault="00037D6D" w:rsidP="00037D6D">
      <w:pPr>
        <w:jc w:val="both"/>
      </w:pPr>
    </w:p>
    <w:sectPr w:rsidR="00037D6D" w:rsidRPr="00F5373D" w:rsidSect="00B74A9F">
      <w:headerReference w:type="even" r:id="rId12"/>
      <w:headerReference w:type="default" r:id="rId13"/>
      <w:footerReference w:type="even" r:id="rId14"/>
      <w:footerReference w:type="default" r:id="rId15"/>
      <w:pgSz w:w="11906" w:h="16838"/>
      <w:pgMar w:top="1440" w:right="1106" w:bottom="11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58D" w:rsidRDefault="0027358D" w:rsidP="001C3EEE">
      <w:r>
        <w:separator/>
      </w:r>
    </w:p>
  </w:endnote>
  <w:endnote w:type="continuationSeparator" w:id="0">
    <w:p w:rsidR="0027358D" w:rsidRDefault="0027358D" w:rsidP="001C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20002A87" w:usb1="00000000" w:usb2="00000000"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BaltArial">
    <w:altName w:val="Times New Roman"/>
    <w:charset w:val="00"/>
    <w:family w:val="auto"/>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RimTimes">
    <w:altName w:val="Courier10 TL"/>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Baltic">
    <w:altName w:val="Arial"/>
    <w:panose1 w:val="00000000000000000000"/>
    <w:charset w:val="FF"/>
    <w:family w:val="swiss"/>
    <w:notTrueType/>
    <w:pitch w:val="variable"/>
    <w:sig w:usb0="00000003"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eo'w Arial">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58D" w:rsidRDefault="0027358D" w:rsidP="00C91C6F">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27358D" w:rsidRDefault="002735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58D" w:rsidRPr="002B5C45" w:rsidRDefault="0027358D" w:rsidP="00C91C6F">
    <w:pPr>
      <w:pStyle w:val="Footer"/>
      <w:framePr w:wrap="auto" w:vAnchor="text" w:hAnchor="margin" w:xAlign="center" w:y="1"/>
      <w:rPr>
        <w:rStyle w:val="PageNumber"/>
        <w:sz w:val="20"/>
        <w:szCs w:val="20"/>
      </w:rPr>
    </w:pPr>
    <w:r w:rsidRPr="005A528F">
      <w:rPr>
        <w:rStyle w:val="PageNumber"/>
        <w:sz w:val="20"/>
        <w:szCs w:val="20"/>
      </w:rPr>
      <w:fldChar w:fldCharType="begin"/>
    </w:r>
    <w:r w:rsidRPr="005A528F">
      <w:rPr>
        <w:rStyle w:val="PageNumber"/>
        <w:sz w:val="20"/>
        <w:szCs w:val="20"/>
      </w:rPr>
      <w:instrText xml:space="preserve">PAGE  </w:instrText>
    </w:r>
    <w:r w:rsidRPr="005A528F">
      <w:rPr>
        <w:rStyle w:val="PageNumber"/>
        <w:sz w:val="20"/>
        <w:szCs w:val="20"/>
      </w:rPr>
      <w:fldChar w:fldCharType="separate"/>
    </w:r>
    <w:r w:rsidR="00CA5765">
      <w:rPr>
        <w:rStyle w:val="PageNumber"/>
        <w:noProof/>
        <w:sz w:val="20"/>
        <w:szCs w:val="20"/>
      </w:rPr>
      <w:t>2</w:t>
    </w:r>
    <w:r w:rsidRPr="005A528F">
      <w:rPr>
        <w:rStyle w:val="PageNumber"/>
        <w:sz w:val="20"/>
        <w:szCs w:val="20"/>
      </w:rPr>
      <w:fldChar w:fldCharType="end"/>
    </w:r>
  </w:p>
  <w:p w:rsidR="0027358D" w:rsidRDefault="0027358D" w:rsidP="00A64832">
    <w:pPr>
      <w:pStyle w:val="Footer"/>
      <w:rPr>
        <w:i/>
        <w:color w:val="262626" w:themeColor="text1" w:themeTint="D9"/>
        <w:lang w:val="lv-LV"/>
      </w:rPr>
    </w:pPr>
  </w:p>
  <w:p w:rsidR="0027358D" w:rsidRPr="00EB1FD7" w:rsidRDefault="0027358D" w:rsidP="00470CE5">
    <w:pPr>
      <w:pStyle w:val="Footer"/>
      <w:spacing w:after="120"/>
      <w:jc w:val="center"/>
      <w:rPr>
        <w:i/>
        <w:color w:val="262626" w:themeColor="text1" w:themeTint="D9"/>
        <w:lang w:val="lv-LV"/>
      </w:rPr>
    </w:pPr>
    <w:r w:rsidRPr="003C7242">
      <w:rPr>
        <w:i/>
        <w:color w:val="262626" w:themeColor="text1" w:themeTint="D9"/>
        <w:lang w:val="lv-LV"/>
      </w:rPr>
      <w:t xml:space="preserve">Šim dokumentam, kurā </w:t>
    </w:r>
    <w:r>
      <w:rPr>
        <w:i/>
        <w:color w:val="262626" w:themeColor="text1" w:themeTint="D9"/>
        <w:lang w:val="lv-LV"/>
      </w:rPr>
      <w:t>ieskatam</w:t>
    </w:r>
    <w:r w:rsidRPr="003C7242">
      <w:rPr>
        <w:i/>
        <w:color w:val="262626" w:themeColor="text1" w:themeTint="D9"/>
        <w:lang w:val="lv-LV"/>
      </w:rPr>
      <w:t xml:space="preserve"> ir apkopota Elektronisko iepirkumu sistēmā pieejamā iepirkum</w:t>
    </w:r>
    <w:r>
      <w:rPr>
        <w:i/>
        <w:color w:val="262626" w:themeColor="text1" w:themeTint="D9"/>
        <w:lang w:val="lv-LV"/>
      </w:rPr>
      <w:t>a</w:t>
    </w:r>
    <w:r w:rsidRPr="003C7242">
      <w:rPr>
        <w:i/>
        <w:color w:val="262626" w:themeColor="text1" w:themeTint="D9"/>
        <w:lang w:val="lv-LV"/>
      </w:rPr>
      <w:t xml:space="preserve"> procedūras informācija, ir tikai informatīvs raksturs.</w:t>
    </w:r>
  </w:p>
  <w:p w:rsidR="0027358D" w:rsidRPr="00EB1FD7" w:rsidRDefault="0027358D" w:rsidP="00470CE5">
    <w:pPr>
      <w:pStyle w:val="Footer"/>
      <w:jc w:val="center"/>
      <w:rPr>
        <w:i/>
        <w:color w:val="262626" w:themeColor="text1" w:themeTint="D9"/>
        <w:lang w:val="lv-LV"/>
      </w:rPr>
    </w:pPr>
    <w:r w:rsidRPr="00EB1FD7">
      <w:rPr>
        <w:i/>
        <w:color w:val="262626" w:themeColor="text1" w:themeTint="D9"/>
        <w:lang w:val="lv-LV"/>
      </w:rPr>
      <w:t>Piedāvājuma iesniegšana notiek tikai elektroniskā formā elektroniskā vidē Elektronisko iepirkumu sistēmā saskaņā ar Elektronisko iepirkumu sistēmā ievietoto informāciju.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58D" w:rsidRDefault="0027358D" w:rsidP="001C3EEE">
      <w:r>
        <w:separator/>
      </w:r>
    </w:p>
  </w:footnote>
  <w:footnote w:type="continuationSeparator" w:id="0">
    <w:p w:rsidR="0027358D" w:rsidRDefault="0027358D" w:rsidP="001C3EEE">
      <w:r>
        <w:continuationSeparator/>
      </w:r>
    </w:p>
  </w:footnote>
  <w:footnote w:id="1">
    <w:p w:rsidR="0027358D" w:rsidRPr="00001949" w:rsidRDefault="0027358D" w:rsidP="00B4014D">
      <w:pPr>
        <w:pStyle w:val="FootnoteText"/>
        <w:tabs>
          <w:tab w:val="left" w:pos="240"/>
        </w:tabs>
        <w:spacing w:after="60"/>
        <w:ind w:left="238" w:hanging="238"/>
        <w:jc w:val="both"/>
        <w:rPr>
          <w:color w:val="FF0000"/>
        </w:rPr>
      </w:pPr>
      <w:r>
        <w:rPr>
          <w:rStyle w:val="FootnoteReference"/>
        </w:rPr>
        <w:footnoteRef/>
      </w:r>
      <w:r>
        <w:t xml:space="preserve"> </w:t>
      </w:r>
      <w:r w:rsidRPr="00001949">
        <w:rPr>
          <w:color w:val="FF0000"/>
        </w:rPr>
        <w:t xml:space="preserve">Lai iesniegtu piedāvājumu iepirkuma priekšmeta 4.preču grupā „Preces ēdināšanai”, piegādātājam ir pienākums vienlaikus iesniegt piedāvājumu arī iepirkuma priekšmeta 5.preču grupā – „Produkti ar īpašiem marķējumiem – </w:t>
      </w:r>
      <w:proofErr w:type="spellStart"/>
      <w:r w:rsidRPr="00001949">
        <w:rPr>
          <w:color w:val="FF0000"/>
        </w:rPr>
        <w:t>Bio</w:t>
      </w:r>
      <w:proofErr w:type="spellEnd"/>
      <w:r w:rsidRPr="00001949">
        <w:rPr>
          <w:color w:val="FF0000"/>
        </w:rPr>
        <w:t xml:space="preserve">, </w:t>
      </w:r>
      <w:proofErr w:type="spellStart"/>
      <w:r w:rsidRPr="00001949">
        <w:rPr>
          <w:color w:val="FF0000"/>
        </w:rPr>
        <w:t>Bezglutēna</w:t>
      </w:r>
      <w:proofErr w:type="spellEnd"/>
      <w:r w:rsidRPr="00001949">
        <w:rPr>
          <w:color w:val="FF0000"/>
        </w:rPr>
        <w:t>, „Zaļā karotīte”, „Bordo karotīte”, nodrošinot, ka 5.preču grupā (grupas jebkurās preču pozīcijās pēc piegādātāja ieskatiem) iepirkuma procedūras laikā un visā vispārīgās vienošanās darbības laikā tiek piedāvātas tehniskajām specifikācijām atbilstošas preces vismaz 10 % (desmit procentu) apmērā no 4.preču gru</w:t>
      </w:r>
      <w:r w:rsidR="00861E2A">
        <w:rPr>
          <w:color w:val="FF0000"/>
        </w:rPr>
        <w:t>pā (neskaitot sadaļā CI101.</w:t>
      </w:r>
      <w:proofErr w:type="gramStart"/>
      <w:r w:rsidR="00861E2A">
        <w:rPr>
          <w:color w:val="FF0000"/>
        </w:rPr>
        <w:t>4.5</w:t>
      </w:r>
      <w:r w:rsidR="00622785">
        <w:rPr>
          <w:color w:val="FF0000"/>
        </w:rPr>
        <w:t>.</w:t>
      </w:r>
      <w:r w:rsidR="003838E3">
        <w:rPr>
          <w:color w:val="FF0000"/>
        </w:rPr>
        <w:t xml:space="preserve"> </w:t>
      </w:r>
      <w:r w:rsidR="00504D3C" w:rsidRPr="00BB7702">
        <w:rPr>
          <w:color w:val="FF0000"/>
        </w:rPr>
        <w:t>„</w:t>
      </w:r>
      <w:r w:rsidRPr="00001949">
        <w:rPr>
          <w:color w:val="FF0000"/>
        </w:rPr>
        <w:t>Saldētie produkti”</w:t>
      </w:r>
      <w:proofErr w:type="gramEnd"/>
      <w:r w:rsidRPr="00001949">
        <w:rPr>
          <w:color w:val="FF0000"/>
        </w:rPr>
        <w:t xml:space="preserve"> piedāvātās preces) konkrētā piegādātāja piedāvāto preču skaita. Prasītie 10</w:t>
      </w:r>
      <w:r w:rsidR="00861E2A">
        <w:rPr>
          <w:color w:val="FF0000"/>
        </w:rPr>
        <w:t> </w:t>
      </w:r>
      <w:r w:rsidRPr="00001949">
        <w:rPr>
          <w:color w:val="FF0000"/>
        </w:rPr>
        <w:t>% (desmit procenti) tiek aprēķināti</w:t>
      </w:r>
      <w:r w:rsidR="00504D3C">
        <w:rPr>
          <w:color w:val="FF0000"/>
        </w:rPr>
        <w:t>,</w:t>
      </w:r>
      <w:r w:rsidRPr="00001949">
        <w:rPr>
          <w:color w:val="FF0000"/>
        </w:rPr>
        <w:t xml:space="preserve"> </w:t>
      </w:r>
      <w:proofErr w:type="gramStart"/>
      <w:r w:rsidRPr="00001949">
        <w:rPr>
          <w:color w:val="FF0000"/>
        </w:rPr>
        <w:t>vadoties no</w:t>
      </w:r>
      <w:proofErr w:type="gramEnd"/>
      <w:r w:rsidRPr="00001949">
        <w:rPr>
          <w:color w:val="FF0000"/>
        </w:rPr>
        <w:t xml:space="preserve"> pārstāvēto</w:t>
      </w:r>
      <w:r w:rsidR="00622785">
        <w:rPr>
          <w:color w:val="FF0000"/>
        </w:rPr>
        <w:t xml:space="preserve"> </w:t>
      </w:r>
      <w:r w:rsidRPr="00001949">
        <w:rPr>
          <w:color w:val="FF0000"/>
        </w:rPr>
        <w:t xml:space="preserve">preču pozīciju </w:t>
      </w:r>
      <w:r w:rsidR="00622785">
        <w:rPr>
          <w:color w:val="FF0000"/>
        </w:rPr>
        <w:t xml:space="preserve">(t.i., pozīcijas, kurās iesniegtais Pretendenta piedāvājums atzīts par tehniskās specifikācijas prasībām atbilstošu) </w:t>
      </w:r>
      <w:r w:rsidRPr="00001949">
        <w:rPr>
          <w:color w:val="FF0000"/>
        </w:rPr>
        <w:t>skaita un rezultātu noapaļojot uz augšu līdz veseliem skaitļiem.</w:t>
      </w:r>
    </w:p>
  </w:footnote>
  <w:footnote w:id="2">
    <w:p w:rsidR="0027358D" w:rsidRPr="006F3E4F" w:rsidRDefault="0027358D" w:rsidP="009D3734">
      <w:pPr>
        <w:pStyle w:val="FootnoteText"/>
        <w:rPr>
          <w:sz w:val="16"/>
          <w:szCs w:val="16"/>
        </w:rPr>
      </w:pPr>
      <w:r w:rsidRPr="006F3E4F">
        <w:rPr>
          <w:rStyle w:val="FootnoteReference"/>
        </w:rPr>
        <w:footnoteRef/>
      </w:r>
      <w:r>
        <w:rPr>
          <w:sz w:val="16"/>
          <w:szCs w:val="16"/>
        </w:rPr>
        <w:t xml:space="preserve"> </w:t>
      </w:r>
      <w:r w:rsidRPr="00241D25">
        <w:t>Skatīt definējumu „Reģioni” Nolikuma 2.pielikumā „Vispārīgās vienošanās projekts”.</w:t>
      </w:r>
    </w:p>
  </w:footnote>
  <w:footnote w:id="3">
    <w:p w:rsidR="0027358D" w:rsidRPr="00241D25" w:rsidRDefault="0027358D" w:rsidP="00E033BC">
      <w:pPr>
        <w:tabs>
          <w:tab w:val="left" w:pos="142"/>
        </w:tabs>
        <w:jc w:val="both"/>
        <w:rPr>
          <w:sz w:val="20"/>
          <w:szCs w:val="20"/>
        </w:rPr>
      </w:pPr>
      <w:r w:rsidRPr="00E033BC">
        <w:rPr>
          <w:rStyle w:val="FootnoteReference"/>
          <w:sz w:val="18"/>
          <w:szCs w:val="18"/>
        </w:rPr>
        <w:footnoteRef/>
      </w:r>
      <w:r w:rsidRPr="00E033BC">
        <w:rPr>
          <w:rStyle w:val="FootnoteReference"/>
          <w:sz w:val="18"/>
          <w:szCs w:val="18"/>
        </w:rPr>
        <w:t xml:space="preserve"> </w:t>
      </w:r>
      <w:r w:rsidRPr="00E033BC">
        <w:rPr>
          <w:rStyle w:val="FootnoteReference"/>
          <w:sz w:val="18"/>
          <w:szCs w:val="18"/>
        </w:rPr>
        <w:tab/>
      </w:r>
      <w:r w:rsidRPr="003D05E9">
        <w:rPr>
          <w:sz w:val="20"/>
          <w:szCs w:val="20"/>
        </w:rPr>
        <w:t xml:space="preserve">Tehniskās specifikācijas sagatavotas saskaņā ar Publisko iepirkumu likuma 17.panta ceturto daļu un ietver atsauces uz standartiem un, saskaņā ar minētā likuma prasībām, pretendents pozīcijās, kur norādīti noteikti standarti, ir tiesīgs piedāvāt ekvivalentiem standartiem atbilstošas preces. </w:t>
      </w:r>
    </w:p>
    <w:p w:rsidR="0027358D" w:rsidRPr="00241D25" w:rsidRDefault="0027358D" w:rsidP="00E033BC">
      <w:pPr>
        <w:jc w:val="both"/>
        <w:rPr>
          <w:sz w:val="20"/>
          <w:szCs w:val="20"/>
        </w:rPr>
      </w:pPr>
      <w:r w:rsidRPr="003D05E9">
        <w:rPr>
          <w:sz w:val="20"/>
          <w:szCs w:val="20"/>
        </w:rPr>
        <w:t>Tehniskās specifikācijas sagatavotas tehnisko aprakstu veidā un ietver minimālās precei izvirzītās prasības. Pretendents ir tiesīgs piedāvāt preces, kas tehnisko un citu rādītāju ziņā pārsniedz minimālās prasības, vienlaikus nodrošinot, ka piedāvātās preces funkcionālās, saderības, kvalitātes, lietošanas un citas precei parasti piemītošās vai specifikācijās īpaši noteiktās īpašības uzlabojumu rezultātā nekāda veidā netiek ierobežotas.</w:t>
      </w:r>
    </w:p>
    <w:p w:rsidR="0027358D" w:rsidRPr="00EC5995" w:rsidRDefault="0027358D" w:rsidP="00B01AE8">
      <w:pPr>
        <w:pStyle w:val="FootnoteText"/>
        <w:tabs>
          <w:tab w:val="left" w:pos="240"/>
        </w:tabs>
        <w:spacing w:after="60"/>
        <w:ind w:left="240" w:hanging="240"/>
        <w:jc w:val="both"/>
      </w:pPr>
    </w:p>
  </w:footnote>
  <w:footnote w:id="4">
    <w:p w:rsidR="0027358D" w:rsidRDefault="0027358D" w:rsidP="001A6A7B">
      <w:pPr>
        <w:pStyle w:val="FootnoteText"/>
        <w:ind w:left="240" w:hanging="240"/>
        <w:jc w:val="both"/>
      </w:pPr>
      <w:r w:rsidRPr="000D3839">
        <w:rPr>
          <w:rStyle w:val="FootnoteReference"/>
        </w:rPr>
        <w:footnoteRef/>
      </w:r>
      <w:r w:rsidRPr="000D3839">
        <w:t xml:space="preserve"> </w:t>
      </w:r>
      <w:r w:rsidRPr="000D3839">
        <w:tab/>
      </w:r>
      <w:r w:rsidRPr="00EC5995">
        <w:t>Ja šādu saiti (</w:t>
      </w:r>
      <w:proofErr w:type="spellStart"/>
      <w:r w:rsidRPr="00EC5995">
        <w:t>linku</w:t>
      </w:r>
      <w:proofErr w:type="spellEnd"/>
      <w:r w:rsidRPr="00EC5995">
        <w:t>) nav iespējams norādī</w:t>
      </w:r>
      <w:r>
        <w:t>t</w:t>
      </w:r>
      <w:r w:rsidRPr="00EC5995">
        <w:t>, Pretendents var iesniegt ražotāja sagatavotus dokumentus, precīzi norādot dokumenta nosaukumu, atrašanās vietu datu nesējā un lapaspusi dokumentā, kurā ir atrodama nepieciešamā informācija, nepieciešamības gadījumā, identificējot to kā komercnoslēpumu</w:t>
      </w:r>
      <w:r>
        <w:t>.</w:t>
      </w:r>
    </w:p>
  </w:footnote>
  <w:footnote w:id="5">
    <w:p w:rsidR="0027358D" w:rsidDel="008303AF" w:rsidRDefault="0027358D" w:rsidP="00A82D6B">
      <w:pPr>
        <w:pStyle w:val="FootnoteText"/>
        <w:rPr>
          <w:del w:id="31" w:author="Astra Berzina" w:date="2016-04-13T12:07:00Z"/>
        </w:rPr>
      </w:pPr>
    </w:p>
  </w:footnote>
  <w:footnote w:id="6">
    <w:p w:rsidR="0027358D" w:rsidRDefault="002735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58D" w:rsidRDefault="0027358D" w:rsidP="00C91C6F">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72</w:t>
    </w:r>
    <w:r>
      <w:rPr>
        <w:rStyle w:val="PageNumber"/>
      </w:rPr>
      <w:fldChar w:fldCharType="end"/>
    </w:r>
  </w:p>
  <w:p w:rsidR="0027358D" w:rsidRDefault="0027358D" w:rsidP="00C91C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58D" w:rsidRDefault="0027358D">
    <w:pPr>
      <w:pStyle w:val="Header"/>
      <w:jc w:val="right"/>
    </w:pPr>
  </w:p>
  <w:p w:rsidR="0027358D" w:rsidRDefault="0027358D" w:rsidP="00C91C6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6F42A4AC"/>
    <w:lvl w:ilvl="0">
      <w:start w:val="1"/>
      <w:numFmt w:val="bullet"/>
      <w:lvlText w:val=""/>
      <w:lvlJc w:val="left"/>
      <w:pPr>
        <w:tabs>
          <w:tab w:val="num" w:pos="1492"/>
        </w:tabs>
        <w:ind w:left="1492" w:hanging="360"/>
      </w:pPr>
      <w:rPr>
        <w:rFonts w:ascii="Symbol" w:hAnsi="Symbol" w:hint="default"/>
      </w:rPr>
    </w:lvl>
  </w:abstractNum>
  <w:abstractNum w:abstractNumId="1">
    <w:nsid w:val="FFFFFF83"/>
    <w:multiLevelType w:val="singleLevel"/>
    <w:tmpl w:val="AD4A8D18"/>
    <w:lvl w:ilvl="0">
      <w:start w:val="1"/>
      <w:numFmt w:val="bullet"/>
      <w:lvlText w:val=""/>
      <w:lvlJc w:val="left"/>
      <w:pPr>
        <w:tabs>
          <w:tab w:val="num" w:pos="643"/>
        </w:tabs>
        <w:ind w:left="643" w:hanging="360"/>
      </w:pPr>
      <w:rPr>
        <w:rFonts w:ascii="Symbol" w:hAnsi="Symbol" w:hint="default"/>
      </w:rPr>
    </w:lvl>
  </w:abstractNum>
  <w:abstractNum w:abstractNumId="2">
    <w:nsid w:val="029655E0"/>
    <w:multiLevelType w:val="hybridMultilevel"/>
    <w:tmpl w:val="6190598A"/>
    <w:lvl w:ilvl="0" w:tplc="64DCAF90">
      <w:start w:val="1"/>
      <w:numFmt w:val="decimal"/>
      <w:lvlText w:val="%1)"/>
      <w:lvlJc w:val="left"/>
      <w:pPr>
        <w:ind w:left="840" w:hanging="360"/>
      </w:pPr>
      <w:rPr>
        <w:rFonts w:ascii="Times New Roman" w:hAnsi="Times New Roman" w:cs="Times New Roman" w:hint="default"/>
        <w:sz w:val="22"/>
        <w:szCs w:val="22"/>
      </w:rPr>
    </w:lvl>
    <w:lvl w:ilvl="1" w:tplc="04260019" w:tentative="1">
      <w:start w:val="1"/>
      <w:numFmt w:val="lowerLetter"/>
      <w:lvlText w:val="%2."/>
      <w:lvlJc w:val="left"/>
      <w:pPr>
        <w:ind w:left="1434" w:hanging="360"/>
      </w:pPr>
    </w:lvl>
    <w:lvl w:ilvl="2" w:tplc="0426001B" w:tentative="1">
      <w:start w:val="1"/>
      <w:numFmt w:val="lowerRoman"/>
      <w:lvlText w:val="%3."/>
      <w:lvlJc w:val="right"/>
      <w:pPr>
        <w:ind w:left="2154" w:hanging="180"/>
      </w:pPr>
    </w:lvl>
    <w:lvl w:ilvl="3" w:tplc="0426000F" w:tentative="1">
      <w:start w:val="1"/>
      <w:numFmt w:val="decimal"/>
      <w:lvlText w:val="%4."/>
      <w:lvlJc w:val="left"/>
      <w:pPr>
        <w:ind w:left="2874" w:hanging="360"/>
      </w:pPr>
    </w:lvl>
    <w:lvl w:ilvl="4" w:tplc="04260019" w:tentative="1">
      <w:start w:val="1"/>
      <w:numFmt w:val="lowerLetter"/>
      <w:lvlText w:val="%5."/>
      <w:lvlJc w:val="left"/>
      <w:pPr>
        <w:ind w:left="3594" w:hanging="360"/>
      </w:pPr>
    </w:lvl>
    <w:lvl w:ilvl="5" w:tplc="0426001B" w:tentative="1">
      <w:start w:val="1"/>
      <w:numFmt w:val="lowerRoman"/>
      <w:lvlText w:val="%6."/>
      <w:lvlJc w:val="right"/>
      <w:pPr>
        <w:ind w:left="4314" w:hanging="180"/>
      </w:pPr>
    </w:lvl>
    <w:lvl w:ilvl="6" w:tplc="0426000F" w:tentative="1">
      <w:start w:val="1"/>
      <w:numFmt w:val="decimal"/>
      <w:lvlText w:val="%7."/>
      <w:lvlJc w:val="left"/>
      <w:pPr>
        <w:ind w:left="5034" w:hanging="360"/>
      </w:pPr>
    </w:lvl>
    <w:lvl w:ilvl="7" w:tplc="04260019" w:tentative="1">
      <w:start w:val="1"/>
      <w:numFmt w:val="lowerLetter"/>
      <w:lvlText w:val="%8."/>
      <w:lvlJc w:val="left"/>
      <w:pPr>
        <w:ind w:left="5754" w:hanging="360"/>
      </w:pPr>
    </w:lvl>
    <w:lvl w:ilvl="8" w:tplc="0426001B" w:tentative="1">
      <w:start w:val="1"/>
      <w:numFmt w:val="lowerRoman"/>
      <w:lvlText w:val="%9."/>
      <w:lvlJc w:val="right"/>
      <w:pPr>
        <w:ind w:left="6474" w:hanging="180"/>
      </w:pPr>
    </w:lvl>
  </w:abstractNum>
  <w:abstractNum w:abstractNumId="3">
    <w:nsid w:val="06773019"/>
    <w:multiLevelType w:val="hybridMultilevel"/>
    <w:tmpl w:val="DAB62BEA"/>
    <w:lvl w:ilvl="0" w:tplc="98846834">
      <w:start w:val="1"/>
      <w:numFmt w:val="bullet"/>
      <w:lvlText w:val=""/>
      <w:lvlJc w:val="left"/>
      <w:pPr>
        <w:tabs>
          <w:tab w:val="num" w:pos="900"/>
        </w:tabs>
        <w:ind w:left="900" w:hanging="360"/>
      </w:pPr>
      <w:rPr>
        <w:rFonts w:ascii="Symbol" w:hAnsi="Symbol" w:hint="default"/>
      </w:rPr>
    </w:lvl>
    <w:lvl w:ilvl="1" w:tplc="0480FDD2" w:tentative="1">
      <w:start w:val="1"/>
      <w:numFmt w:val="bullet"/>
      <w:lvlText w:val="o"/>
      <w:lvlJc w:val="left"/>
      <w:pPr>
        <w:tabs>
          <w:tab w:val="num" w:pos="1620"/>
        </w:tabs>
        <w:ind w:left="1620" w:hanging="360"/>
      </w:pPr>
      <w:rPr>
        <w:rFonts w:ascii="Courier New" w:hAnsi="Courier New" w:hint="default"/>
      </w:rPr>
    </w:lvl>
    <w:lvl w:ilvl="2" w:tplc="006EEA4E" w:tentative="1">
      <w:start w:val="1"/>
      <w:numFmt w:val="bullet"/>
      <w:lvlText w:val=""/>
      <w:lvlJc w:val="left"/>
      <w:pPr>
        <w:tabs>
          <w:tab w:val="num" w:pos="2340"/>
        </w:tabs>
        <w:ind w:left="2340" w:hanging="360"/>
      </w:pPr>
      <w:rPr>
        <w:rFonts w:ascii="Wingdings" w:hAnsi="Wingdings" w:hint="default"/>
      </w:rPr>
    </w:lvl>
    <w:lvl w:ilvl="3" w:tplc="695A1310" w:tentative="1">
      <w:start w:val="1"/>
      <w:numFmt w:val="bullet"/>
      <w:lvlText w:val=""/>
      <w:lvlJc w:val="left"/>
      <w:pPr>
        <w:tabs>
          <w:tab w:val="num" w:pos="3060"/>
        </w:tabs>
        <w:ind w:left="3060" w:hanging="360"/>
      </w:pPr>
      <w:rPr>
        <w:rFonts w:ascii="Symbol" w:hAnsi="Symbol" w:hint="default"/>
      </w:rPr>
    </w:lvl>
    <w:lvl w:ilvl="4" w:tplc="C136BC1A" w:tentative="1">
      <w:start w:val="1"/>
      <w:numFmt w:val="bullet"/>
      <w:lvlText w:val="o"/>
      <w:lvlJc w:val="left"/>
      <w:pPr>
        <w:tabs>
          <w:tab w:val="num" w:pos="3780"/>
        </w:tabs>
        <w:ind w:left="3780" w:hanging="360"/>
      </w:pPr>
      <w:rPr>
        <w:rFonts w:ascii="Courier New" w:hAnsi="Courier New" w:hint="default"/>
      </w:rPr>
    </w:lvl>
    <w:lvl w:ilvl="5" w:tplc="E0048C58" w:tentative="1">
      <w:start w:val="1"/>
      <w:numFmt w:val="bullet"/>
      <w:lvlText w:val=""/>
      <w:lvlJc w:val="left"/>
      <w:pPr>
        <w:tabs>
          <w:tab w:val="num" w:pos="4500"/>
        </w:tabs>
        <w:ind w:left="4500" w:hanging="360"/>
      </w:pPr>
      <w:rPr>
        <w:rFonts w:ascii="Wingdings" w:hAnsi="Wingdings" w:hint="default"/>
      </w:rPr>
    </w:lvl>
    <w:lvl w:ilvl="6" w:tplc="A600F4C6" w:tentative="1">
      <w:start w:val="1"/>
      <w:numFmt w:val="bullet"/>
      <w:lvlText w:val=""/>
      <w:lvlJc w:val="left"/>
      <w:pPr>
        <w:tabs>
          <w:tab w:val="num" w:pos="5220"/>
        </w:tabs>
        <w:ind w:left="5220" w:hanging="360"/>
      </w:pPr>
      <w:rPr>
        <w:rFonts w:ascii="Symbol" w:hAnsi="Symbol" w:hint="default"/>
      </w:rPr>
    </w:lvl>
    <w:lvl w:ilvl="7" w:tplc="DC1CB3EE" w:tentative="1">
      <w:start w:val="1"/>
      <w:numFmt w:val="bullet"/>
      <w:lvlText w:val="o"/>
      <w:lvlJc w:val="left"/>
      <w:pPr>
        <w:tabs>
          <w:tab w:val="num" w:pos="5940"/>
        </w:tabs>
        <w:ind w:left="5940" w:hanging="360"/>
      </w:pPr>
      <w:rPr>
        <w:rFonts w:ascii="Courier New" w:hAnsi="Courier New" w:hint="default"/>
      </w:rPr>
    </w:lvl>
    <w:lvl w:ilvl="8" w:tplc="566832C6" w:tentative="1">
      <w:start w:val="1"/>
      <w:numFmt w:val="bullet"/>
      <w:lvlText w:val=""/>
      <w:lvlJc w:val="left"/>
      <w:pPr>
        <w:tabs>
          <w:tab w:val="num" w:pos="6660"/>
        </w:tabs>
        <w:ind w:left="6660" w:hanging="360"/>
      </w:pPr>
      <w:rPr>
        <w:rFonts w:ascii="Wingdings" w:hAnsi="Wingdings" w:hint="default"/>
      </w:rPr>
    </w:lvl>
  </w:abstractNum>
  <w:abstractNum w:abstractNumId="4">
    <w:nsid w:val="07600D63"/>
    <w:multiLevelType w:val="hybridMultilevel"/>
    <w:tmpl w:val="7230FF64"/>
    <w:lvl w:ilvl="0" w:tplc="DEE2FDAA">
      <w:start w:val="1"/>
      <w:numFmt w:val="bullet"/>
      <w:lvlText w:val=""/>
      <w:lvlJc w:val="left"/>
      <w:pPr>
        <w:ind w:left="360" w:hanging="360"/>
      </w:pPr>
      <w:rPr>
        <w:rFonts w:ascii="Symbol" w:hAnsi="Symbol" w:hint="default"/>
      </w:rPr>
    </w:lvl>
    <w:lvl w:ilvl="1" w:tplc="04260003" w:tentative="1">
      <w:start w:val="1"/>
      <w:numFmt w:val="bullet"/>
      <w:lvlText w:val="o"/>
      <w:lvlJc w:val="left"/>
      <w:pPr>
        <w:ind w:left="310" w:hanging="360"/>
      </w:pPr>
      <w:rPr>
        <w:rFonts w:ascii="Courier New" w:hAnsi="Courier New" w:cs="Courier New" w:hint="default"/>
      </w:rPr>
    </w:lvl>
    <w:lvl w:ilvl="2" w:tplc="04260005" w:tentative="1">
      <w:start w:val="1"/>
      <w:numFmt w:val="bullet"/>
      <w:lvlText w:val=""/>
      <w:lvlJc w:val="left"/>
      <w:pPr>
        <w:ind w:left="1030" w:hanging="360"/>
      </w:pPr>
      <w:rPr>
        <w:rFonts w:ascii="Wingdings" w:hAnsi="Wingdings" w:hint="default"/>
      </w:rPr>
    </w:lvl>
    <w:lvl w:ilvl="3" w:tplc="04260001" w:tentative="1">
      <w:start w:val="1"/>
      <w:numFmt w:val="bullet"/>
      <w:lvlText w:val=""/>
      <w:lvlJc w:val="left"/>
      <w:pPr>
        <w:ind w:left="1750" w:hanging="360"/>
      </w:pPr>
      <w:rPr>
        <w:rFonts w:ascii="Symbol" w:hAnsi="Symbol" w:hint="default"/>
      </w:rPr>
    </w:lvl>
    <w:lvl w:ilvl="4" w:tplc="04260003" w:tentative="1">
      <w:start w:val="1"/>
      <w:numFmt w:val="bullet"/>
      <w:lvlText w:val="o"/>
      <w:lvlJc w:val="left"/>
      <w:pPr>
        <w:ind w:left="2470" w:hanging="360"/>
      </w:pPr>
      <w:rPr>
        <w:rFonts w:ascii="Courier New" w:hAnsi="Courier New" w:cs="Courier New" w:hint="default"/>
      </w:rPr>
    </w:lvl>
    <w:lvl w:ilvl="5" w:tplc="04260005" w:tentative="1">
      <w:start w:val="1"/>
      <w:numFmt w:val="bullet"/>
      <w:lvlText w:val=""/>
      <w:lvlJc w:val="left"/>
      <w:pPr>
        <w:ind w:left="3190" w:hanging="360"/>
      </w:pPr>
      <w:rPr>
        <w:rFonts w:ascii="Wingdings" w:hAnsi="Wingdings" w:hint="default"/>
      </w:rPr>
    </w:lvl>
    <w:lvl w:ilvl="6" w:tplc="04260001" w:tentative="1">
      <w:start w:val="1"/>
      <w:numFmt w:val="bullet"/>
      <w:lvlText w:val=""/>
      <w:lvlJc w:val="left"/>
      <w:pPr>
        <w:ind w:left="3910" w:hanging="360"/>
      </w:pPr>
      <w:rPr>
        <w:rFonts w:ascii="Symbol" w:hAnsi="Symbol" w:hint="default"/>
      </w:rPr>
    </w:lvl>
    <w:lvl w:ilvl="7" w:tplc="04260003" w:tentative="1">
      <w:start w:val="1"/>
      <w:numFmt w:val="bullet"/>
      <w:lvlText w:val="o"/>
      <w:lvlJc w:val="left"/>
      <w:pPr>
        <w:ind w:left="4630" w:hanging="360"/>
      </w:pPr>
      <w:rPr>
        <w:rFonts w:ascii="Courier New" w:hAnsi="Courier New" w:cs="Courier New" w:hint="default"/>
      </w:rPr>
    </w:lvl>
    <w:lvl w:ilvl="8" w:tplc="04260005" w:tentative="1">
      <w:start w:val="1"/>
      <w:numFmt w:val="bullet"/>
      <w:lvlText w:val=""/>
      <w:lvlJc w:val="left"/>
      <w:pPr>
        <w:ind w:left="5350" w:hanging="360"/>
      </w:pPr>
      <w:rPr>
        <w:rFonts w:ascii="Wingdings" w:hAnsi="Wingdings" w:hint="default"/>
      </w:rPr>
    </w:lvl>
  </w:abstractNum>
  <w:abstractNum w:abstractNumId="5">
    <w:nsid w:val="07ED44DE"/>
    <w:multiLevelType w:val="multilevel"/>
    <w:tmpl w:val="A132770C"/>
    <w:lvl w:ilvl="0">
      <w:start w:val="1"/>
      <w:numFmt w:val="decimal"/>
      <w:lvlText w:val="%1."/>
      <w:lvlJc w:val="left"/>
      <w:pPr>
        <w:ind w:left="720" w:hanging="360"/>
      </w:pPr>
      <w:rPr>
        <w:rFonts w:hint="default"/>
        <w:color w:val="auto"/>
        <w:sz w:val="22"/>
      </w:rPr>
    </w:lvl>
    <w:lvl w:ilvl="1">
      <w:start w:val="3"/>
      <w:numFmt w:val="decimal"/>
      <w:isLgl/>
      <w:lvlText w:val="%1.%2."/>
      <w:lvlJc w:val="left"/>
      <w:pPr>
        <w:ind w:left="900" w:hanging="54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2160" w:hanging="1800"/>
      </w:pPr>
      <w:rPr>
        <w:rFonts w:hint="default"/>
        <w:sz w:val="22"/>
      </w:rPr>
    </w:lvl>
  </w:abstractNum>
  <w:abstractNum w:abstractNumId="6">
    <w:nsid w:val="0AA639B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B2C4FF8"/>
    <w:multiLevelType w:val="hybridMultilevel"/>
    <w:tmpl w:val="5AA263C4"/>
    <w:lvl w:ilvl="0" w:tplc="DAFECDDC">
      <w:start w:val="1"/>
      <w:numFmt w:val="decimal"/>
      <w:lvlText w:val="%1)"/>
      <w:lvlJc w:val="left"/>
      <w:pPr>
        <w:ind w:left="775" w:hanging="360"/>
      </w:pPr>
      <w:rPr>
        <w:rFonts w:cs="Times New Roman" w:hint="default"/>
        <w:sz w:val="22"/>
        <w:szCs w:val="22"/>
      </w:rPr>
    </w:lvl>
    <w:lvl w:ilvl="1" w:tplc="04260019" w:tentative="1">
      <w:start w:val="1"/>
      <w:numFmt w:val="lowerLetter"/>
      <w:lvlText w:val="%2."/>
      <w:lvlJc w:val="left"/>
      <w:pPr>
        <w:ind w:left="1495" w:hanging="360"/>
      </w:pPr>
      <w:rPr>
        <w:rFonts w:cs="Times New Roman"/>
      </w:rPr>
    </w:lvl>
    <w:lvl w:ilvl="2" w:tplc="0426001B" w:tentative="1">
      <w:start w:val="1"/>
      <w:numFmt w:val="lowerRoman"/>
      <w:lvlText w:val="%3."/>
      <w:lvlJc w:val="right"/>
      <w:pPr>
        <w:ind w:left="2215" w:hanging="180"/>
      </w:pPr>
      <w:rPr>
        <w:rFonts w:cs="Times New Roman"/>
      </w:rPr>
    </w:lvl>
    <w:lvl w:ilvl="3" w:tplc="0426000F" w:tentative="1">
      <w:start w:val="1"/>
      <w:numFmt w:val="decimal"/>
      <w:lvlText w:val="%4."/>
      <w:lvlJc w:val="left"/>
      <w:pPr>
        <w:ind w:left="2935" w:hanging="360"/>
      </w:pPr>
      <w:rPr>
        <w:rFonts w:cs="Times New Roman"/>
      </w:rPr>
    </w:lvl>
    <w:lvl w:ilvl="4" w:tplc="04260019" w:tentative="1">
      <w:start w:val="1"/>
      <w:numFmt w:val="lowerLetter"/>
      <w:lvlText w:val="%5."/>
      <w:lvlJc w:val="left"/>
      <w:pPr>
        <w:ind w:left="3655" w:hanging="360"/>
      </w:pPr>
      <w:rPr>
        <w:rFonts w:cs="Times New Roman"/>
      </w:rPr>
    </w:lvl>
    <w:lvl w:ilvl="5" w:tplc="0426001B" w:tentative="1">
      <w:start w:val="1"/>
      <w:numFmt w:val="lowerRoman"/>
      <w:lvlText w:val="%6."/>
      <w:lvlJc w:val="right"/>
      <w:pPr>
        <w:ind w:left="4375" w:hanging="180"/>
      </w:pPr>
      <w:rPr>
        <w:rFonts w:cs="Times New Roman"/>
      </w:rPr>
    </w:lvl>
    <w:lvl w:ilvl="6" w:tplc="0426000F" w:tentative="1">
      <w:start w:val="1"/>
      <w:numFmt w:val="decimal"/>
      <w:lvlText w:val="%7."/>
      <w:lvlJc w:val="left"/>
      <w:pPr>
        <w:ind w:left="5095" w:hanging="360"/>
      </w:pPr>
      <w:rPr>
        <w:rFonts w:cs="Times New Roman"/>
      </w:rPr>
    </w:lvl>
    <w:lvl w:ilvl="7" w:tplc="04260019" w:tentative="1">
      <w:start w:val="1"/>
      <w:numFmt w:val="lowerLetter"/>
      <w:lvlText w:val="%8."/>
      <w:lvlJc w:val="left"/>
      <w:pPr>
        <w:ind w:left="5815" w:hanging="360"/>
      </w:pPr>
      <w:rPr>
        <w:rFonts w:cs="Times New Roman"/>
      </w:rPr>
    </w:lvl>
    <w:lvl w:ilvl="8" w:tplc="0426001B" w:tentative="1">
      <w:start w:val="1"/>
      <w:numFmt w:val="lowerRoman"/>
      <w:lvlText w:val="%9."/>
      <w:lvlJc w:val="right"/>
      <w:pPr>
        <w:ind w:left="6535" w:hanging="180"/>
      </w:pPr>
      <w:rPr>
        <w:rFonts w:cs="Times New Roman"/>
      </w:rPr>
    </w:lvl>
  </w:abstractNum>
  <w:abstractNum w:abstractNumId="8">
    <w:nsid w:val="0C931C27"/>
    <w:multiLevelType w:val="hybridMultilevel"/>
    <w:tmpl w:val="7A1E32C0"/>
    <w:lvl w:ilvl="0" w:tplc="69DEE618">
      <w:start w:val="1"/>
      <w:numFmt w:val="bullet"/>
      <w:lvlText w:val="+"/>
      <w:lvlJc w:val="left"/>
      <w:pPr>
        <w:ind w:left="1002" w:hanging="360"/>
      </w:pPr>
      <w:rPr>
        <w:rFonts w:ascii="Courier New" w:hAnsi="Courier New" w:hint="default"/>
      </w:rPr>
    </w:lvl>
    <w:lvl w:ilvl="1" w:tplc="04260003" w:tentative="1">
      <w:start w:val="1"/>
      <w:numFmt w:val="bullet"/>
      <w:lvlText w:val="o"/>
      <w:lvlJc w:val="left"/>
      <w:pPr>
        <w:ind w:left="1722" w:hanging="360"/>
      </w:pPr>
      <w:rPr>
        <w:rFonts w:ascii="Courier New" w:hAnsi="Courier New" w:cs="Courier New" w:hint="default"/>
      </w:rPr>
    </w:lvl>
    <w:lvl w:ilvl="2" w:tplc="04260005" w:tentative="1">
      <w:start w:val="1"/>
      <w:numFmt w:val="bullet"/>
      <w:lvlText w:val=""/>
      <w:lvlJc w:val="left"/>
      <w:pPr>
        <w:ind w:left="2442" w:hanging="360"/>
      </w:pPr>
      <w:rPr>
        <w:rFonts w:ascii="Wingdings" w:hAnsi="Wingdings" w:hint="default"/>
      </w:rPr>
    </w:lvl>
    <w:lvl w:ilvl="3" w:tplc="04260001" w:tentative="1">
      <w:start w:val="1"/>
      <w:numFmt w:val="bullet"/>
      <w:lvlText w:val=""/>
      <w:lvlJc w:val="left"/>
      <w:pPr>
        <w:ind w:left="3162" w:hanging="360"/>
      </w:pPr>
      <w:rPr>
        <w:rFonts w:ascii="Symbol" w:hAnsi="Symbol" w:hint="default"/>
      </w:rPr>
    </w:lvl>
    <w:lvl w:ilvl="4" w:tplc="04260003" w:tentative="1">
      <w:start w:val="1"/>
      <w:numFmt w:val="bullet"/>
      <w:lvlText w:val="o"/>
      <w:lvlJc w:val="left"/>
      <w:pPr>
        <w:ind w:left="3882" w:hanging="360"/>
      </w:pPr>
      <w:rPr>
        <w:rFonts w:ascii="Courier New" w:hAnsi="Courier New" w:cs="Courier New" w:hint="default"/>
      </w:rPr>
    </w:lvl>
    <w:lvl w:ilvl="5" w:tplc="04260005" w:tentative="1">
      <w:start w:val="1"/>
      <w:numFmt w:val="bullet"/>
      <w:lvlText w:val=""/>
      <w:lvlJc w:val="left"/>
      <w:pPr>
        <w:ind w:left="4602" w:hanging="360"/>
      </w:pPr>
      <w:rPr>
        <w:rFonts w:ascii="Wingdings" w:hAnsi="Wingdings" w:hint="default"/>
      </w:rPr>
    </w:lvl>
    <w:lvl w:ilvl="6" w:tplc="04260001" w:tentative="1">
      <w:start w:val="1"/>
      <w:numFmt w:val="bullet"/>
      <w:lvlText w:val=""/>
      <w:lvlJc w:val="left"/>
      <w:pPr>
        <w:ind w:left="5322" w:hanging="360"/>
      </w:pPr>
      <w:rPr>
        <w:rFonts w:ascii="Symbol" w:hAnsi="Symbol" w:hint="default"/>
      </w:rPr>
    </w:lvl>
    <w:lvl w:ilvl="7" w:tplc="04260003" w:tentative="1">
      <w:start w:val="1"/>
      <w:numFmt w:val="bullet"/>
      <w:lvlText w:val="o"/>
      <w:lvlJc w:val="left"/>
      <w:pPr>
        <w:ind w:left="6042" w:hanging="360"/>
      </w:pPr>
      <w:rPr>
        <w:rFonts w:ascii="Courier New" w:hAnsi="Courier New" w:cs="Courier New" w:hint="default"/>
      </w:rPr>
    </w:lvl>
    <w:lvl w:ilvl="8" w:tplc="04260005" w:tentative="1">
      <w:start w:val="1"/>
      <w:numFmt w:val="bullet"/>
      <w:lvlText w:val=""/>
      <w:lvlJc w:val="left"/>
      <w:pPr>
        <w:ind w:left="6762" w:hanging="360"/>
      </w:pPr>
      <w:rPr>
        <w:rFonts w:ascii="Wingdings" w:hAnsi="Wingdings" w:hint="default"/>
      </w:rPr>
    </w:lvl>
  </w:abstractNum>
  <w:abstractNum w:abstractNumId="9">
    <w:nsid w:val="0D790FD2"/>
    <w:multiLevelType w:val="hybridMultilevel"/>
    <w:tmpl w:val="48CE6D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137115A"/>
    <w:multiLevelType w:val="hybridMultilevel"/>
    <w:tmpl w:val="C2A24EA2"/>
    <w:lvl w:ilvl="0" w:tplc="15B4E19C">
      <w:start w:val="1"/>
      <w:numFmt w:val="bullet"/>
      <w:lvlText w:val=""/>
      <w:lvlJc w:val="left"/>
      <w:pPr>
        <w:tabs>
          <w:tab w:val="num" w:pos="720"/>
        </w:tabs>
        <w:ind w:left="720" w:hanging="360"/>
      </w:pPr>
      <w:rPr>
        <w:rFonts w:ascii="Wingdings" w:hAnsi="Wingdings" w:hint="default"/>
      </w:rPr>
    </w:lvl>
    <w:lvl w:ilvl="1" w:tplc="A9D4A4DE" w:tentative="1">
      <w:start w:val="1"/>
      <w:numFmt w:val="bullet"/>
      <w:lvlText w:val="o"/>
      <w:lvlJc w:val="left"/>
      <w:pPr>
        <w:tabs>
          <w:tab w:val="num" w:pos="1440"/>
        </w:tabs>
        <w:ind w:left="1440" w:hanging="360"/>
      </w:pPr>
      <w:rPr>
        <w:rFonts w:ascii="Courier New" w:hAnsi="Courier New" w:hint="default"/>
      </w:rPr>
    </w:lvl>
    <w:lvl w:ilvl="2" w:tplc="6CF6AE30" w:tentative="1">
      <w:start w:val="1"/>
      <w:numFmt w:val="bullet"/>
      <w:lvlText w:val=""/>
      <w:lvlJc w:val="left"/>
      <w:pPr>
        <w:tabs>
          <w:tab w:val="num" w:pos="2160"/>
        </w:tabs>
        <w:ind w:left="2160" w:hanging="360"/>
      </w:pPr>
      <w:rPr>
        <w:rFonts w:ascii="Wingdings" w:hAnsi="Wingdings" w:hint="default"/>
      </w:rPr>
    </w:lvl>
    <w:lvl w:ilvl="3" w:tplc="DD2C8768" w:tentative="1">
      <w:start w:val="1"/>
      <w:numFmt w:val="bullet"/>
      <w:lvlText w:val=""/>
      <w:lvlJc w:val="left"/>
      <w:pPr>
        <w:tabs>
          <w:tab w:val="num" w:pos="2880"/>
        </w:tabs>
        <w:ind w:left="2880" w:hanging="360"/>
      </w:pPr>
      <w:rPr>
        <w:rFonts w:ascii="Symbol" w:hAnsi="Symbol" w:hint="default"/>
      </w:rPr>
    </w:lvl>
    <w:lvl w:ilvl="4" w:tplc="0ED44858" w:tentative="1">
      <w:start w:val="1"/>
      <w:numFmt w:val="bullet"/>
      <w:lvlText w:val="o"/>
      <w:lvlJc w:val="left"/>
      <w:pPr>
        <w:tabs>
          <w:tab w:val="num" w:pos="3600"/>
        </w:tabs>
        <w:ind w:left="3600" w:hanging="360"/>
      </w:pPr>
      <w:rPr>
        <w:rFonts w:ascii="Courier New" w:hAnsi="Courier New" w:hint="default"/>
      </w:rPr>
    </w:lvl>
    <w:lvl w:ilvl="5" w:tplc="DC2AB3F2" w:tentative="1">
      <w:start w:val="1"/>
      <w:numFmt w:val="bullet"/>
      <w:lvlText w:val=""/>
      <w:lvlJc w:val="left"/>
      <w:pPr>
        <w:tabs>
          <w:tab w:val="num" w:pos="4320"/>
        </w:tabs>
        <w:ind w:left="4320" w:hanging="360"/>
      </w:pPr>
      <w:rPr>
        <w:rFonts w:ascii="Wingdings" w:hAnsi="Wingdings" w:hint="default"/>
      </w:rPr>
    </w:lvl>
    <w:lvl w:ilvl="6" w:tplc="DF0C528C" w:tentative="1">
      <w:start w:val="1"/>
      <w:numFmt w:val="bullet"/>
      <w:lvlText w:val=""/>
      <w:lvlJc w:val="left"/>
      <w:pPr>
        <w:tabs>
          <w:tab w:val="num" w:pos="5040"/>
        </w:tabs>
        <w:ind w:left="5040" w:hanging="360"/>
      </w:pPr>
      <w:rPr>
        <w:rFonts w:ascii="Symbol" w:hAnsi="Symbol" w:hint="default"/>
      </w:rPr>
    </w:lvl>
    <w:lvl w:ilvl="7" w:tplc="3844E250" w:tentative="1">
      <w:start w:val="1"/>
      <w:numFmt w:val="bullet"/>
      <w:lvlText w:val="o"/>
      <w:lvlJc w:val="left"/>
      <w:pPr>
        <w:tabs>
          <w:tab w:val="num" w:pos="5760"/>
        </w:tabs>
        <w:ind w:left="5760" w:hanging="360"/>
      </w:pPr>
      <w:rPr>
        <w:rFonts w:ascii="Courier New" w:hAnsi="Courier New" w:hint="default"/>
      </w:rPr>
    </w:lvl>
    <w:lvl w:ilvl="8" w:tplc="CDF261A4" w:tentative="1">
      <w:start w:val="1"/>
      <w:numFmt w:val="bullet"/>
      <w:lvlText w:val=""/>
      <w:lvlJc w:val="left"/>
      <w:pPr>
        <w:tabs>
          <w:tab w:val="num" w:pos="6480"/>
        </w:tabs>
        <w:ind w:left="6480" w:hanging="360"/>
      </w:pPr>
      <w:rPr>
        <w:rFonts w:ascii="Wingdings" w:hAnsi="Wingdings" w:hint="default"/>
      </w:rPr>
    </w:lvl>
  </w:abstractNum>
  <w:abstractNum w:abstractNumId="11">
    <w:nsid w:val="11EA0103"/>
    <w:multiLevelType w:val="hybridMultilevel"/>
    <w:tmpl w:val="F60833D4"/>
    <w:lvl w:ilvl="0" w:tplc="C388B0F8">
      <w:start w:val="1"/>
      <w:numFmt w:val="decimal"/>
      <w:lvlText w:val="%1."/>
      <w:lvlJc w:val="left"/>
      <w:pPr>
        <w:ind w:left="720" w:hanging="360"/>
      </w:pPr>
    </w:lvl>
    <w:lvl w:ilvl="1" w:tplc="BC6AE220">
      <w:start w:val="1"/>
      <w:numFmt w:val="lowerLetter"/>
      <w:lvlText w:val="%2."/>
      <w:lvlJc w:val="left"/>
      <w:pPr>
        <w:ind w:left="1440" w:hanging="360"/>
      </w:pPr>
    </w:lvl>
    <w:lvl w:ilvl="2" w:tplc="89363D9E" w:tentative="1">
      <w:start w:val="1"/>
      <w:numFmt w:val="lowerRoman"/>
      <w:lvlText w:val="%3."/>
      <w:lvlJc w:val="right"/>
      <w:pPr>
        <w:ind w:left="2160" w:hanging="180"/>
      </w:pPr>
    </w:lvl>
    <w:lvl w:ilvl="3" w:tplc="2D1016AC" w:tentative="1">
      <w:start w:val="1"/>
      <w:numFmt w:val="decimal"/>
      <w:lvlText w:val="%4."/>
      <w:lvlJc w:val="left"/>
      <w:pPr>
        <w:ind w:left="2880" w:hanging="360"/>
      </w:pPr>
    </w:lvl>
    <w:lvl w:ilvl="4" w:tplc="233E5808" w:tentative="1">
      <w:start w:val="1"/>
      <w:numFmt w:val="lowerLetter"/>
      <w:lvlText w:val="%5."/>
      <w:lvlJc w:val="left"/>
      <w:pPr>
        <w:ind w:left="3600" w:hanging="360"/>
      </w:pPr>
    </w:lvl>
    <w:lvl w:ilvl="5" w:tplc="BB765280" w:tentative="1">
      <w:start w:val="1"/>
      <w:numFmt w:val="lowerRoman"/>
      <w:lvlText w:val="%6."/>
      <w:lvlJc w:val="right"/>
      <w:pPr>
        <w:ind w:left="4320" w:hanging="180"/>
      </w:pPr>
    </w:lvl>
    <w:lvl w:ilvl="6" w:tplc="93AE1954" w:tentative="1">
      <w:start w:val="1"/>
      <w:numFmt w:val="decimal"/>
      <w:lvlText w:val="%7."/>
      <w:lvlJc w:val="left"/>
      <w:pPr>
        <w:ind w:left="5040" w:hanging="360"/>
      </w:pPr>
    </w:lvl>
    <w:lvl w:ilvl="7" w:tplc="F0CEB390" w:tentative="1">
      <w:start w:val="1"/>
      <w:numFmt w:val="lowerLetter"/>
      <w:lvlText w:val="%8."/>
      <w:lvlJc w:val="left"/>
      <w:pPr>
        <w:ind w:left="5760" w:hanging="360"/>
      </w:pPr>
    </w:lvl>
    <w:lvl w:ilvl="8" w:tplc="3DEAAFAE" w:tentative="1">
      <w:start w:val="1"/>
      <w:numFmt w:val="lowerRoman"/>
      <w:lvlText w:val="%9."/>
      <w:lvlJc w:val="right"/>
      <w:pPr>
        <w:ind w:left="6480" w:hanging="180"/>
      </w:pPr>
    </w:lvl>
  </w:abstractNum>
  <w:abstractNum w:abstractNumId="12">
    <w:nsid w:val="1A9736A4"/>
    <w:multiLevelType w:val="multilevel"/>
    <w:tmpl w:val="DC506E18"/>
    <w:lvl w:ilvl="0">
      <w:start w:val="3"/>
      <w:numFmt w:val="decimal"/>
      <w:lvlText w:val="%1."/>
      <w:lvlJc w:val="left"/>
      <w:pPr>
        <w:ind w:left="720" w:hanging="720"/>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1AD45B07"/>
    <w:multiLevelType w:val="hybridMultilevel"/>
    <w:tmpl w:val="E550AF22"/>
    <w:lvl w:ilvl="0" w:tplc="04260005">
      <w:start w:val="1"/>
      <w:numFmt w:val="bullet"/>
      <w:lvlText w:val=""/>
      <w:lvlJc w:val="left"/>
      <w:pPr>
        <w:ind w:left="720" w:hanging="360"/>
      </w:pPr>
      <w:rPr>
        <w:rFonts w:ascii="Wingdings" w:hAnsi="Wingdings" w:hint="default"/>
        <w:color w:val="auto"/>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1AE8662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nsid w:val="1C7D1158"/>
    <w:multiLevelType w:val="hybridMultilevel"/>
    <w:tmpl w:val="543AB118"/>
    <w:lvl w:ilvl="0" w:tplc="66F64F92">
      <w:start w:val="1"/>
      <w:numFmt w:val="decimal"/>
      <w:lvlText w:val="%1."/>
      <w:lvlJc w:val="left"/>
      <w:pPr>
        <w:ind w:left="720" w:hanging="360"/>
      </w:pPr>
      <w:rPr>
        <w:rFonts w:cs="Times New Roman" w:hint="default"/>
        <w:sz w:val="22"/>
        <w:szCs w:val="22"/>
      </w:rPr>
    </w:lvl>
    <w:lvl w:ilvl="1" w:tplc="E7C057E0" w:tentative="1">
      <w:start w:val="1"/>
      <w:numFmt w:val="lowerLetter"/>
      <w:lvlText w:val="%2."/>
      <w:lvlJc w:val="left"/>
      <w:pPr>
        <w:ind w:left="1440" w:hanging="360"/>
      </w:pPr>
      <w:rPr>
        <w:rFonts w:cs="Times New Roman"/>
      </w:rPr>
    </w:lvl>
    <w:lvl w:ilvl="2" w:tplc="C60C7886" w:tentative="1">
      <w:start w:val="1"/>
      <w:numFmt w:val="lowerRoman"/>
      <w:lvlText w:val="%3."/>
      <w:lvlJc w:val="right"/>
      <w:pPr>
        <w:ind w:left="2160" w:hanging="180"/>
      </w:pPr>
      <w:rPr>
        <w:rFonts w:cs="Times New Roman"/>
      </w:rPr>
    </w:lvl>
    <w:lvl w:ilvl="3" w:tplc="420AE266" w:tentative="1">
      <w:start w:val="1"/>
      <w:numFmt w:val="decimal"/>
      <w:lvlText w:val="%4."/>
      <w:lvlJc w:val="left"/>
      <w:pPr>
        <w:ind w:left="2880" w:hanging="360"/>
      </w:pPr>
      <w:rPr>
        <w:rFonts w:cs="Times New Roman"/>
      </w:rPr>
    </w:lvl>
    <w:lvl w:ilvl="4" w:tplc="18ACDDFC" w:tentative="1">
      <w:start w:val="1"/>
      <w:numFmt w:val="lowerLetter"/>
      <w:lvlText w:val="%5."/>
      <w:lvlJc w:val="left"/>
      <w:pPr>
        <w:ind w:left="3600" w:hanging="360"/>
      </w:pPr>
      <w:rPr>
        <w:rFonts w:cs="Times New Roman"/>
      </w:rPr>
    </w:lvl>
    <w:lvl w:ilvl="5" w:tplc="8E4EE4E4" w:tentative="1">
      <w:start w:val="1"/>
      <w:numFmt w:val="lowerRoman"/>
      <w:lvlText w:val="%6."/>
      <w:lvlJc w:val="right"/>
      <w:pPr>
        <w:ind w:left="4320" w:hanging="180"/>
      </w:pPr>
      <w:rPr>
        <w:rFonts w:cs="Times New Roman"/>
      </w:rPr>
    </w:lvl>
    <w:lvl w:ilvl="6" w:tplc="C2CEE462" w:tentative="1">
      <w:start w:val="1"/>
      <w:numFmt w:val="decimal"/>
      <w:lvlText w:val="%7."/>
      <w:lvlJc w:val="left"/>
      <w:pPr>
        <w:ind w:left="5040" w:hanging="360"/>
      </w:pPr>
      <w:rPr>
        <w:rFonts w:cs="Times New Roman"/>
      </w:rPr>
    </w:lvl>
    <w:lvl w:ilvl="7" w:tplc="2C10D78A" w:tentative="1">
      <w:start w:val="1"/>
      <w:numFmt w:val="lowerLetter"/>
      <w:lvlText w:val="%8."/>
      <w:lvlJc w:val="left"/>
      <w:pPr>
        <w:ind w:left="5760" w:hanging="360"/>
      </w:pPr>
      <w:rPr>
        <w:rFonts w:cs="Times New Roman"/>
      </w:rPr>
    </w:lvl>
    <w:lvl w:ilvl="8" w:tplc="80A82BAC" w:tentative="1">
      <w:start w:val="1"/>
      <w:numFmt w:val="lowerRoman"/>
      <w:lvlText w:val="%9."/>
      <w:lvlJc w:val="right"/>
      <w:pPr>
        <w:ind w:left="6480" w:hanging="180"/>
      </w:pPr>
      <w:rPr>
        <w:rFonts w:cs="Times New Roman"/>
      </w:rPr>
    </w:lvl>
  </w:abstractNum>
  <w:abstractNum w:abstractNumId="16">
    <w:nsid w:val="1EF60AC2"/>
    <w:multiLevelType w:val="multilevel"/>
    <w:tmpl w:val="AF0A93F2"/>
    <w:lvl w:ilvl="0">
      <w:start w:val="3"/>
      <w:numFmt w:val="decimal"/>
      <w:lvlText w:val="%1."/>
      <w:lvlJc w:val="left"/>
      <w:pPr>
        <w:ind w:left="840" w:hanging="840"/>
      </w:pPr>
      <w:rPr>
        <w:rFonts w:hint="default"/>
      </w:rPr>
    </w:lvl>
    <w:lvl w:ilvl="1">
      <w:start w:val="2"/>
      <w:numFmt w:val="decimal"/>
      <w:lvlText w:val="%1.%2."/>
      <w:lvlJc w:val="left"/>
      <w:pPr>
        <w:ind w:left="1320" w:hanging="840"/>
      </w:pPr>
      <w:rPr>
        <w:rFonts w:hint="default"/>
      </w:rPr>
    </w:lvl>
    <w:lvl w:ilvl="2">
      <w:start w:val="2"/>
      <w:numFmt w:val="decimal"/>
      <w:lvlText w:val="%1.%2.%3."/>
      <w:lvlJc w:val="left"/>
      <w:pPr>
        <w:ind w:left="1800" w:hanging="840"/>
      </w:pPr>
      <w:rPr>
        <w:rFonts w:hint="default"/>
      </w:rPr>
    </w:lvl>
    <w:lvl w:ilvl="3">
      <w:start w:val="12"/>
      <w:numFmt w:val="decimal"/>
      <w:lvlText w:val="%1.%2.%3.%4."/>
      <w:lvlJc w:val="left"/>
      <w:pPr>
        <w:ind w:left="2280" w:hanging="84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nsid w:val="20465FE4"/>
    <w:multiLevelType w:val="hybridMultilevel"/>
    <w:tmpl w:val="9A2E760C"/>
    <w:lvl w:ilvl="0" w:tplc="FC7A6194">
      <w:start w:val="1"/>
      <w:numFmt w:val="decimal"/>
      <w:lvlText w:val="%1)"/>
      <w:lvlJc w:val="left"/>
      <w:pPr>
        <w:ind w:left="1620" w:hanging="360"/>
      </w:pPr>
      <w:rPr>
        <w:rFonts w:hint="default"/>
      </w:rPr>
    </w:lvl>
    <w:lvl w:ilvl="1" w:tplc="C3F65390">
      <w:start w:val="1"/>
      <w:numFmt w:val="decimal"/>
      <w:lvlText w:val="%2)"/>
      <w:lvlJc w:val="left"/>
      <w:pPr>
        <w:ind w:left="1440" w:hanging="360"/>
      </w:pPr>
      <w:rPr>
        <w:rFonts w:hint="default"/>
      </w:rPr>
    </w:lvl>
    <w:lvl w:ilvl="2" w:tplc="0A8E5F9C" w:tentative="1">
      <w:start w:val="1"/>
      <w:numFmt w:val="lowerRoman"/>
      <w:lvlText w:val="%3."/>
      <w:lvlJc w:val="right"/>
      <w:pPr>
        <w:ind w:left="2160" w:hanging="180"/>
      </w:pPr>
    </w:lvl>
    <w:lvl w:ilvl="3" w:tplc="60806F08" w:tentative="1">
      <w:start w:val="1"/>
      <w:numFmt w:val="decimal"/>
      <w:lvlText w:val="%4."/>
      <w:lvlJc w:val="left"/>
      <w:pPr>
        <w:ind w:left="2880" w:hanging="360"/>
      </w:pPr>
    </w:lvl>
    <w:lvl w:ilvl="4" w:tplc="06A2CBD2" w:tentative="1">
      <w:start w:val="1"/>
      <w:numFmt w:val="lowerLetter"/>
      <w:lvlText w:val="%5."/>
      <w:lvlJc w:val="left"/>
      <w:pPr>
        <w:ind w:left="3600" w:hanging="360"/>
      </w:pPr>
    </w:lvl>
    <w:lvl w:ilvl="5" w:tplc="ED3494C2" w:tentative="1">
      <w:start w:val="1"/>
      <w:numFmt w:val="lowerRoman"/>
      <w:lvlText w:val="%6."/>
      <w:lvlJc w:val="right"/>
      <w:pPr>
        <w:ind w:left="4320" w:hanging="180"/>
      </w:pPr>
    </w:lvl>
    <w:lvl w:ilvl="6" w:tplc="52342B62" w:tentative="1">
      <w:start w:val="1"/>
      <w:numFmt w:val="decimal"/>
      <w:lvlText w:val="%7."/>
      <w:lvlJc w:val="left"/>
      <w:pPr>
        <w:ind w:left="5040" w:hanging="360"/>
      </w:pPr>
    </w:lvl>
    <w:lvl w:ilvl="7" w:tplc="A168A9B0" w:tentative="1">
      <w:start w:val="1"/>
      <w:numFmt w:val="lowerLetter"/>
      <w:lvlText w:val="%8."/>
      <w:lvlJc w:val="left"/>
      <w:pPr>
        <w:ind w:left="5760" w:hanging="360"/>
      </w:pPr>
    </w:lvl>
    <w:lvl w:ilvl="8" w:tplc="3E6C1E48" w:tentative="1">
      <w:start w:val="1"/>
      <w:numFmt w:val="lowerRoman"/>
      <w:lvlText w:val="%9."/>
      <w:lvlJc w:val="right"/>
      <w:pPr>
        <w:ind w:left="6480" w:hanging="180"/>
      </w:pPr>
    </w:lvl>
  </w:abstractNum>
  <w:abstractNum w:abstractNumId="18">
    <w:nsid w:val="226A63E1"/>
    <w:multiLevelType w:val="multilevel"/>
    <w:tmpl w:val="00CE1B8C"/>
    <w:lvl w:ilvl="0">
      <w:start w:val="1"/>
      <w:numFmt w:val="decimal"/>
      <w:lvlText w:val="%1."/>
      <w:lvlJc w:val="left"/>
      <w:pPr>
        <w:ind w:left="1211" w:hanging="360"/>
      </w:pPr>
      <w:rPr>
        <w:rFonts w:ascii="Times New Roman" w:hAnsi="Times New Roman" w:cs="Times New Roman" w:hint="default"/>
        <w:sz w:val="24"/>
        <w:szCs w:val="24"/>
      </w:rPr>
    </w:lvl>
    <w:lvl w:ilvl="1">
      <w:start w:val="2"/>
      <w:numFmt w:val="decimal"/>
      <w:isLgl/>
      <w:lvlText w:val="%1.%2."/>
      <w:lvlJc w:val="left"/>
      <w:pPr>
        <w:ind w:left="1247" w:hanging="360"/>
      </w:pPr>
      <w:rPr>
        <w:rFonts w:cs="Times New Roman" w:hint="default"/>
        <w:sz w:val="24"/>
      </w:rPr>
    </w:lvl>
    <w:lvl w:ilvl="2">
      <w:start w:val="4"/>
      <w:numFmt w:val="decimal"/>
      <w:isLgl/>
      <w:lvlText w:val="%1.%2.%3."/>
      <w:lvlJc w:val="left"/>
      <w:pPr>
        <w:ind w:left="1643" w:hanging="720"/>
      </w:pPr>
      <w:rPr>
        <w:rFonts w:cs="Times New Roman" w:hint="default"/>
        <w:sz w:val="24"/>
      </w:rPr>
    </w:lvl>
    <w:lvl w:ilvl="3">
      <w:start w:val="1"/>
      <w:numFmt w:val="decimal"/>
      <w:isLgl/>
      <w:lvlText w:val="%1.%2.%3.%4."/>
      <w:lvlJc w:val="left"/>
      <w:pPr>
        <w:ind w:left="1679" w:hanging="720"/>
      </w:pPr>
      <w:rPr>
        <w:rFonts w:cs="Times New Roman" w:hint="default"/>
        <w:sz w:val="24"/>
      </w:rPr>
    </w:lvl>
    <w:lvl w:ilvl="4">
      <w:start w:val="1"/>
      <w:numFmt w:val="decimal"/>
      <w:isLgl/>
      <w:lvlText w:val="%1.%2.%3.%4.%5."/>
      <w:lvlJc w:val="left"/>
      <w:pPr>
        <w:ind w:left="2075" w:hanging="1080"/>
      </w:pPr>
      <w:rPr>
        <w:rFonts w:cs="Times New Roman" w:hint="default"/>
        <w:sz w:val="24"/>
      </w:rPr>
    </w:lvl>
    <w:lvl w:ilvl="5">
      <w:start w:val="1"/>
      <w:numFmt w:val="decimal"/>
      <w:isLgl/>
      <w:lvlText w:val="%1.%2.%3.%4.%5.%6."/>
      <w:lvlJc w:val="left"/>
      <w:pPr>
        <w:ind w:left="2111" w:hanging="1080"/>
      </w:pPr>
      <w:rPr>
        <w:rFonts w:cs="Times New Roman" w:hint="default"/>
        <w:sz w:val="24"/>
      </w:rPr>
    </w:lvl>
    <w:lvl w:ilvl="6">
      <w:start w:val="1"/>
      <w:numFmt w:val="decimal"/>
      <w:isLgl/>
      <w:lvlText w:val="%1.%2.%3.%4.%5.%6.%7."/>
      <w:lvlJc w:val="left"/>
      <w:pPr>
        <w:ind w:left="2507" w:hanging="1440"/>
      </w:pPr>
      <w:rPr>
        <w:rFonts w:cs="Times New Roman" w:hint="default"/>
        <w:sz w:val="24"/>
      </w:rPr>
    </w:lvl>
    <w:lvl w:ilvl="7">
      <w:start w:val="1"/>
      <w:numFmt w:val="decimal"/>
      <w:isLgl/>
      <w:lvlText w:val="%1.%2.%3.%4.%5.%6.%7.%8."/>
      <w:lvlJc w:val="left"/>
      <w:pPr>
        <w:ind w:left="2543" w:hanging="1440"/>
      </w:pPr>
      <w:rPr>
        <w:rFonts w:cs="Times New Roman" w:hint="default"/>
        <w:sz w:val="24"/>
      </w:rPr>
    </w:lvl>
    <w:lvl w:ilvl="8">
      <w:start w:val="1"/>
      <w:numFmt w:val="decimal"/>
      <w:isLgl/>
      <w:lvlText w:val="%1.%2.%3.%4.%5.%6.%7.%8.%9."/>
      <w:lvlJc w:val="left"/>
      <w:pPr>
        <w:ind w:left="2939" w:hanging="1800"/>
      </w:pPr>
      <w:rPr>
        <w:rFonts w:cs="Times New Roman" w:hint="default"/>
        <w:sz w:val="24"/>
      </w:rPr>
    </w:lvl>
  </w:abstractNum>
  <w:abstractNum w:abstractNumId="19">
    <w:nsid w:val="247554C6"/>
    <w:multiLevelType w:val="hybridMultilevel"/>
    <w:tmpl w:val="12BAE1BC"/>
    <w:lvl w:ilvl="0" w:tplc="402686BA">
      <w:start w:val="1"/>
      <w:numFmt w:val="bullet"/>
      <w:lvlText w:val=""/>
      <w:lvlJc w:val="left"/>
      <w:pPr>
        <w:tabs>
          <w:tab w:val="num" w:pos="720"/>
        </w:tabs>
        <w:ind w:left="720" w:hanging="360"/>
      </w:pPr>
      <w:rPr>
        <w:rFonts w:ascii="Wingdings" w:hAnsi="Wingdings" w:hint="default"/>
      </w:rPr>
    </w:lvl>
    <w:lvl w:ilvl="1" w:tplc="33FA84F4" w:tentative="1">
      <w:start w:val="1"/>
      <w:numFmt w:val="bullet"/>
      <w:lvlText w:val="o"/>
      <w:lvlJc w:val="left"/>
      <w:pPr>
        <w:tabs>
          <w:tab w:val="num" w:pos="1440"/>
        </w:tabs>
        <w:ind w:left="1440" w:hanging="360"/>
      </w:pPr>
      <w:rPr>
        <w:rFonts w:ascii="Courier New" w:hAnsi="Courier New" w:hint="default"/>
      </w:rPr>
    </w:lvl>
    <w:lvl w:ilvl="2" w:tplc="0FB046AE" w:tentative="1">
      <w:start w:val="1"/>
      <w:numFmt w:val="bullet"/>
      <w:lvlText w:val=""/>
      <w:lvlJc w:val="left"/>
      <w:pPr>
        <w:tabs>
          <w:tab w:val="num" w:pos="2160"/>
        </w:tabs>
        <w:ind w:left="2160" w:hanging="360"/>
      </w:pPr>
      <w:rPr>
        <w:rFonts w:ascii="Wingdings" w:hAnsi="Wingdings" w:hint="default"/>
      </w:rPr>
    </w:lvl>
    <w:lvl w:ilvl="3" w:tplc="EF3EAA0C" w:tentative="1">
      <w:start w:val="1"/>
      <w:numFmt w:val="bullet"/>
      <w:lvlText w:val=""/>
      <w:lvlJc w:val="left"/>
      <w:pPr>
        <w:tabs>
          <w:tab w:val="num" w:pos="2880"/>
        </w:tabs>
        <w:ind w:left="2880" w:hanging="360"/>
      </w:pPr>
      <w:rPr>
        <w:rFonts w:ascii="Symbol" w:hAnsi="Symbol" w:hint="default"/>
      </w:rPr>
    </w:lvl>
    <w:lvl w:ilvl="4" w:tplc="25C0C064" w:tentative="1">
      <w:start w:val="1"/>
      <w:numFmt w:val="bullet"/>
      <w:lvlText w:val="o"/>
      <w:lvlJc w:val="left"/>
      <w:pPr>
        <w:tabs>
          <w:tab w:val="num" w:pos="3600"/>
        </w:tabs>
        <w:ind w:left="3600" w:hanging="360"/>
      </w:pPr>
      <w:rPr>
        <w:rFonts w:ascii="Courier New" w:hAnsi="Courier New" w:hint="default"/>
      </w:rPr>
    </w:lvl>
    <w:lvl w:ilvl="5" w:tplc="7212A314" w:tentative="1">
      <w:start w:val="1"/>
      <w:numFmt w:val="bullet"/>
      <w:lvlText w:val=""/>
      <w:lvlJc w:val="left"/>
      <w:pPr>
        <w:tabs>
          <w:tab w:val="num" w:pos="4320"/>
        </w:tabs>
        <w:ind w:left="4320" w:hanging="360"/>
      </w:pPr>
      <w:rPr>
        <w:rFonts w:ascii="Wingdings" w:hAnsi="Wingdings" w:hint="default"/>
      </w:rPr>
    </w:lvl>
    <w:lvl w:ilvl="6" w:tplc="B874CAA4" w:tentative="1">
      <w:start w:val="1"/>
      <w:numFmt w:val="bullet"/>
      <w:lvlText w:val=""/>
      <w:lvlJc w:val="left"/>
      <w:pPr>
        <w:tabs>
          <w:tab w:val="num" w:pos="5040"/>
        </w:tabs>
        <w:ind w:left="5040" w:hanging="360"/>
      </w:pPr>
      <w:rPr>
        <w:rFonts w:ascii="Symbol" w:hAnsi="Symbol" w:hint="default"/>
      </w:rPr>
    </w:lvl>
    <w:lvl w:ilvl="7" w:tplc="94142B0A" w:tentative="1">
      <w:start w:val="1"/>
      <w:numFmt w:val="bullet"/>
      <w:lvlText w:val="o"/>
      <w:lvlJc w:val="left"/>
      <w:pPr>
        <w:tabs>
          <w:tab w:val="num" w:pos="5760"/>
        </w:tabs>
        <w:ind w:left="5760" w:hanging="360"/>
      </w:pPr>
      <w:rPr>
        <w:rFonts w:ascii="Courier New" w:hAnsi="Courier New" w:hint="default"/>
      </w:rPr>
    </w:lvl>
    <w:lvl w:ilvl="8" w:tplc="A2FA01A0" w:tentative="1">
      <w:start w:val="1"/>
      <w:numFmt w:val="bullet"/>
      <w:lvlText w:val=""/>
      <w:lvlJc w:val="left"/>
      <w:pPr>
        <w:tabs>
          <w:tab w:val="num" w:pos="6480"/>
        </w:tabs>
        <w:ind w:left="6480" w:hanging="360"/>
      </w:pPr>
      <w:rPr>
        <w:rFonts w:ascii="Wingdings" w:hAnsi="Wingdings" w:hint="default"/>
      </w:rPr>
    </w:lvl>
  </w:abstractNum>
  <w:abstractNum w:abstractNumId="20">
    <w:nsid w:val="24950E59"/>
    <w:multiLevelType w:val="hybridMultilevel"/>
    <w:tmpl w:val="3CF60BD0"/>
    <w:lvl w:ilvl="0" w:tplc="04260005">
      <w:start w:val="1"/>
      <w:numFmt w:val="bullet"/>
      <w:lvlText w:val=""/>
      <w:lvlJc w:val="left"/>
      <w:pPr>
        <w:ind w:left="770" w:hanging="360"/>
      </w:pPr>
      <w:rPr>
        <w:rFonts w:ascii="Wingdings" w:hAnsi="Wingdings" w:hint="default"/>
        <w:color w:val="auto"/>
      </w:rPr>
    </w:lvl>
    <w:lvl w:ilvl="1" w:tplc="04260003" w:tentative="1">
      <w:start w:val="1"/>
      <w:numFmt w:val="bullet"/>
      <w:lvlText w:val="o"/>
      <w:lvlJc w:val="left"/>
      <w:pPr>
        <w:ind w:left="1490" w:hanging="360"/>
      </w:pPr>
      <w:rPr>
        <w:rFonts w:ascii="Courier New" w:hAnsi="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21">
    <w:nsid w:val="25944E7D"/>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279958E4"/>
    <w:multiLevelType w:val="hybridMultilevel"/>
    <w:tmpl w:val="F9CEFB84"/>
    <w:lvl w:ilvl="0" w:tplc="7C50A698">
      <w:start w:val="1"/>
      <w:numFmt w:val="decimal"/>
      <w:lvlText w:val="7.4.%1."/>
      <w:lvlJc w:val="left"/>
      <w:pPr>
        <w:ind w:left="1671" w:hanging="360"/>
      </w:pPr>
      <w:rPr>
        <w:rFonts w:hint="default"/>
      </w:rPr>
    </w:lvl>
    <w:lvl w:ilvl="1" w:tplc="938CFA9C" w:tentative="1">
      <w:start w:val="1"/>
      <w:numFmt w:val="lowerLetter"/>
      <w:lvlText w:val="%2."/>
      <w:lvlJc w:val="left"/>
      <w:pPr>
        <w:ind w:left="2391" w:hanging="360"/>
      </w:pPr>
    </w:lvl>
    <w:lvl w:ilvl="2" w:tplc="FDBE1450" w:tentative="1">
      <w:start w:val="1"/>
      <w:numFmt w:val="lowerRoman"/>
      <w:lvlText w:val="%3."/>
      <w:lvlJc w:val="right"/>
      <w:pPr>
        <w:ind w:left="3111" w:hanging="180"/>
      </w:pPr>
    </w:lvl>
    <w:lvl w:ilvl="3" w:tplc="AA3672EE" w:tentative="1">
      <w:start w:val="1"/>
      <w:numFmt w:val="decimal"/>
      <w:lvlText w:val="%4."/>
      <w:lvlJc w:val="left"/>
      <w:pPr>
        <w:ind w:left="3831" w:hanging="360"/>
      </w:pPr>
    </w:lvl>
    <w:lvl w:ilvl="4" w:tplc="6F348D74" w:tentative="1">
      <w:start w:val="1"/>
      <w:numFmt w:val="lowerLetter"/>
      <w:lvlText w:val="%5."/>
      <w:lvlJc w:val="left"/>
      <w:pPr>
        <w:ind w:left="4551" w:hanging="360"/>
      </w:pPr>
    </w:lvl>
    <w:lvl w:ilvl="5" w:tplc="1674BB78" w:tentative="1">
      <w:start w:val="1"/>
      <w:numFmt w:val="lowerRoman"/>
      <w:lvlText w:val="%6."/>
      <w:lvlJc w:val="right"/>
      <w:pPr>
        <w:ind w:left="5271" w:hanging="180"/>
      </w:pPr>
    </w:lvl>
    <w:lvl w:ilvl="6" w:tplc="8E9EAB2A" w:tentative="1">
      <w:start w:val="1"/>
      <w:numFmt w:val="decimal"/>
      <w:lvlText w:val="%7."/>
      <w:lvlJc w:val="left"/>
      <w:pPr>
        <w:ind w:left="5991" w:hanging="360"/>
      </w:pPr>
    </w:lvl>
    <w:lvl w:ilvl="7" w:tplc="D93C9374" w:tentative="1">
      <w:start w:val="1"/>
      <w:numFmt w:val="lowerLetter"/>
      <w:lvlText w:val="%8."/>
      <w:lvlJc w:val="left"/>
      <w:pPr>
        <w:ind w:left="6711" w:hanging="360"/>
      </w:pPr>
    </w:lvl>
    <w:lvl w:ilvl="8" w:tplc="4BF68ADC" w:tentative="1">
      <w:start w:val="1"/>
      <w:numFmt w:val="lowerRoman"/>
      <w:lvlText w:val="%9."/>
      <w:lvlJc w:val="right"/>
      <w:pPr>
        <w:ind w:left="7431" w:hanging="180"/>
      </w:pPr>
    </w:lvl>
  </w:abstractNum>
  <w:abstractNum w:abstractNumId="23">
    <w:nsid w:val="31000774"/>
    <w:multiLevelType w:val="multilevel"/>
    <w:tmpl w:val="1B029C6C"/>
    <w:lvl w:ilvl="0">
      <w:start w:val="3"/>
      <w:numFmt w:val="decimal"/>
      <w:lvlText w:val="%1."/>
      <w:lvlJc w:val="left"/>
      <w:pPr>
        <w:ind w:left="720" w:hanging="720"/>
      </w:pPr>
      <w:rPr>
        <w:rFonts w:hint="default"/>
      </w:rPr>
    </w:lvl>
    <w:lvl w:ilvl="1">
      <w:start w:val="2"/>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3"/>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3D28748D"/>
    <w:multiLevelType w:val="multilevel"/>
    <w:tmpl w:val="B7E210E2"/>
    <w:lvl w:ilvl="0">
      <w:start w:val="1"/>
      <w:numFmt w:val="decimal"/>
      <w:lvlText w:val="6.2.%1."/>
      <w:lvlJc w:val="left"/>
      <w:pPr>
        <w:tabs>
          <w:tab w:val="num" w:pos="1080"/>
        </w:tabs>
        <w:ind w:left="1080" w:hanging="360"/>
      </w:pPr>
      <w:rPr>
        <w:rFonts w:cs="Times New Roman" w:hint="default"/>
      </w:rPr>
    </w:lvl>
    <w:lvl w:ilvl="1">
      <w:start w:val="1"/>
      <w:numFmt w:val="decimal"/>
      <w:lvlText w:val="%1.%2."/>
      <w:lvlJc w:val="left"/>
      <w:pPr>
        <w:tabs>
          <w:tab w:val="num" w:pos="2160"/>
        </w:tabs>
        <w:ind w:left="2160" w:hanging="360"/>
      </w:pPr>
      <w:rPr>
        <w:rFonts w:cs="Times New Roman" w:hint="default"/>
      </w:rPr>
    </w:lvl>
    <w:lvl w:ilvl="2">
      <w:start w:val="1"/>
      <w:numFmt w:val="decimal"/>
      <w:lvlText w:val="%1.%2.%3."/>
      <w:lvlJc w:val="left"/>
      <w:pPr>
        <w:tabs>
          <w:tab w:val="num" w:pos="3600"/>
        </w:tabs>
        <w:ind w:left="360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200"/>
        </w:tabs>
        <w:ind w:left="720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720"/>
        </w:tabs>
        <w:ind w:left="9720" w:hanging="1440"/>
      </w:pPr>
      <w:rPr>
        <w:rFonts w:cs="Times New Roman" w:hint="default"/>
      </w:rPr>
    </w:lvl>
    <w:lvl w:ilvl="8">
      <w:start w:val="1"/>
      <w:numFmt w:val="decimal"/>
      <w:lvlText w:val="%1.%2.%3.%4.%5.%6.%7.%8.%9."/>
      <w:lvlJc w:val="left"/>
      <w:pPr>
        <w:tabs>
          <w:tab w:val="num" w:pos="11160"/>
        </w:tabs>
        <w:ind w:left="11160" w:hanging="1800"/>
      </w:pPr>
      <w:rPr>
        <w:rFonts w:cs="Times New Roman" w:hint="default"/>
      </w:rPr>
    </w:lvl>
  </w:abstractNum>
  <w:abstractNum w:abstractNumId="25">
    <w:nsid w:val="40AC3F9F"/>
    <w:multiLevelType w:val="hybridMultilevel"/>
    <w:tmpl w:val="594C54D2"/>
    <w:lvl w:ilvl="0" w:tplc="CC8CCFD6">
      <w:start w:val="1"/>
      <w:numFmt w:val="decimal"/>
      <w:lvlText w:val="%1."/>
      <w:lvlJc w:val="left"/>
      <w:pPr>
        <w:tabs>
          <w:tab w:val="num" w:pos="899"/>
        </w:tabs>
        <w:ind w:left="899" w:hanging="360"/>
      </w:pPr>
      <w:rPr>
        <w:rFonts w:cs="Times New Roman" w:hint="default"/>
      </w:rPr>
    </w:lvl>
    <w:lvl w:ilvl="1" w:tplc="CBE6B2EA">
      <w:numFmt w:val="none"/>
      <w:lvlText w:val=""/>
      <w:lvlJc w:val="left"/>
      <w:pPr>
        <w:tabs>
          <w:tab w:val="num" w:pos="360"/>
        </w:tabs>
      </w:pPr>
      <w:rPr>
        <w:rFonts w:cs="Times New Roman"/>
      </w:rPr>
    </w:lvl>
    <w:lvl w:ilvl="2" w:tplc="60CCF2F6">
      <w:numFmt w:val="none"/>
      <w:lvlText w:val=""/>
      <w:lvlJc w:val="left"/>
      <w:pPr>
        <w:tabs>
          <w:tab w:val="num" w:pos="360"/>
        </w:tabs>
      </w:pPr>
      <w:rPr>
        <w:rFonts w:cs="Times New Roman"/>
      </w:rPr>
    </w:lvl>
    <w:lvl w:ilvl="3" w:tplc="6ECAD0A4">
      <w:numFmt w:val="none"/>
      <w:lvlText w:val=""/>
      <w:lvlJc w:val="left"/>
      <w:pPr>
        <w:tabs>
          <w:tab w:val="num" w:pos="360"/>
        </w:tabs>
      </w:pPr>
      <w:rPr>
        <w:rFonts w:cs="Times New Roman"/>
      </w:rPr>
    </w:lvl>
    <w:lvl w:ilvl="4" w:tplc="A916569A">
      <w:numFmt w:val="none"/>
      <w:lvlText w:val=""/>
      <w:lvlJc w:val="left"/>
      <w:pPr>
        <w:tabs>
          <w:tab w:val="num" w:pos="360"/>
        </w:tabs>
      </w:pPr>
      <w:rPr>
        <w:rFonts w:cs="Times New Roman"/>
      </w:rPr>
    </w:lvl>
    <w:lvl w:ilvl="5" w:tplc="D1EABFBA">
      <w:numFmt w:val="none"/>
      <w:lvlText w:val=""/>
      <w:lvlJc w:val="left"/>
      <w:pPr>
        <w:tabs>
          <w:tab w:val="num" w:pos="360"/>
        </w:tabs>
      </w:pPr>
      <w:rPr>
        <w:rFonts w:cs="Times New Roman"/>
      </w:rPr>
    </w:lvl>
    <w:lvl w:ilvl="6" w:tplc="B6E89AD6">
      <w:numFmt w:val="none"/>
      <w:lvlText w:val=""/>
      <w:lvlJc w:val="left"/>
      <w:pPr>
        <w:tabs>
          <w:tab w:val="num" w:pos="360"/>
        </w:tabs>
      </w:pPr>
      <w:rPr>
        <w:rFonts w:cs="Times New Roman"/>
      </w:rPr>
    </w:lvl>
    <w:lvl w:ilvl="7" w:tplc="7542EFF4">
      <w:numFmt w:val="none"/>
      <w:lvlText w:val=""/>
      <w:lvlJc w:val="left"/>
      <w:pPr>
        <w:tabs>
          <w:tab w:val="num" w:pos="360"/>
        </w:tabs>
      </w:pPr>
      <w:rPr>
        <w:rFonts w:cs="Times New Roman"/>
      </w:rPr>
    </w:lvl>
    <w:lvl w:ilvl="8" w:tplc="171AB632">
      <w:numFmt w:val="none"/>
      <w:lvlText w:val=""/>
      <w:lvlJc w:val="left"/>
      <w:pPr>
        <w:tabs>
          <w:tab w:val="num" w:pos="360"/>
        </w:tabs>
      </w:pPr>
      <w:rPr>
        <w:rFonts w:cs="Times New Roman"/>
      </w:rPr>
    </w:lvl>
  </w:abstractNum>
  <w:abstractNum w:abstractNumId="26">
    <w:nsid w:val="43E60A88"/>
    <w:multiLevelType w:val="multilevel"/>
    <w:tmpl w:val="78C82E7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80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4B93B9F"/>
    <w:multiLevelType w:val="hybridMultilevel"/>
    <w:tmpl w:val="0F6C11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476070FA"/>
    <w:multiLevelType w:val="hybridMultilevel"/>
    <w:tmpl w:val="0666E072"/>
    <w:lvl w:ilvl="0" w:tplc="89E6BD12">
      <w:start w:val="1"/>
      <w:numFmt w:val="decimal"/>
      <w:lvlText w:val="7.2.%1."/>
      <w:lvlJc w:val="left"/>
      <w:pPr>
        <w:ind w:left="1800" w:hanging="360"/>
      </w:pPr>
      <w:rPr>
        <w:rFonts w:hint="default"/>
      </w:rPr>
    </w:lvl>
    <w:lvl w:ilvl="1" w:tplc="D758EF7C" w:tentative="1">
      <w:start w:val="1"/>
      <w:numFmt w:val="lowerLetter"/>
      <w:lvlText w:val="%2."/>
      <w:lvlJc w:val="left"/>
      <w:pPr>
        <w:ind w:left="2520" w:hanging="360"/>
      </w:pPr>
    </w:lvl>
    <w:lvl w:ilvl="2" w:tplc="31BA3356" w:tentative="1">
      <w:start w:val="1"/>
      <w:numFmt w:val="lowerRoman"/>
      <w:lvlText w:val="%3."/>
      <w:lvlJc w:val="right"/>
      <w:pPr>
        <w:ind w:left="3240" w:hanging="180"/>
      </w:pPr>
    </w:lvl>
    <w:lvl w:ilvl="3" w:tplc="C678745A" w:tentative="1">
      <w:start w:val="1"/>
      <w:numFmt w:val="decimal"/>
      <w:lvlText w:val="%4."/>
      <w:lvlJc w:val="left"/>
      <w:pPr>
        <w:ind w:left="3960" w:hanging="360"/>
      </w:pPr>
    </w:lvl>
    <w:lvl w:ilvl="4" w:tplc="0E84386E" w:tentative="1">
      <w:start w:val="1"/>
      <w:numFmt w:val="lowerLetter"/>
      <w:lvlText w:val="%5."/>
      <w:lvlJc w:val="left"/>
      <w:pPr>
        <w:ind w:left="4680" w:hanging="360"/>
      </w:pPr>
    </w:lvl>
    <w:lvl w:ilvl="5" w:tplc="39B2E8DA" w:tentative="1">
      <w:start w:val="1"/>
      <w:numFmt w:val="lowerRoman"/>
      <w:lvlText w:val="%6."/>
      <w:lvlJc w:val="right"/>
      <w:pPr>
        <w:ind w:left="5400" w:hanging="180"/>
      </w:pPr>
    </w:lvl>
    <w:lvl w:ilvl="6" w:tplc="B11AB19C" w:tentative="1">
      <w:start w:val="1"/>
      <w:numFmt w:val="decimal"/>
      <w:lvlText w:val="%7."/>
      <w:lvlJc w:val="left"/>
      <w:pPr>
        <w:ind w:left="6120" w:hanging="360"/>
      </w:pPr>
    </w:lvl>
    <w:lvl w:ilvl="7" w:tplc="3984D3B8" w:tentative="1">
      <w:start w:val="1"/>
      <w:numFmt w:val="lowerLetter"/>
      <w:lvlText w:val="%8."/>
      <w:lvlJc w:val="left"/>
      <w:pPr>
        <w:ind w:left="6840" w:hanging="360"/>
      </w:pPr>
    </w:lvl>
    <w:lvl w:ilvl="8" w:tplc="B928E2CC" w:tentative="1">
      <w:start w:val="1"/>
      <w:numFmt w:val="lowerRoman"/>
      <w:lvlText w:val="%9."/>
      <w:lvlJc w:val="right"/>
      <w:pPr>
        <w:ind w:left="7560" w:hanging="180"/>
      </w:pPr>
    </w:lvl>
  </w:abstractNum>
  <w:abstractNum w:abstractNumId="29">
    <w:nsid w:val="48A471C1"/>
    <w:multiLevelType w:val="hybridMultilevel"/>
    <w:tmpl w:val="5C72F14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0">
    <w:nsid w:val="48DD09B0"/>
    <w:multiLevelType w:val="hybridMultilevel"/>
    <w:tmpl w:val="F112E0CA"/>
    <w:lvl w:ilvl="0" w:tplc="6332CE46">
      <w:start w:val="1"/>
      <w:numFmt w:val="decimal"/>
      <w:lvlText w:val="%1)"/>
      <w:lvlJc w:val="left"/>
      <w:pPr>
        <w:ind w:left="500" w:hanging="360"/>
      </w:pPr>
      <w:rPr>
        <w:rFonts w:hint="default"/>
      </w:rPr>
    </w:lvl>
    <w:lvl w:ilvl="1" w:tplc="048E3786" w:tentative="1">
      <w:start w:val="1"/>
      <w:numFmt w:val="lowerLetter"/>
      <w:lvlText w:val="%2."/>
      <w:lvlJc w:val="left"/>
      <w:pPr>
        <w:ind w:left="1220" w:hanging="360"/>
      </w:pPr>
    </w:lvl>
    <w:lvl w:ilvl="2" w:tplc="79121A02" w:tentative="1">
      <w:start w:val="1"/>
      <w:numFmt w:val="lowerRoman"/>
      <w:lvlText w:val="%3."/>
      <w:lvlJc w:val="right"/>
      <w:pPr>
        <w:ind w:left="1940" w:hanging="180"/>
      </w:pPr>
    </w:lvl>
    <w:lvl w:ilvl="3" w:tplc="3300FC44" w:tentative="1">
      <w:start w:val="1"/>
      <w:numFmt w:val="decimal"/>
      <w:lvlText w:val="%4."/>
      <w:lvlJc w:val="left"/>
      <w:pPr>
        <w:ind w:left="2660" w:hanging="360"/>
      </w:pPr>
    </w:lvl>
    <w:lvl w:ilvl="4" w:tplc="507C24AA" w:tentative="1">
      <w:start w:val="1"/>
      <w:numFmt w:val="lowerLetter"/>
      <w:lvlText w:val="%5."/>
      <w:lvlJc w:val="left"/>
      <w:pPr>
        <w:ind w:left="3380" w:hanging="360"/>
      </w:pPr>
    </w:lvl>
    <w:lvl w:ilvl="5" w:tplc="01322D6E" w:tentative="1">
      <w:start w:val="1"/>
      <w:numFmt w:val="lowerRoman"/>
      <w:lvlText w:val="%6."/>
      <w:lvlJc w:val="right"/>
      <w:pPr>
        <w:ind w:left="4100" w:hanging="180"/>
      </w:pPr>
    </w:lvl>
    <w:lvl w:ilvl="6" w:tplc="3668B0D0" w:tentative="1">
      <w:start w:val="1"/>
      <w:numFmt w:val="decimal"/>
      <w:lvlText w:val="%7."/>
      <w:lvlJc w:val="left"/>
      <w:pPr>
        <w:ind w:left="4820" w:hanging="360"/>
      </w:pPr>
    </w:lvl>
    <w:lvl w:ilvl="7" w:tplc="BA62EB64" w:tentative="1">
      <w:start w:val="1"/>
      <w:numFmt w:val="lowerLetter"/>
      <w:lvlText w:val="%8."/>
      <w:lvlJc w:val="left"/>
      <w:pPr>
        <w:ind w:left="5540" w:hanging="360"/>
      </w:pPr>
    </w:lvl>
    <w:lvl w:ilvl="8" w:tplc="145EAD4C" w:tentative="1">
      <w:start w:val="1"/>
      <w:numFmt w:val="lowerRoman"/>
      <w:lvlText w:val="%9."/>
      <w:lvlJc w:val="right"/>
      <w:pPr>
        <w:ind w:left="6260" w:hanging="180"/>
      </w:pPr>
    </w:lvl>
  </w:abstractNum>
  <w:abstractNum w:abstractNumId="31">
    <w:nsid w:val="48E0785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BAD75AD"/>
    <w:multiLevelType w:val="hybridMultilevel"/>
    <w:tmpl w:val="F7F07766"/>
    <w:lvl w:ilvl="0" w:tplc="1B26E4FA">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nsid w:val="51DB7C69"/>
    <w:multiLevelType w:val="hybridMultilevel"/>
    <w:tmpl w:val="229AAF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553D5AFF"/>
    <w:multiLevelType w:val="hybridMultilevel"/>
    <w:tmpl w:val="BBA67C58"/>
    <w:lvl w:ilvl="0" w:tplc="ACDE34B0">
      <w:start w:val="1"/>
      <w:numFmt w:val="decimal"/>
      <w:lvlText w:val="%1."/>
      <w:lvlJc w:val="left"/>
      <w:pPr>
        <w:ind w:left="720" w:hanging="360"/>
      </w:pPr>
    </w:lvl>
    <w:lvl w:ilvl="1" w:tplc="A0DCB1A6">
      <w:start w:val="1"/>
      <w:numFmt w:val="decimal"/>
      <w:lvlText w:val="%2."/>
      <w:lvlJc w:val="left"/>
      <w:pPr>
        <w:ind w:left="1440" w:hanging="360"/>
      </w:pPr>
      <w:rPr>
        <w:b/>
      </w:rPr>
    </w:lvl>
    <w:lvl w:ilvl="2" w:tplc="9EEEB08A" w:tentative="1">
      <w:start w:val="1"/>
      <w:numFmt w:val="lowerRoman"/>
      <w:lvlText w:val="%3."/>
      <w:lvlJc w:val="right"/>
      <w:pPr>
        <w:ind w:left="2160" w:hanging="180"/>
      </w:pPr>
    </w:lvl>
    <w:lvl w:ilvl="3" w:tplc="46F6B3C0" w:tentative="1">
      <w:start w:val="1"/>
      <w:numFmt w:val="decimal"/>
      <w:lvlText w:val="%4."/>
      <w:lvlJc w:val="left"/>
      <w:pPr>
        <w:ind w:left="2880" w:hanging="360"/>
      </w:pPr>
    </w:lvl>
    <w:lvl w:ilvl="4" w:tplc="7EC83398" w:tentative="1">
      <w:start w:val="1"/>
      <w:numFmt w:val="lowerLetter"/>
      <w:lvlText w:val="%5."/>
      <w:lvlJc w:val="left"/>
      <w:pPr>
        <w:ind w:left="3600" w:hanging="360"/>
      </w:pPr>
    </w:lvl>
    <w:lvl w:ilvl="5" w:tplc="C6566334" w:tentative="1">
      <w:start w:val="1"/>
      <w:numFmt w:val="lowerRoman"/>
      <w:lvlText w:val="%6."/>
      <w:lvlJc w:val="right"/>
      <w:pPr>
        <w:ind w:left="4320" w:hanging="180"/>
      </w:pPr>
    </w:lvl>
    <w:lvl w:ilvl="6" w:tplc="325EC68C" w:tentative="1">
      <w:start w:val="1"/>
      <w:numFmt w:val="decimal"/>
      <w:lvlText w:val="%7."/>
      <w:lvlJc w:val="left"/>
      <w:pPr>
        <w:ind w:left="5040" w:hanging="360"/>
      </w:pPr>
    </w:lvl>
    <w:lvl w:ilvl="7" w:tplc="5BE8665C" w:tentative="1">
      <w:start w:val="1"/>
      <w:numFmt w:val="lowerLetter"/>
      <w:lvlText w:val="%8."/>
      <w:lvlJc w:val="left"/>
      <w:pPr>
        <w:ind w:left="5760" w:hanging="360"/>
      </w:pPr>
    </w:lvl>
    <w:lvl w:ilvl="8" w:tplc="2CBC7884" w:tentative="1">
      <w:start w:val="1"/>
      <w:numFmt w:val="lowerRoman"/>
      <w:lvlText w:val="%9."/>
      <w:lvlJc w:val="right"/>
      <w:pPr>
        <w:ind w:left="6480" w:hanging="180"/>
      </w:pPr>
    </w:lvl>
  </w:abstractNum>
  <w:abstractNum w:abstractNumId="35">
    <w:nsid w:val="55FF6EE1"/>
    <w:multiLevelType w:val="hybridMultilevel"/>
    <w:tmpl w:val="F9CEFB84"/>
    <w:lvl w:ilvl="0" w:tplc="925C36F0">
      <w:start w:val="1"/>
      <w:numFmt w:val="decimal"/>
      <w:lvlText w:val="7.4.%1."/>
      <w:lvlJc w:val="left"/>
      <w:pPr>
        <w:ind w:left="1671" w:hanging="360"/>
      </w:pPr>
      <w:rPr>
        <w:rFonts w:cs="Times New Roman"/>
      </w:rPr>
    </w:lvl>
    <w:lvl w:ilvl="1" w:tplc="04260019">
      <w:start w:val="1"/>
      <w:numFmt w:val="decimal"/>
      <w:lvlText w:val="%2."/>
      <w:lvlJc w:val="left"/>
      <w:pPr>
        <w:tabs>
          <w:tab w:val="num" w:pos="1440"/>
        </w:tabs>
        <w:ind w:left="1440" w:hanging="360"/>
      </w:pPr>
      <w:rPr>
        <w:rFonts w:cs="Times New Roman"/>
      </w:rPr>
    </w:lvl>
    <w:lvl w:ilvl="2" w:tplc="0426001B">
      <w:start w:val="1"/>
      <w:numFmt w:val="decimal"/>
      <w:lvlText w:val="%3."/>
      <w:lvlJc w:val="left"/>
      <w:pPr>
        <w:tabs>
          <w:tab w:val="num" w:pos="2160"/>
        </w:tabs>
        <w:ind w:left="2160" w:hanging="36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decimal"/>
      <w:lvlText w:val="%5."/>
      <w:lvlJc w:val="left"/>
      <w:pPr>
        <w:tabs>
          <w:tab w:val="num" w:pos="3600"/>
        </w:tabs>
        <w:ind w:left="3600" w:hanging="360"/>
      </w:pPr>
      <w:rPr>
        <w:rFonts w:cs="Times New Roman"/>
      </w:rPr>
    </w:lvl>
    <w:lvl w:ilvl="5" w:tplc="0426001B">
      <w:start w:val="1"/>
      <w:numFmt w:val="decimal"/>
      <w:lvlText w:val="%6."/>
      <w:lvlJc w:val="left"/>
      <w:pPr>
        <w:tabs>
          <w:tab w:val="num" w:pos="4320"/>
        </w:tabs>
        <w:ind w:left="4320" w:hanging="36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decimal"/>
      <w:lvlText w:val="%8."/>
      <w:lvlJc w:val="left"/>
      <w:pPr>
        <w:tabs>
          <w:tab w:val="num" w:pos="5760"/>
        </w:tabs>
        <w:ind w:left="5760" w:hanging="360"/>
      </w:pPr>
      <w:rPr>
        <w:rFonts w:cs="Times New Roman"/>
      </w:rPr>
    </w:lvl>
    <w:lvl w:ilvl="8" w:tplc="0426001B">
      <w:start w:val="1"/>
      <w:numFmt w:val="decimal"/>
      <w:lvlText w:val="%9."/>
      <w:lvlJc w:val="left"/>
      <w:pPr>
        <w:tabs>
          <w:tab w:val="num" w:pos="6480"/>
        </w:tabs>
        <w:ind w:left="6480" w:hanging="360"/>
      </w:pPr>
      <w:rPr>
        <w:rFonts w:cs="Times New Roman"/>
      </w:rPr>
    </w:lvl>
  </w:abstractNum>
  <w:abstractNum w:abstractNumId="36">
    <w:nsid w:val="568B64A8"/>
    <w:multiLevelType w:val="hybridMultilevel"/>
    <w:tmpl w:val="0960060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nsid w:val="58FF712B"/>
    <w:multiLevelType w:val="multilevel"/>
    <w:tmpl w:val="78C82E70"/>
    <w:lvl w:ilvl="0">
      <w:start w:val="6"/>
      <w:numFmt w:val="decimal"/>
      <w:lvlText w:val="%1."/>
      <w:lvlJc w:val="left"/>
      <w:pPr>
        <w:ind w:left="540" w:hanging="540"/>
      </w:pPr>
      <w:rPr>
        <w:rFonts w:cs="Times New Roman"/>
      </w:rPr>
    </w:lvl>
    <w:lvl w:ilvl="1">
      <w:start w:val="3"/>
      <w:numFmt w:val="decimal"/>
      <w:lvlText w:val="%1.%2."/>
      <w:lvlJc w:val="left"/>
      <w:pPr>
        <w:ind w:left="540" w:hanging="540"/>
      </w:pPr>
      <w:rPr>
        <w:rFonts w:cs="Times New Roman"/>
      </w:rPr>
    </w:lvl>
    <w:lvl w:ilvl="2">
      <w:start w:val="1"/>
      <w:numFmt w:val="decimal"/>
      <w:lvlText w:val="%1.%2.%3."/>
      <w:lvlJc w:val="left"/>
      <w:pPr>
        <w:ind w:left="1803"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8">
    <w:nsid w:val="5A413819"/>
    <w:multiLevelType w:val="hybridMultilevel"/>
    <w:tmpl w:val="88ACC184"/>
    <w:lvl w:ilvl="0" w:tplc="538210D4">
      <w:start w:val="1"/>
      <w:numFmt w:val="bullet"/>
      <w:lvlText w:val=""/>
      <w:lvlJc w:val="left"/>
      <w:pPr>
        <w:tabs>
          <w:tab w:val="num" w:pos="718"/>
        </w:tabs>
        <w:ind w:left="74" w:firstLine="284"/>
      </w:pPr>
      <w:rPr>
        <w:rFonts w:ascii="Wingdings" w:hAnsi="Wingdings" w:hint="default"/>
      </w:rPr>
    </w:lvl>
    <w:lvl w:ilvl="1" w:tplc="F5E87834">
      <w:start w:val="1"/>
      <w:numFmt w:val="bullet"/>
      <w:pStyle w:val="ListBullet1"/>
      <w:lvlText w:val=""/>
      <w:lvlJc w:val="left"/>
      <w:pPr>
        <w:tabs>
          <w:tab w:val="num" w:pos="1514"/>
        </w:tabs>
        <w:ind w:left="1437" w:hanging="283"/>
      </w:pPr>
      <w:rPr>
        <w:rFonts w:ascii="Symbol" w:hAnsi="Symbol" w:hint="default"/>
        <w:color w:val="auto"/>
      </w:rPr>
    </w:lvl>
    <w:lvl w:ilvl="2" w:tplc="E7E4D120">
      <w:start w:val="1"/>
      <w:numFmt w:val="bullet"/>
      <w:lvlText w:val=""/>
      <w:lvlJc w:val="left"/>
      <w:pPr>
        <w:tabs>
          <w:tab w:val="num" w:pos="2234"/>
        </w:tabs>
        <w:ind w:left="2234" w:hanging="360"/>
      </w:pPr>
      <w:rPr>
        <w:rFonts w:ascii="Wingdings" w:hAnsi="Wingdings" w:hint="default"/>
      </w:rPr>
    </w:lvl>
    <w:lvl w:ilvl="3" w:tplc="7808334C" w:tentative="1">
      <w:start w:val="1"/>
      <w:numFmt w:val="bullet"/>
      <w:lvlText w:val=""/>
      <w:lvlJc w:val="left"/>
      <w:pPr>
        <w:tabs>
          <w:tab w:val="num" w:pos="2954"/>
        </w:tabs>
        <w:ind w:left="2954" w:hanging="360"/>
      </w:pPr>
      <w:rPr>
        <w:rFonts w:ascii="Symbol" w:hAnsi="Symbol" w:hint="default"/>
      </w:rPr>
    </w:lvl>
    <w:lvl w:ilvl="4" w:tplc="4FCEEA30" w:tentative="1">
      <w:start w:val="1"/>
      <w:numFmt w:val="bullet"/>
      <w:lvlText w:val="o"/>
      <w:lvlJc w:val="left"/>
      <w:pPr>
        <w:tabs>
          <w:tab w:val="num" w:pos="3674"/>
        </w:tabs>
        <w:ind w:left="3674" w:hanging="360"/>
      </w:pPr>
      <w:rPr>
        <w:rFonts w:ascii="Courier New" w:hAnsi="Courier New" w:hint="default"/>
      </w:rPr>
    </w:lvl>
    <w:lvl w:ilvl="5" w:tplc="F30CC694" w:tentative="1">
      <w:start w:val="1"/>
      <w:numFmt w:val="bullet"/>
      <w:lvlText w:val=""/>
      <w:lvlJc w:val="left"/>
      <w:pPr>
        <w:tabs>
          <w:tab w:val="num" w:pos="4394"/>
        </w:tabs>
        <w:ind w:left="4394" w:hanging="360"/>
      </w:pPr>
      <w:rPr>
        <w:rFonts w:ascii="Wingdings" w:hAnsi="Wingdings" w:hint="default"/>
      </w:rPr>
    </w:lvl>
    <w:lvl w:ilvl="6" w:tplc="C92668C8" w:tentative="1">
      <w:start w:val="1"/>
      <w:numFmt w:val="bullet"/>
      <w:lvlText w:val=""/>
      <w:lvlJc w:val="left"/>
      <w:pPr>
        <w:tabs>
          <w:tab w:val="num" w:pos="5114"/>
        </w:tabs>
        <w:ind w:left="5114" w:hanging="360"/>
      </w:pPr>
      <w:rPr>
        <w:rFonts w:ascii="Symbol" w:hAnsi="Symbol" w:hint="default"/>
      </w:rPr>
    </w:lvl>
    <w:lvl w:ilvl="7" w:tplc="5CC42C5E" w:tentative="1">
      <w:start w:val="1"/>
      <w:numFmt w:val="bullet"/>
      <w:lvlText w:val="o"/>
      <w:lvlJc w:val="left"/>
      <w:pPr>
        <w:tabs>
          <w:tab w:val="num" w:pos="5834"/>
        </w:tabs>
        <w:ind w:left="5834" w:hanging="360"/>
      </w:pPr>
      <w:rPr>
        <w:rFonts w:ascii="Courier New" w:hAnsi="Courier New" w:hint="default"/>
      </w:rPr>
    </w:lvl>
    <w:lvl w:ilvl="8" w:tplc="9A94C512" w:tentative="1">
      <w:start w:val="1"/>
      <w:numFmt w:val="bullet"/>
      <w:lvlText w:val=""/>
      <w:lvlJc w:val="left"/>
      <w:pPr>
        <w:tabs>
          <w:tab w:val="num" w:pos="6554"/>
        </w:tabs>
        <w:ind w:left="6554" w:hanging="360"/>
      </w:pPr>
      <w:rPr>
        <w:rFonts w:ascii="Wingdings" w:hAnsi="Wingdings" w:hint="default"/>
      </w:rPr>
    </w:lvl>
  </w:abstractNum>
  <w:abstractNum w:abstractNumId="39">
    <w:nsid w:val="63E0627D"/>
    <w:multiLevelType w:val="hybridMultilevel"/>
    <w:tmpl w:val="ECA40814"/>
    <w:lvl w:ilvl="0" w:tplc="24D2175C">
      <w:start w:val="1"/>
      <w:numFmt w:val="decimal"/>
      <w:lvlText w:val="%1)"/>
      <w:lvlJc w:val="left"/>
      <w:pPr>
        <w:ind w:left="720" w:hanging="360"/>
      </w:pPr>
      <w:rPr>
        <w:rFonts w:ascii="Times New Roman" w:eastAsia="MS Mincho" w:hAnsi="Times New Roman" w:cs="Times New Roman"/>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0">
    <w:nsid w:val="64530127"/>
    <w:multiLevelType w:val="multilevel"/>
    <w:tmpl w:val="3C38AC86"/>
    <w:lvl w:ilvl="0">
      <w:start w:val="1"/>
      <w:numFmt w:val="decimal"/>
      <w:lvlText w:val="%1."/>
      <w:lvlJc w:val="left"/>
      <w:pPr>
        <w:ind w:left="1080" w:hanging="360"/>
      </w:pPr>
      <w:rPr>
        <w:rFonts w:cs="Times New Roman" w:hint="default"/>
      </w:rPr>
    </w:lvl>
    <w:lvl w:ilvl="1">
      <w:start w:val="7"/>
      <w:numFmt w:val="decimal"/>
      <w:isLgl/>
      <w:lvlText w:val="%1.%2."/>
      <w:lvlJc w:val="left"/>
      <w:pPr>
        <w:ind w:left="1260" w:hanging="540"/>
      </w:pPr>
      <w:rPr>
        <w:rFonts w:hint="default"/>
        <w:sz w:val="22"/>
      </w:rPr>
    </w:lvl>
    <w:lvl w:ilvl="2">
      <w:start w:val="1"/>
      <w:numFmt w:val="decimal"/>
      <w:isLgl/>
      <w:lvlText w:val="%1.%2.%3."/>
      <w:lvlJc w:val="left"/>
      <w:pPr>
        <w:ind w:left="1440" w:hanging="720"/>
      </w:pPr>
      <w:rPr>
        <w:rFonts w:hint="default"/>
        <w:sz w:val="22"/>
      </w:rPr>
    </w:lvl>
    <w:lvl w:ilvl="3">
      <w:start w:val="1"/>
      <w:numFmt w:val="decimal"/>
      <w:isLgl/>
      <w:lvlText w:val="%1.%2.%3.%4."/>
      <w:lvlJc w:val="left"/>
      <w:pPr>
        <w:ind w:left="1440" w:hanging="720"/>
      </w:pPr>
      <w:rPr>
        <w:rFonts w:hint="default"/>
        <w:sz w:val="22"/>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41">
    <w:nsid w:val="695958C0"/>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2">
    <w:nsid w:val="6A1D36AB"/>
    <w:multiLevelType w:val="multilevel"/>
    <w:tmpl w:val="EC286A5C"/>
    <w:name w:val="WW8Num3"/>
    <w:lvl w:ilvl="0">
      <w:start w:val="2"/>
      <w:numFmt w:val="decimal"/>
      <w:lvlText w:val="%1."/>
      <w:lvlJc w:val="left"/>
      <w:pPr>
        <w:ind w:left="540" w:hanging="540"/>
      </w:pPr>
      <w:rPr>
        <w:rFonts w:hint="default"/>
      </w:rPr>
    </w:lvl>
    <w:lvl w:ilvl="1">
      <w:start w:val="1"/>
      <w:numFmt w:val="decimal"/>
      <w:lvlText w:val="%1.%2."/>
      <w:lvlJc w:val="left"/>
      <w:pPr>
        <w:ind w:left="610" w:hanging="540"/>
      </w:pPr>
      <w:rPr>
        <w:rFonts w:hint="default"/>
      </w:rPr>
    </w:lvl>
    <w:lvl w:ilvl="2">
      <w:start w:val="1"/>
      <w:numFmt w:val="decimal"/>
      <w:lvlText w:val="%1.%2.%3."/>
      <w:lvlJc w:val="left"/>
      <w:pPr>
        <w:ind w:left="860" w:hanging="720"/>
      </w:pPr>
      <w:rPr>
        <w:rFonts w:hint="default"/>
        <w:b w:val="0"/>
        <w:sz w:val="22"/>
        <w:szCs w:val="22"/>
      </w:rPr>
    </w:lvl>
    <w:lvl w:ilvl="3">
      <w:start w:val="1"/>
      <w:numFmt w:val="decimal"/>
      <w:lvlText w:val="%1.%2.%3.%4."/>
      <w:lvlJc w:val="left"/>
      <w:pPr>
        <w:ind w:left="930" w:hanging="72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430" w:hanging="108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1930" w:hanging="1440"/>
      </w:pPr>
      <w:rPr>
        <w:rFonts w:hint="default"/>
      </w:rPr>
    </w:lvl>
    <w:lvl w:ilvl="8">
      <w:start w:val="1"/>
      <w:numFmt w:val="decimal"/>
      <w:lvlText w:val="%1.%2.%3.%4.%5.%6.%7.%8.%9."/>
      <w:lvlJc w:val="left"/>
      <w:pPr>
        <w:ind w:left="2360" w:hanging="1800"/>
      </w:pPr>
      <w:rPr>
        <w:rFonts w:hint="default"/>
      </w:rPr>
    </w:lvl>
  </w:abstractNum>
  <w:abstractNum w:abstractNumId="43">
    <w:nsid w:val="7094312B"/>
    <w:multiLevelType w:val="hybridMultilevel"/>
    <w:tmpl w:val="D632B462"/>
    <w:lvl w:ilvl="0" w:tplc="2918033E">
      <w:numFmt w:val="bullet"/>
      <w:lvlText w:val="-"/>
      <w:lvlJc w:val="left"/>
      <w:pPr>
        <w:ind w:left="720" w:hanging="360"/>
      </w:pPr>
      <w:rPr>
        <w:rFonts w:ascii="Times New Roman" w:eastAsia="MS Mincho"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nsid w:val="77844D81"/>
    <w:multiLevelType w:val="hybridMultilevel"/>
    <w:tmpl w:val="4984C0CC"/>
    <w:lvl w:ilvl="0" w:tplc="FFFFFFFF">
      <w:start w:val="1"/>
      <w:numFmt w:val="decimal"/>
      <w:lvlText w:val="%1."/>
      <w:lvlJc w:val="left"/>
      <w:pPr>
        <w:tabs>
          <w:tab w:val="num" w:pos="1080"/>
        </w:tabs>
        <w:ind w:left="1080" w:hanging="72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nsid w:val="7D464C72"/>
    <w:multiLevelType w:val="hybridMultilevel"/>
    <w:tmpl w:val="E7E28FE6"/>
    <w:lvl w:ilvl="0" w:tplc="BF7EC7DC">
      <w:start w:val="1"/>
      <w:numFmt w:val="bullet"/>
      <w:lvlText w:val=""/>
      <w:lvlJc w:val="left"/>
      <w:pPr>
        <w:tabs>
          <w:tab w:val="num" w:pos="1620"/>
        </w:tabs>
        <w:ind w:left="1620" w:hanging="360"/>
      </w:pPr>
      <w:rPr>
        <w:rFonts w:ascii="Wingdings" w:hAnsi="Wingdings" w:hint="default"/>
        <w:color w:val="auto"/>
      </w:rPr>
    </w:lvl>
    <w:lvl w:ilvl="1" w:tplc="D5CEBE42" w:tentative="1">
      <w:start w:val="1"/>
      <w:numFmt w:val="lowerLetter"/>
      <w:lvlText w:val="%2."/>
      <w:lvlJc w:val="left"/>
      <w:pPr>
        <w:tabs>
          <w:tab w:val="num" w:pos="2340"/>
        </w:tabs>
        <w:ind w:left="2340" w:hanging="360"/>
      </w:pPr>
    </w:lvl>
    <w:lvl w:ilvl="2" w:tplc="982C78F8" w:tentative="1">
      <w:start w:val="1"/>
      <w:numFmt w:val="lowerRoman"/>
      <w:lvlText w:val="%3."/>
      <w:lvlJc w:val="right"/>
      <w:pPr>
        <w:tabs>
          <w:tab w:val="num" w:pos="3060"/>
        </w:tabs>
        <w:ind w:left="3060" w:hanging="180"/>
      </w:pPr>
    </w:lvl>
    <w:lvl w:ilvl="3" w:tplc="5A468D74" w:tentative="1">
      <w:start w:val="1"/>
      <w:numFmt w:val="decimal"/>
      <w:lvlText w:val="%4."/>
      <w:lvlJc w:val="left"/>
      <w:pPr>
        <w:tabs>
          <w:tab w:val="num" w:pos="3780"/>
        </w:tabs>
        <w:ind w:left="3780" w:hanging="360"/>
      </w:pPr>
    </w:lvl>
    <w:lvl w:ilvl="4" w:tplc="FCEED96A" w:tentative="1">
      <w:start w:val="1"/>
      <w:numFmt w:val="lowerLetter"/>
      <w:lvlText w:val="%5."/>
      <w:lvlJc w:val="left"/>
      <w:pPr>
        <w:tabs>
          <w:tab w:val="num" w:pos="4500"/>
        </w:tabs>
        <w:ind w:left="4500" w:hanging="360"/>
      </w:pPr>
    </w:lvl>
    <w:lvl w:ilvl="5" w:tplc="45B47738" w:tentative="1">
      <w:start w:val="1"/>
      <w:numFmt w:val="lowerRoman"/>
      <w:lvlText w:val="%6."/>
      <w:lvlJc w:val="right"/>
      <w:pPr>
        <w:tabs>
          <w:tab w:val="num" w:pos="5220"/>
        </w:tabs>
        <w:ind w:left="5220" w:hanging="180"/>
      </w:pPr>
    </w:lvl>
    <w:lvl w:ilvl="6" w:tplc="005283D0" w:tentative="1">
      <w:start w:val="1"/>
      <w:numFmt w:val="decimal"/>
      <w:lvlText w:val="%7."/>
      <w:lvlJc w:val="left"/>
      <w:pPr>
        <w:tabs>
          <w:tab w:val="num" w:pos="5940"/>
        </w:tabs>
        <w:ind w:left="5940" w:hanging="360"/>
      </w:pPr>
    </w:lvl>
    <w:lvl w:ilvl="7" w:tplc="3CBC4BB2" w:tentative="1">
      <w:start w:val="1"/>
      <w:numFmt w:val="lowerLetter"/>
      <w:lvlText w:val="%8."/>
      <w:lvlJc w:val="left"/>
      <w:pPr>
        <w:tabs>
          <w:tab w:val="num" w:pos="6660"/>
        </w:tabs>
        <w:ind w:left="6660" w:hanging="360"/>
      </w:pPr>
    </w:lvl>
    <w:lvl w:ilvl="8" w:tplc="5E323BC4" w:tentative="1">
      <w:start w:val="1"/>
      <w:numFmt w:val="lowerRoman"/>
      <w:lvlText w:val="%9."/>
      <w:lvlJc w:val="right"/>
      <w:pPr>
        <w:tabs>
          <w:tab w:val="num" w:pos="7380"/>
        </w:tabs>
        <w:ind w:left="7380" w:hanging="180"/>
      </w:pPr>
    </w:lvl>
  </w:abstractNum>
  <w:abstractNum w:abstractNumId="46">
    <w:nsid w:val="7DBF6F53"/>
    <w:multiLevelType w:val="multilevel"/>
    <w:tmpl w:val="324CDABA"/>
    <w:lvl w:ilvl="0">
      <w:start w:val="2"/>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7">
    <w:nsid w:val="7F4D0E3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8"/>
  </w:num>
  <w:num w:numId="2">
    <w:abstractNumId w:val="21"/>
  </w:num>
  <w:num w:numId="3">
    <w:abstractNumId w:val="24"/>
  </w:num>
  <w:num w:numId="4">
    <w:abstractNumId w:val="40"/>
  </w:num>
  <w:num w:numId="5">
    <w:abstractNumId w:val="15"/>
  </w:num>
  <w:num w:numId="6">
    <w:abstractNumId w:val="19"/>
  </w:num>
  <w:num w:numId="7">
    <w:abstractNumId w:val="5"/>
  </w:num>
  <w:num w:numId="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6"/>
  </w:num>
  <w:num w:numId="11">
    <w:abstractNumId w:val="28"/>
  </w:num>
  <w:num w:numId="12">
    <w:abstractNumId w:val="22"/>
  </w:num>
  <w:num w:numId="13">
    <w:abstractNumId w:val="17"/>
  </w:num>
  <w:num w:numId="14">
    <w:abstractNumId w:val="16"/>
  </w:num>
  <w:num w:numId="15">
    <w:abstractNumId w:val="23"/>
  </w:num>
  <w:num w:numId="16">
    <w:abstractNumId w:val="12"/>
  </w:num>
  <w:num w:numId="17">
    <w:abstractNumId w:val="11"/>
  </w:num>
  <w:num w:numId="18">
    <w:abstractNumId w:val="34"/>
  </w:num>
  <w:num w:numId="19">
    <w:abstractNumId w:val="30"/>
  </w:num>
  <w:num w:numId="20">
    <w:abstractNumId w:val="42"/>
  </w:num>
  <w:num w:numId="21">
    <w:abstractNumId w:val="1"/>
  </w:num>
  <w:num w:numId="22">
    <w:abstractNumId w:val="0"/>
  </w:num>
  <w:num w:numId="23">
    <w:abstractNumId w:val="33"/>
  </w:num>
  <w:num w:numId="24">
    <w:abstractNumId w:val="18"/>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35"/>
  </w:num>
  <w:num w:numId="31">
    <w:abstractNumId w:val="20"/>
  </w:num>
  <w:num w:numId="32">
    <w:abstractNumId w:val="13"/>
  </w:num>
  <w:num w:numId="33">
    <w:abstractNumId w:val="29"/>
  </w:num>
  <w:num w:numId="34">
    <w:abstractNumId w:val="7"/>
  </w:num>
  <w:num w:numId="35">
    <w:abstractNumId w:val="47"/>
  </w:num>
  <w:num w:numId="36">
    <w:abstractNumId w:val="6"/>
  </w:num>
  <w:num w:numId="37">
    <w:abstractNumId w:val="14"/>
  </w:num>
  <w:num w:numId="38">
    <w:abstractNumId w:val="41"/>
  </w:num>
  <w:num w:numId="39">
    <w:abstractNumId w:val="31"/>
  </w:num>
  <w:num w:numId="40">
    <w:abstractNumId w:val="4"/>
  </w:num>
  <w:num w:numId="41">
    <w:abstractNumId w:val="27"/>
  </w:num>
  <w:num w:numId="42">
    <w:abstractNumId w:val="9"/>
  </w:num>
  <w:num w:numId="43">
    <w:abstractNumId w:val="43"/>
  </w:num>
  <w:num w:numId="44">
    <w:abstractNumId w:val="8"/>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32"/>
  </w:num>
  <w:num w:numId="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28"/>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2"/>
  </w:compat>
  <w:rsids>
    <w:rsidRoot w:val="00DE5D7E"/>
    <w:rsid w:val="00000A75"/>
    <w:rsid w:val="00001949"/>
    <w:rsid w:val="00004F1C"/>
    <w:rsid w:val="0000632F"/>
    <w:rsid w:val="00006958"/>
    <w:rsid w:val="00006D8F"/>
    <w:rsid w:val="0001086F"/>
    <w:rsid w:val="00014024"/>
    <w:rsid w:val="000145B3"/>
    <w:rsid w:val="000157B9"/>
    <w:rsid w:val="0002104D"/>
    <w:rsid w:val="000219DF"/>
    <w:rsid w:val="00021AE5"/>
    <w:rsid w:val="00022572"/>
    <w:rsid w:val="000230A9"/>
    <w:rsid w:val="000235FB"/>
    <w:rsid w:val="00023641"/>
    <w:rsid w:val="00023AA4"/>
    <w:rsid w:val="00024393"/>
    <w:rsid w:val="00025E72"/>
    <w:rsid w:val="000265C7"/>
    <w:rsid w:val="000266BF"/>
    <w:rsid w:val="00026F35"/>
    <w:rsid w:val="000306DD"/>
    <w:rsid w:val="00030758"/>
    <w:rsid w:val="00030ED6"/>
    <w:rsid w:val="000335B7"/>
    <w:rsid w:val="00033FDB"/>
    <w:rsid w:val="00034BEA"/>
    <w:rsid w:val="00037D6D"/>
    <w:rsid w:val="0004011B"/>
    <w:rsid w:val="00040FDB"/>
    <w:rsid w:val="00041988"/>
    <w:rsid w:val="00045B8D"/>
    <w:rsid w:val="000469A5"/>
    <w:rsid w:val="000473C2"/>
    <w:rsid w:val="00051457"/>
    <w:rsid w:val="000527F3"/>
    <w:rsid w:val="000537F1"/>
    <w:rsid w:val="00056A79"/>
    <w:rsid w:val="00056CF3"/>
    <w:rsid w:val="000603AF"/>
    <w:rsid w:val="00060828"/>
    <w:rsid w:val="00060A1C"/>
    <w:rsid w:val="00060AB6"/>
    <w:rsid w:val="00060D7C"/>
    <w:rsid w:val="00061B85"/>
    <w:rsid w:val="000629F3"/>
    <w:rsid w:val="00065AA7"/>
    <w:rsid w:val="00072109"/>
    <w:rsid w:val="00072280"/>
    <w:rsid w:val="00073D8E"/>
    <w:rsid w:val="00074196"/>
    <w:rsid w:val="00075F32"/>
    <w:rsid w:val="00076A45"/>
    <w:rsid w:val="00076E0F"/>
    <w:rsid w:val="000774F5"/>
    <w:rsid w:val="00080663"/>
    <w:rsid w:val="00084EBE"/>
    <w:rsid w:val="00086DFD"/>
    <w:rsid w:val="00090AE6"/>
    <w:rsid w:val="000911DB"/>
    <w:rsid w:val="000950C2"/>
    <w:rsid w:val="000A013B"/>
    <w:rsid w:val="000A19E2"/>
    <w:rsid w:val="000A2B30"/>
    <w:rsid w:val="000A2EAB"/>
    <w:rsid w:val="000A34B6"/>
    <w:rsid w:val="000A3B14"/>
    <w:rsid w:val="000A414D"/>
    <w:rsid w:val="000A41AF"/>
    <w:rsid w:val="000A4C85"/>
    <w:rsid w:val="000A5052"/>
    <w:rsid w:val="000A714D"/>
    <w:rsid w:val="000A736C"/>
    <w:rsid w:val="000A7F8E"/>
    <w:rsid w:val="000B0855"/>
    <w:rsid w:val="000B5226"/>
    <w:rsid w:val="000B532A"/>
    <w:rsid w:val="000B64BD"/>
    <w:rsid w:val="000B6F60"/>
    <w:rsid w:val="000B7070"/>
    <w:rsid w:val="000B7D2F"/>
    <w:rsid w:val="000C0AD1"/>
    <w:rsid w:val="000C2F60"/>
    <w:rsid w:val="000C4CFA"/>
    <w:rsid w:val="000C74ED"/>
    <w:rsid w:val="000C7F6E"/>
    <w:rsid w:val="000D0C59"/>
    <w:rsid w:val="000D3839"/>
    <w:rsid w:val="000D3C2B"/>
    <w:rsid w:val="000D479C"/>
    <w:rsid w:val="000D5046"/>
    <w:rsid w:val="000D7205"/>
    <w:rsid w:val="000D76E9"/>
    <w:rsid w:val="000D7CA5"/>
    <w:rsid w:val="000E016D"/>
    <w:rsid w:val="000E0A36"/>
    <w:rsid w:val="000E0AD4"/>
    <w:rsid w:val="000E11A3"/>
    <w:rsid w:val="000E13D8"/>
    <w:rsid w:val="000E1EF2"/>
    <w:rsid w:val="000E3070"/>
    <w:rsid w:val="000E4725"/>
    <w:rsid w:val="000E4B05"/>
    <w:rsid w:val="000E51B1"/>
    <w:rsid w:val="000E5A28"/>
    <w:rsid w:val="000E6255"/>
    <w:rsid w:val="000E6303"/>
    <w:rsid w:val="000E75D2"/>
    <w:rsid w:val="000F0BAA"/>
    <w:rsid w:val="000F2ABA"/>
    <w:rsid w:val="000F41AE"/>
    <w:rsid w:val="000F44BF"/>
    <w:rsid w:val="000F52F4"/>
    <w:rsid w:val="000F55C7"/>
    <w:rsid w:val="000F7075"/>
    <w:rsid w:val="000F73E4"/>
    <w:rsid w:val="000F74FD"/>
    <w:rsid w:val="000F7F5A"/>
    <w:rsid w:val="00100857"/>
    <w:rsid w:val="0010298E"/>
    <w:rsid w:val="00104A47"/>
    <w:rsid w:val="00104FA6"/>
    <w:rsid w:val="00105F8E"/>
    <w:rsid w:val="001075A0"/>
    <w:rsid w:val="00107F82"/>
    <w:rsid w:val="00110007"/>
    <w:rsid w:val="00110ECD"/>
    <w:rsid w:val="00111A30"/>
    <w:rsid w:val="001124CC"/>
    <w:rsid w:val="0011384F"/>
    <w:rsid w:val="0011409C"/>
    <w:rsid w:val="00115BE4"/>
    <w:rsid w:val="00116BF9"/>
    <w:rsid w:val="00120E33"/>
    <w:rsid w:val="001233BB"/>
    <w:rsid w:val="0012476B"/>
    <w:rsid w:val="00124BFE"/>
    <w:rsid w:val="00126DAE"/>
    <w:rsid w:val="00133FDE"/>
    <w:rsid w:val="0013473F"/>
    <w:rsid w:val="0013585C"/>
    <w:rsid w:val="00136DA5"/>
    <w:rsid w:val="00136E92"/>
    <w:rsid w:val="00141BF3"/>
    <w:rsid w:val="00142236"/>
    <w:rsid w:val="00151A1E"/>
    <w:rsid w:val="00152123"/>
    <w:rsid w:val="00153A9D"/>
    <w:rsid w:val="00154104"/>
    <w:rsid w:val="00155B65"/>
    <w:rsid w:val="001570F3"/>
    <w:rsid w:val="001611B4"/>
    <w:rsid w:val="001614D7"/>
    <w:rsid w:val="0016295D"/>
    <w:rsid w:val="00163FC5"/>
    <w:rsid w:val="00164F5E"/>
    <w:rsid w:val="00166AB6"/>
    <w:rsid w:val="00166EED"/>
    <w:rsid w:val="00171014"/>
    <w:rsid w:val="00171134"/>
    <w:rsid w:val="00172F3D"/>
    <w:rsid w:val="0017511A"/>
    <w:rsid w:val="00180B00"/>
    <w:rsid w:val="00184318"/>
    <w:rsid w:val="00186891"/>
    <w:rsid w:val="00186F2D"/>
    <w:rsid w:val="001918F0"/>
    <w:rsid w:val="001921B5"/>
    <w:rsid w:val="00193BF3"/>
    <w:rsid w:val="00194224"/>
    <w:rsid w:val="00194A46"/>
    <w:rsid w:val="00194AFF"/>
    <w:rsid w:val="00196E5F"/>
    <w:rsid w:val="001972F9"/>
    <w:rsid w:val="00197E08"/>
    <w:rsid w:val="001A2710"/>
    <w:rsid w:val="001A286D"/>
    <w:rsid w:val="001A32E3"/>
    <w:rsid w:val="001A4A6B"/>
    <w:rsid w:val="001A6A2F"/>
    <w:rsid w:val="001A6A7B"/>
    <w:rsid w:val="001B023A"/>
    <w:rsid w:val="001B0335"/>
    <w:rsid w:val="001B0971"/>
    <w:rsid w:val="001B12E3"/>
    <w:rsid w:val="001B2B5B"/>
    <w:rsid w:val="001B32F7"/>
    <w:rsid w:val="001B3D01"/>
    <w:rsid w:val="001B5FE8"/>
    <w:rsid w:val="001C04D5"/>
    <w:rsid w:val="001C16F0"/>
    <w:rsid w:val="001C25CD"/>
    <w:rsid w:val="001C29D1"/>
    <w:rsid w:val="001C3EEE"/>
    <w:rsid w:val="001C55C7"/>
    <w:rsid w:val="001C6DC6"/>
    <w:rsid w:val="001C7847"/>
    <w:rsid w:val="001D0C62"/>
    <w:rsid w:val="001D5AAC"/>
    <w:rsid w:val="001D5DB5"/>
    <w:rsid w:val="001D7E00"/>
    <w:rsid w:val="001E13A6"/>
    <w:rsid w:val="001E2577"/>
    <w:rsid w:val="001E3011"/>
    <w:rsid w:val="001E565B"/>
    <w:rsid w:val="001E7107"/>
    <w:rsid w:val="001F0430"/>
    <w:rsid w:val="001F199F"/>
    <w:rsid w:val="001F2630"/>
    <w:rsid w:val="001F32CD"/>
    <w:rsid w:val="001F39A8"/>
    <w:rsid w:val="001F6A55"/>
    <w:rsid w:val="002009C2"/>
    <w:rsid w:val="0020100C"/>
    <w:rsid w:val="002026F6"/>
    <w:rsid w:val="00203C22"/>
    <w:rsid w:val="00203EBB"/>
    <w:rsid w:val="00205490"/>
    <w:rsid w:val="00205F9F"/>
    <w:rsid w:val="0020724B"/>
    <w:rsid w:val="00211942"/>
    <w:rsid w:val="002124E6"/>
    <w:rsid w:val="00213FC5"/>
    <w:rsid w:val="002172B1"/>
    <w:rsid w:val="002217B9"/>
    <w:rsid w:val="00222246"/>
    <w:rsid w:val="00223A2B"/>
    <w:rsid w:val="002244BE"/>
    <w:rsid w:val="00226196"/>
    <w:rsid w:val="00227490"/>
    <w:rsid w:val="00227B23"/>
    <w:rsid w:val="0023074F"/>
    <w:rsid w:val="0023131C"/>
    <w:rsid w:val="0023223E"/>
    <w:rsid w:val="00232FD7"/>
    <w:rsid w:val="0023768A"/>
    <w:rsid w:val="00240941"/>
    <w:rsid w:val="00240A98"/>
    <w:rsid w:val="0024176B"/>
    <w:rsid w:val="00241D25"/>
    <w:rsid w:val="00243523"/>
    <w:rsid w:val="002448CC"/>
    <w:rsid w:val="00244D45"/>
    <w:rsid w:val="00246EC6"/>
    <w:rsid w:val="00247070"/>
    <w:rsid w:val="00251B17"/>
    <w:rsid w:val="00251F35"/>
    <w:rsid w:val="002522A4"/>
    <w:rsid w:val="00252F71"/>
    <w:rsid w:val="002537A0"/>
    <w:rsid w:val="00253C5B"/>
    <w:rsid w:val="00255527"/>
    <w:rsid w:val="00255DCF"/>
    <w:rsid w:val="00255E30"/>
    <w:rsid w:val="0025621F"/>
    <w:rsid w:val="0025701C"/>
    <w:rsid w:val="00257BBE"/>
    <w:rsid w:val="00260400"/>
    <w:rsid w:val="00260B12"/>
    <w:rsid w:val="00260C02"/>
    <w:rsid w:val="0026103F"/>
    <w:rsid w:val="00262BE6"/>
    <w:rsid w:val="00263A6A"/>
    <w:rsid w:val="00264473"/>
    <w:rsid w:val="002674C4"/>
    <w:rsid w:val="00271D46"/>
    <w:rsid w:val="00272036"/>
    <w:rsid w:val="00273504"/>
    <w:rsid w:val="0027358D"/>
    <w:rsid w:val="00273946"/>
    <w:rsid w:val="00273F31"/>
    <w:rsid w:val="0027410B"/>
    <w:rsid w:val="002815CC"/>
    <w:rsid w:val="00281688"/>
    <w:rsid w:val="002819B5"/>
    <w:rsid w:val="00283D1B"/>
    <w:rsid w:val="00284778"/>
    <w:rsid w:val="00285149"/>
    <w:rsid w:val="0029004D"/>
    <w:rsid w:val="00291967"/>
    <w:rsid w:val="002923FF"/>
    <w:rsid w:val="002925C3"/>
    <w:rsid w:val="00292BA6"/>
    <w:rsid w:val="00294817"/>
    <w:rsid w:val="00297408"/>
    <w:rsid w:val="002A0751"/>
    <w:rsid w:val="002A2160"/>
    <w:rsid w:val="002A407F"/>
    <w:rsid w:val="002A47C2"/>
    <w:rsid w:val="002A4912"/>
    <w:rsid w:val="002B02E9"/>
    <w:rsid w:val="002B05EA"/>
    <w:rsid w:val="002B0656"/>
    <w:rsid w:val="002B0D2E"/>
    <w:rsid w:val="002B4679"/>
    <w:rsid w:val="002B474F"/>
    <w:rsid w:val="002B55A6"/>
    <w:rsid w:val="002B5C45"/>
    <w:rsid w:val="002B5CFB"/>
    <w:rsid w:val="002B65BB"/>
    <w:rsid w:val="002B68D4"/>
    <w:rsid w:val="002B6A69"/>
    <w:rsid w:val="002C301B"/>
    <w:rsid w:val="002C4D20"/>
    <w:rsid w:val="002D1194"/>
    <w:rsid w:val="002D2727"/>
    <w:rsid w:val="002D412C"/>
    <w:rsid w:val="002D435C"/>
    <w:rsid w:val="002D4691"/>
    <w:rsid w:val="002D4712"/>
    <w:rsid w:val="002D4CCA"/>
    <w:rsid w:val="002D4DE5"/>
    <w:rsid w:val="002D6999"/>
    <w:rsid w:val="002D779A"/>
    <w:rsid w:val="002D7E72"/>
    <w:rsid w:val="002E0198"/>
    <w:rsid w:val="002E053C"/>
    <w:rsid w:val="002E0A7E"/>
    <w:rsid w:val="002E1596"/>
    <w:rsid w:val="002E17E0"/>
    <w:rsid w:val="002E51B7"/>
    <w:rsid w:val="002E67D1"/>
    <w:rsid w:val="002E75BD"/>
    <w:rsid w:val="002F0AC8"/>
    <w:rsid w:val="002F0B03"/>
    <w:rsid w:val="002F1D85"/>
    <w:rsid w:val="002F2BD0"/>
    <w:rsid w:val="002F3D13"/>
    <w:rsid w:val="002F40F4"/>
    <w:rsid w:val="002F4BD6"/>
    <w:rsid w:val="002F4CCF"/>
    <w:rsid w:val="002F4F1A"/>
    <w:rsid w:val="002F573F"/>
    <w:rsid w:val="002F5F7C"/>
    <w:rsid w:val="002F7862"/>
    <w:rsid w:val="002F7C42"/>
    <w:rsid w:val="002F7EC6"/>
    <w:rsid w:val="003004D8"/>
    <w:rsid w:val="00300638"/>
    <w:rsid w:val="00302856"/>
    <w:rsid w:val="003036BD"/>
    <w:rsid w:val="003052DE"/>
    <w:rsid w:val="00310BCE"/>
    <w:rsid w:val="0031360D"/>
    <w:rsid w:val="00314534"/>
    <w:rsid w:val="00316360"/>
    <w:rsid w:val="003166AE"/>
    <w:rsid w:val="003215AB"/>
    <w:rsid w:val="003222AB"/>
    <w:rsid w:val="00323B6D"/>
    <w:rsid w:val="00323F6B"/>
    <w:rsid w:val="003262C8"/>
    <w:rsid w:val="00326905"/>
    <w:rsid w:val="00327288"/>
    <w:rsid w:val="003308D7"/>
    <w:rsid w:val="00330FE0"/>
    <w:rsid w:val="003346DF"/>
    <w:rsid w:val="00335596"/>
    <w:rsid w:val="0033570F"/>
    <w:rsid w:val="00337E26"/>
    <w:rsid w:val="00340387"/>
    <w:rsid w:val="0034082E"/>
    <w:rsid w:val="003441D5"/>
    <w:rsid w:val="00344287"/>
    <w:rsid w:val="00344563"/>
    <w:rsid w:val="00350030"/>
    <w:rsid w:val="00351367"/>
    <w:rsid w:val="00352AD3"/>
    <w:rsid w:val="00353286"/>
    <w:rsid w:val="0035532F"/>
    <w:rsid w:val="0035579E"/>
    <w:rsid w:val="00357D21"/>
    <w:rsid w:val="00361551"/>
    <w:rsid w:val="00363E63"/>
    <w:rsid w:val="00365532"/>
    <w:rsid w:val="003662E6"/>
    <w:rsid w:val="0036697D"/>
    <w:rsid w:val="00367333"/>
    <w:rsid w:val="003679F6"/>
    <w:rsid w:val="00367B8C"/>
    <w:rsid w:val="00370326"/>
    <w:rsid w:val="003706D7"/>
    <w:rsid w:val="00373F81"/>
    <w:rsid w:val="00377F41"/>
    <w:rsid w:val="00380954"/>
    <w:rsid w:val="0038232A"/>
    <w:rsid w:val="003823ED"/>
    <w:rsid w:val="003838E3"/>
    <w:rsid w:val="00383914"/>
    <w:rsid w:val="00383AC8"/>
    <w:rsid w:val="0038505C"/>
    <w:rsid w:val="0038593B"/>
    <w:rsid w:val="00386663"/>
    <w:rsid w:val="00392EC8"/>
    <w:rsid w:val="0039528F"/>
    <w:rsid w:val="0039771B"/>
    <w:rsid w:val="003A2833"/>
    <w:rsid w:val="003A38D4"/>
    <w:rsid w:val="003A4A32"/>
    <w:rsid w:val="003A4AB3"/>
    <w:rsid w:val="003A581C"/>
    <w:rsid w:val="003A7ADE"/>
    <w:rsid w:val="003B378B"/>
    <w:rsid w:val="003B38DD"/>
    <w:rsid w:val="003B47BA"/>
    <w:rsid w:val="003B76B2"/>
    <w:rsid w:val="003B7EAE"/>
    <w:rsid w:val="003C7242"/>
    <w:rsid w:val="003D05E9"/>
    <w:rsid w:val="003D15E5"/>
    <w:rsid w:val="003D1803"/>
    <w:rsid w:val="003D2D4D"/>
    <w:rsid w:val="003D344F"/>
    <w:rsid w:val="003D415A"/>
    <w:rsid w:val="003D43C7"/>
    <w:rsid w:val="003D49AE"/>
    <w:rsid w:val="003D7738"/>
    <w:rsid w:val="003E2306"/>
    <w:rsid w:val="003E45D4"/>
    <w:rsid w:val="003E4FA5"/>
    <w:rsid w:val="003F0A06"/>
    <w:rsid w:val="003F3160"/>
    <w:rsid w:val="003F4FF5"/>
    <w:rsid w:val="003F54C7"/>
    <w:rsid w:val="00400702"/>
    <w:rsid w:val="0040074E"/>
    <w:rsid w:val="00401879"/>
    <w:rsid w:val="00401FD3"/>
    <w:rsid w:val="00404377"/>
    <w:rsid w:val="00405421"/>
    <w:rsid w:val="00407124"/>
    <w:rsid w:val="00407788"/>
    <w:rsid w:val="0041019E"/>
    <w:rsid w:val="00413551"/>
    <w:rsid w:val="00415797"/>
    <w:rsid w:val="00423A68"/>
    <w:rsid w:val="004243FD"/>
    <w:rsid w:val="00427110"/>
    <w:rsid w:val="00427B3F"/>
    <w:rsid w:val="00430199"/>
    <w:rsid w:val="004307FA"/>
    <w:rsid w:val="004313FB"/>
    <w:rsid w:val="00432B5A"/>
    <w:rsid w:val="00434958"/>
    <w:rsid w:val="00437747"/>
    <w:rsid w:val="00440A78"/>
    <w:rsid w:val="004417B1"/>
    <w:rsid w:val="00442B19"/>
    <w:rsid w:val="004440C1"/>
    <w:rsid w:val="00447EEC"/>
    <w:rsid w:val="00451344"/>
    <w:rsid w:val="004564C3"/>
    <w:rsid w:val="00456AF1"/>
    <w:rsid w:val="00457FAC"/>
    <w:rsid w:val="00464374"/>
    <w:rsid w:val="00465E9D"/>
    <w:rsid w:val="00467D4C"/>
    <w:rsid w:val="00470958"/>
    <w:rsid w:val="00470CE5"/>
    <w:rsid w:val="00471CAD"/>
    <w:rsid w:val="00473209"/>
    <w:rsid w:val="00477197"/>
    <w:rsid w:val="00481B5C"/>
    <w:rsid w:val="00481FCD"/>
    <w:rsid w:val="004838D4"/>
    <w:rsid w:val="00483BF1"/>
    <w:rsid w:val="0048401E"/>
    <w:rsid w:val="00485B2C"/>
    <w:rsid w:val="004914D4"/>
    <w:rsid w:val="004926BA"/>
    <w:rsid w:val="00492FA6"/>
    <w:rsid w:val="00494489"/>
    <w:rsid w:val="0049476C"/>
    <w:rsid w:val="00495E46"/>
    <w:rsid w:val="00496708"/>
    <w:rsid w:val="004A499B"/>
    <w:rsid w:val="004B171E"/>
    <w:rsid w:val="004B1C58"/>
    <w:rsid w:val="004B2E55"/>
    <w:rsid w:val="004B2FBC"/>
    <w:rsid w:val="004B5496"/>
    <w:rsid w:val="004B5B9D"/>
    <w:rsid w:val="004B7142"/>
    <w:rsid w:val="004C055B"/>
    <w:rsid w:val="004C0946"/>
    <w:rsid w:val="004C1CDB"/>
    <w:rsid w:val="004C1DF0"/>
    <w:rsid w:val="004C724C"/>
    <w:rsid w:val="004C7E06"/>
    <w:rsid w:val="004D1986"/>
    <w:rsid w:val="004D4460"/>
    <w:rsid w:val="004D5750"/>
    <w:rsid w:val="004D6075"/>
    <w:rsid w:val="004D67CD"/>
    <w:rsid w:val="004D6FD3"/>
    <w:rsid w:val="004D74B1"/>
    <w:rsid w:val="004D7ABD"/>
    <w:rsid w:val="004E10B9"/>
    <w:rsid w:val="004E144D"/>
    <w:rsid w:val="004E2109"/>
    <w:rsid w:val="004E2954"/>
    <w:rsid w:val="004E398C"/>
    <w:rsid w:val="004E3E07"/>
    <w:rsid w:val="004E4A09"/>
    <w:rsid w:val="004E6821"/>
    <w:rsid w:val="004E6952"/>
    <w:rsid w:val="004E6E3E"/>
    <w:rsid w:val="004E7221"/>
    <w:rsid w:val="004E7264"/>
    <w:rsid w:val="004F1EA0"/>
    <w:rsid w:val="004F3FBC"/>
    <w:rsid w:val="004F4206"/>
    <w:rsid w:val="004F524B"/>
    <w:rsid w:val="004F53E7"/>
    <w:rsid w:val="004F5460"/>
    <w:rsid w:val="004F5757"/>
    <w:rsid w:val="004F5AFE"/>
    <w:rsid w:val="004F61BE"/>
    <w:rsid w:val="004F63CB"/>
    <w:rsid w:val="004F65FA"/>
    <w:rsid w:val="004F68DC"/>
    <w:rsid w:val="004F752C"/>
    <w:rsid w:val="00500279"/>
    <w:rsid w:val="005019BB"/>
    <w:rsid w:val="00502C88"/>
    <w:rsid w:val="005041AA"/>
    <w:rsid w:val="00504A36"/>
    <w:rsid w:val="00504D3C"/>
    <w:rsid w:val="005071C1"/>
    <w:rsid w:val="00507454"/>
    <w:rsid w:val="0050751B"/>
    <w:rsid w:val="00520098"/>
    <w:rsid w:val="0052178F"/>
    <w:rsid w:val="00523598"/>
    <w:rsid w:val="00526195"/>
    <w:rsid w:val="00527C5F"/>
    <w:rsid w:val="00530377"/>
    <w:rsid w:val="00531147"/>
    <w:rsid w:val="00531D94"/>
    <w:rsid w:val="00531E81"/>
    <w:rsid w:val="0053276B"/>
    <w:rsid w:val="00533180"/>
    <w:rsid w:val="00533C31"/>
    <w:rsid w:val="00534C24"/>
    <w:rsid w:val="00534CBE"/>
    <w:rsid w:val="00535644"/>
    <w:rsid w:val="00536C2A"/>
    <w:rsid w:val="00536FE0"/>
    <w:rsid w:val="0054095F"/>
    <w:rsid w:val="00541F13"/>
    <w:rsid w:val="0054364B"/>
    <w:rsid w:val="00544116"/>
    <w:rsid w:val="005469C2"/>
    <w:rsid w:val="00550BA5"/>
    <w:rsid w:val="005511E6"/>
    <w:rsid w:val="00552505"/>
    <w:rsid w:val="00553206"/>
    <w:rsid w:val="00554799"/>
    <w:rsid w:val="0055523B"/>
    <w:rsid w:val="00557D65"/>
    <w:rsid w:val="0056288C"/>
    <w:rsid w:val="00564688"/>
    <w:rsid w:val="005653D2"/>
    <w:rsid w:val="005669FB"/>
    <w:rsid w:val="0057509A"/>
    <w:rsid w:val="00576731"/>
    <w:rsid w:val="005768AF"/>
    <w:rsid w:val="00576BF6"/>
    <w:rsid w:val="005814E3"/>
    <w:rsid w:val="00582F59"/>
    <w:rsid w:val="005843E1"/>
    <w:rsid w:val="00585140"/>
    <w:rsid w:val="00586EFD"/>
    <w:rsid w:val="00586F42"/>
    <w:rsid w:val="0059063B"/>
    <w:rsid w:val="005939D3"/>
    <w:rsid w:val="00596E21"/>
    <w:rsid w:val="005A15BF"/>
    <w:rsid w:val="005A1DF5"/>
    <w:rsid w:val="005A259F"/>
    <w:rsid w:val="005A4ECA"/>
    <w:rsid w:val="005A528F"/>
    <w:rsid w:val="005A5B05"/>
    <w:rsid w:val="005A67E7"/>
    <w:rsid w:val="005A7432"/>
    <w:rsid w:val="005B5699"/>
    <w:rsid w:val="005B6095"/>
    <w:rsid w:val="005B778B"/>
    <w:rsid w:val="005C2643"/>
    <w:rsid w:val="005C3123"/>
    <w:rsid w:val="005C320E"/>
    <w:rsid w:val="005C4FEC"/>
    <w:rsid w:val="005D08F9"/>
    <w:rsid w:val="005D0EE0"/>
    <w:rsid w:val="005D0FB4"/>
    <w:rsid w:val="005D2284"/>
    <w:rsid w:val="005D2546"/>
    <w:rsid w:val="005D322A"/>
    <w:rsid w:val="005D375C"/>
    <w:rsid w:val="005D453A"/>
    <w:rsid w:val="005D61DA"/>
    <w:rsid w:val="005D6808"/>
    <w:rsid w:val="005D74D9"/>
    <w:rsid w:val="005E15F8"/>
    <w:rsid w:val="005E20E6"/>
    <w:rsid w:val="005E6B77"/>
    <w:rsid w:val="005F1671"/>
    <w:rsid w:val="005F1E5A"/>
    <w:rsid w:val="005F3135"/>
    <w:rsid w:val="005F4173"/>
    <w:rsid w:val="0060010A"/>
    <w:rsid w:val="00601A74"/>
    <w:rsid w:val="0060248A"/>
    <w:rsid w:val="006035EF"/>
    <w:rsid w:val="00604223"/>
    <w:rsid w:val="006049E7"/>
    <w:rsid w:val="00605690"/>
    <w:rsid w:val="006057C0"/>
    <w:rsid w:val="00605801"/>
    <w:rsid w:val="00611EFD"/>
    <w:rsid w:val="00616AA9"/>
    <w:rsid w:val="00617CB5"/>
    <w:rsid w:val="00620825"/>
    <w:rsid w:val="00621D0B"/>
    <w:rsid w:val="00622785"/>
    <w:rsid w:val="006249CC"/>
    <w:rsid w:val="006272A1"/>
    <w:rsid w:val="00627A9B"/>
    <w:rsid w:val="00630FE0"/>
    <w:rsid w:val="00634AF7"/>
    <w:rsid w:val="00636404"/>
    <w:rsid w:val="00637E25"/>
    <w:rsid w:val="00637F50"/>
    <w:rsid w:val="00640F9E"/>
    <w:rsid w:val="00642060"/>
    <w:rsid w:val="006432EC"/>
    <w:rsid w:val="00645045"/>
    <w:rsid w:val="006459A5"/>
    <w:rsid w:val="00647450"/>
    <w:rsid w:val="00647CCD"/>
    <w:rsid w:val="00647CE8"/>
    <w:rsid w:val="00647DFA"/>
    <w:rsid w:val="00652819"/>
    <w:rsid w:val="00653BEC"/>
    <w:rsid w:val="00654AEE"/>
    <w:rsid w:val="00656B8A"/>
    <w:rsid w:val="00657806"/>
    <w:rsid w:val="00662534"/>
    <w:rsid w:val="00664A70"/>
    <w:rsid w:val="0066514B"/>
    <w:rsid w:val="00665A89"/>
    <w:rsid w:val="00665CDC"/>
    <w:rsid w:val="00666343"/>
    <w:rsid w:val="0066659E"/>
    <w:rsid w:val="00666CD4"/>
    <w:rsid w:val="00670F61"/>
    <w:rsid w:val="00673C6B"/>
    <w:rsid w:val="00675058"/>
    <w:rsid w:val="0067575F"/>
    <w:rsid w:val="0067646A"/>
    <w:rsid w:val="00676DE6"/>
    <w:rsid w:val="006776BE"/>
    <w:rsid w:val="0068060B"/>
    <w:rsid w:val="006807E8"/>
    <w:rsid w:val="00683543"/>
    <w:rsid w:val="00691AC9"/>
    <w:rsid w:val="006927AA"/>
    <w:rsid w:val="006934E9"/>
    <w:rsid w:val="00693C8A"/>
    <w:rsid w:val="00693F8C"/>
    <w:rsid w:val="00697159"/>
    <w:rsid w:val="00697598"/>
    <w:rsid w:val="006A0059"/>
    <w:rsid w:val="006A1A8F"/>
    <w:rsid w:val="006A2826"/>
    <w:rsid w:val="006A2A7A"/>
    <w:rsid w:val="006A2B67"/>
    <w:rsid w:val="006B0EFA"/>
    <w:rsid w:val="006B1D89"/>
    <w:rsid w:val="006B32DC"/>
    <w:rsid w:val="006B375D"/>
    <w:rsid w:val="006B3CB5"/>
    <w:rsid w:val="006B4003"/>
    <w:rsid w:val="006B5630"/>
    <w:rsid w:val="006B681E"/>
    <w:rsid w:val="006B7D99"/>
    <w:rsid w:val="006C6507"/>
    <w:rsid w:val="006C67E5"/>
    <w:rsid w:val="006D1743"/>
    <w:rsid w:val="006D5DA1"/>
    <w:rsid w:val="006D5F0F"/>
    <w:rsid w:val="006D61C3"/>
    <w:rsid w:val="006E1598"/>
    <w:rsid w:val="006E1A5C"/>
    <w:rsid w:val="006E4BD9"/>
    <w:rsid w:val="006E50F5"/>
    <w:rsid w:val="006F1FA0"/>
    <w:rsid w:val="006F2267"/>
    <w:rsid w:val="006F23CF"/>
    <w:rsid w:val="006F29DD"/>
    <w:rsid w:val="006F374C"/>
    <w:rsid w:val="006F40CC"/>
    <w:rsid w:val="006F5A9C"/>
    <w:rsid w:val="006F5B65"/>
    <w:rsid w:val="00700C12"/>
    <w:rsid w:val="007012C1"/>
    <w:rsid w:val="00702417"/>
    <w:rsid w:val="0070336B"/>
    <w:rsid w:val="00703E6F"/>
    <w:rsid w:val="00705440"/>
    <w:rsid w:val="007071E3"/>
    <w:rsid w:val="00710FAF"/>
    <w:rsid w:val="007115E7"/>
    <w:rsid w:val="00712F72"/>
    <w:rsid w:val="007149D8"/>
    <w:rsid w:val="00717FCC"/>
    <w:rsid w:val="0072084E"/>
    <w:rsid w:val="0072095C"/>
    <w:rsid w:val="007256F5"/>
    <w:rsid w:val="0072579F"/>
    <w:rsid w:val="0072750C"/>
    <w:rsid w:val="00727CAD"/>
    <w:rsid w:val="00732203"/>
    <w:rsid w:val="00732A5A"/>
    <w:rsid w:val="00733041"/>
    <w:rsid w:val="007330CA"/>
    <w:rsid w:val="00734036"/>
    <w:rsid w:val="00734251"/>
    <w:rsid w:val="007358B4"/>
    <w:rsid w:val="0073702B"/>
    <w:rsid w:val="007445C9"/>
    <w:rsid w:val="00744C40"/>
    <w:rsid w:val="007467F7"/>
    <w:rsid w:val="00754B92"/>
    <w:rsid w:val="00755269"/>
    <w:rsid w:val="00760678"/>
    <w:rsid w:val="00761B08"/>
    <w:rsid w:val="00761C6C"/>
    <w:rsid w:val="00763BD1"/>
    <w:rsid w:val="00764B4D"/>
    <w:rsid w:val="007655A8"/>
    <w:rsid w:val="00765D46"/>
    <w:rsid w:val="0076659F"/>
    <w:rsid w:val="007676C4"/>
    <w:rsid w:val="00767E66"/>
    <w:rsid w:val="007704DC"/>
    <w:rsid w:val="00770CED"/>
    <w:rsid w:val="00770DFA"/>
    <w:rsid w:val="00771AB3"/>
    <w:rsid w:val="00771C95"/>
    <w:rsid w:val="007728C7"/>
    <w:rsid w:val="00774471"/>
    <w:rsid w:val="007748F3"/>
    <w:rsid w:val="00775B89"/>
    <w:rsid w:val="00777CB2"/>
    <w:rsid w:val="00780106"/>
    <w:rsid w:val="00781201"/>
    <w:rsid w:val="00783166"/>
    <w:rsid w:val="0078410E"/>
    <w:rsid w:val="007841E7"/>
    <w:rsid w:val="00785D06"/>
    <w:rsid w:val="0078612E"/>
    <w:rsid w:val="00791B39"/>
    <w:rsid w:val="0079435A"/>
    <w:rsid w:val="0079655C"/>
    <w:rsid w:val="0079764F"/>
    <w:rsid w:val="00797888"/>
    <w:rsid w:val="007A29DD"/>
    <w:rsid w:val="007A39FB"/>
    <w:rsid w:val="007A4B84"/>
    <w:rsid w:val="007A74D4"/>
    <w:rsid w:val="007B0334"/>
    <w:rsid w:val="007B097E"/>
    <w:rsid w:val="007B18A2"/>
    <w:rsid w:val="007B23A6"/>
    <w:rsid w:val="007B3D78"/>
    <w:rsid w:val="007B44A2"/>
    <w:rsid w:val="007B5F1B"/>
    <w:rsid w:val="007B7C57"/>
    <w:rsid w:val="007B7D4F"/>
    <w:rsid w:val="007C0100"/>
    <w:rsid w:val="007C02EB"/>
    <w:rsid w:val="007C1C47"/>
    <w:rsid w:val="007C1CFE"/>
    <w:rsid w:val="007C3C14"/>
    <w:rsid w:val="007C3DFD"/>
    <w:rsid w:val="007D086B"/>
    <w:rsid w:val="007D0FED"/>
    <w:rsid w:val="007D1669"/>
    <w:rsid w:val="007D42BF"/>
    <w:rsid w:val="007D434D"/>
    <w:rsid w:val="007D5839"/>
    <w:rsid w:val="007D6FD3"/>
    <w:rsid w:val="007D78B8"/>
    <w:rsid w:val="007E02C5"/>
    <w:rsid w:val="007E0EE4"/>
    <w:rsid w:val="007E1DCC"/>
    <w:rsid w:val="007E5BB0"/>
    <w:rsid w:val="007E62AF"/>
    <w:rsid w:val="007E6990"/>
    <w:rsid w:val="007E6A13"/>
    <w:rsid w:val="007E75E5"/>
    <w:rsid w:val="007F08C8"/>
    <w:rsid w:val="007F64F5"/>
    <w:rsid w:val="0080067A"/>
    <w:rsid w:val="00800DD8"/>
    <w:rsid w:val="00801EBE"/>
    <w:rsid w:val="008024D3"/>
    <w:rsid w:val="00804936"/>
    <w:rsid w:val="00804EDA"/>
    <w:rsid w:val="00805E00"/>
    <w:rsid w:val="00807822"/>
    <w:rsid w:val="0080784B"/>
    <w:rsid w:val="008103D2"/>
    <w:rsid w:val="00810729"/>
    <w:rsid w:val="008149A5"/>
    <w:rsid w:val="00816210"/>
    <w:rsid w:val="008169B2"/>
    <w:rsid w:val="00817F36"/>
    <w:rsid w:val="00820A3E"/>
    <w:rsid w:val="00821900"/>
    <w:rsid w:val="00822717"/>
    <w:rsid w:val="00827E5D"/>
    <w:rsid w:val="00827EA9"/>
    <w:rsid w:val="008303AF"/>
    <w:rsid w:val="00830B94"/>
    <w:rsid w:val="00833CF9"/>
    <w:rsid w:val="00833E51"/>
    <w:rsid w:val="00834BC2"/>
    <w:rsid w:val="008359AD"/>
    <w:rsid w:val="008375A5"/>
    <w:rsid w:val="00837A5C"/>
    <w:rsid w:val="0084113D"/>
    <w:rsid w:val="0084798A"/>
    <w:rsid w:val="00850F07"/>
    <w:rsid w:val="00852EED"/>
    <w:rsid w:val="00853518"/>
    <w:rsid w:val="00856D0D"/>
    <w:rsid w:val="00860FEB"/>
    <w:rsid w:val="00861411"/>
    <w:rsid w:val="00861880"/>
    <w:rsid w:val="00861E2A"/>
    <w:rsid w:val="008624E2"/>
    <w:rsid w:val="00863466"/>
    <w:rsid w:val="00863AB4"/>
    <w:rsid w:val="00863D0D"/>
    <w:rsid w:val="008643FF"/>
    <w:rsid w:val="00864D28"/>
    <w:rsid w:val="00866328"/>
    <w:rsid w:val="00870C19"/>
    <w:rsid w:val="00875E4A"/>
    <w:rsid w:val="00877CA0"/>
    <w:rsid w:val="008805A1"/>
    <w:rsid w:val="008813DF"/>
    <w:rsid w:val="00882B89"/>
    <w:rsid w:val="008837C9"/>
    <w:rsid w:val="00883F72"/>
    <w:rsid w:val="00884013"/>
    <w:rsid w:val="00884075"/>
    <w:rsid w:val="008852F8"/>
    <w:rsid w:val="0088739D"/>
    <w:rsid w:val="008874C5"/>
    <w:rsid w:val="00890409"/>
    <w:rsid w:val="00891B3C"/>
    <w:rsid w:val="00896896"/>
    <w:rsid w:val="00896C29"/>
    <w:rsid w:val="00897533"/>
    <w:rsid w:val="0089791E"/>
    <w:rsid w:val="00897C2E"/>
    <w:rsid w:val="008A0CC3"/>
    <w:rsid w:val="008A204E"/>
    <w:rsid w:val="008A20F9"/>
    <w:rsid w:val="008A458C"/>
    <w:rsid w:val="008A5BB4"/>
    <w:rsid w:val="008A71F4"/>
    <w:rsid w:val="008B1D89"/>
    <w:rsid w:val="008B2640"/>
    <w:rsid w:val="008B2B64"/>
    <w:rsid w:val="008B465B"/>
    <w:rsid w:val="008C047F"/>
    <w:rsid w:val="008C0878"/>
    <w:rsid w:val="008C28C2"/>
    <w:rsid w:val="008C3BEE"/>
    <w:rsid w:val="008C3C27"/>
    <w:rsid w:val="008C5213"/>
    <w:rsid w:val="008C5302"/>
    <w:rsid w:val="008C6870"/>
    <w:rsid w:val="008C71FF"/>
    <w:rsid w:val="008C79D7"/>
    <w:rsid w:val="008C7EEF"/>
    <w:rsid w:val="008D53A3"/>
    <w:rsid w:val="008D5BF1"/>
    <w:rsid w:val="008D6CA8"/>
    <w:rsid w:val="008E378F"/>
    <w:rsid w:val="008E4ADA"/>
    <w:rsid w:val="008E5792"/>
    <w:rsid w:val="008E6D5F"/>
    <w:rsid w:val="008E79E5"/>
    <w:rsid w:val="008F02C9"/>
    <w:rsid w:val="008F16FE"/>
    <w:rsid w:val="008F21A1"/>
    <w:rsid w:val="008F23F5"/>
    <w:rsid w:val="008F2501"/>
    <w:rsid w:val="008F2A3F"/>
    <w:rsid w:val="008F3D63"/>
    <w:rsid w:val="008F41B9"/>
    <w:rsid w:val="008F4727"/>
    <w:rsid w:val="008F65A5"/>
    <w:rsid w:val="008F6AE4"/>
    <w:rsid w:val="008F7278"/>
    <w:rsid w:val="008F79AF"/>
    <w:rsid w:val="008F7FDE"/>
    <w:rsid w:val="00900AC9"/>
    <w:rsid w:val="009026AF"/>
    <w:rsid w:val="00912A67"/>
    <w:rsid w:val="00913CAA"/>
    <w:rsid w:val="00913FC5"/>
    <w:rsid w:val="00920B68"/>
    <w:rsid w:val="00922E53"/>
    <w:rsid w:val="0092461A"/>
    <w:rsid w:val="009253C6"/>
    <w:rsid w:val="00925D6A"/>
    <w:rsid w:val="00930098"/>
    <w:rsid w:val="009312CF"/>
    <w:rsid w:val="0093253C"/>
    <w:rsid w:val="009331D7"/>
    <w:rsid w:val="00933EF0"/>
    <w:rsid w:val="00934942"/>
    <w:rsid w:val="009370FB"/>
    <w:rsid w:val="00943D62"/>
    <w:rsid w:val="00944D41"/>
    <w:rsid w:val="00944F1B"/>
    <w:rsid w:val="009451E2"/>
    <w:rsid w:val="009521C5"/>
    <w:rsid w:val="00952AAF"/>
    <w:rsid w:val="00953E79"/>
    <w:rsid w:val="00955254"/>
    <w:rsid w:val="00963638"/>
    <w:rsid w:val="00963B6E"/>
    <w:rsid w:val="00965547"/>
    <w:rsid w:val="00967276"/>
    <w:rsid w:val="0096776E"/>
    <w:rsid w:val="0097157E"/>
    <w:rsid w:val="00973C29"/>
    <w:rsid w:val="009748AD"/>
    <w:rsid w:val="00975C16"/>
    <w:rsid w:val="00976442"/>
    <w:rsid w:val="009775CF"/>
    <w:rsid w:val="0097787C"/>
    <w:rsid w:val="0098323D"/>
    <w:rsid w:val="009846E7"/>
    <w:rsid w:val="009862F9"/>
    <w:rsid w:val="00987964"/>
    <w:rsid w:val="00990236"/>
    <w:rsid w:val="00990384"/>
    <w:rsid w:val="009922F1"/>
    <w:rsid w:val="00992751"/>
    <w:rsid w:val="009950CB"/>
    <w:rsid w:val="00996DAD"/>
    <w:rsid w:val="00997872"/>
    <w:rsid w:val="009A29D3"/>
    <w:rsid w:val="009A4059"/>
    <w:rsid w:val="009A4560"/>
    <w:rsid w:val="009A55D0"/>
    <w:rsid w:val="009A5991"/>
    <w:rsid w:val="009A68AF"/>
    <w:rsid w:val="009A70DA"/>
    <w:rsid w:val="009A74EB"/>
    <w:rsid w:val="009A7B39"/>
    <w:rsid w:val="009A7DD2"/>
    <w:rsid w:val="009B11F4"/>
    <w:rsid w:val="009B2890"/>
    <w:rsid w:val="009B297F"/>
    <w:rsid w:val="009B39A8"/>
    <w:rsid w:val="009B6273"/>
    <w:rsid w:val="009C0D09"/>
    <w:rsid w:val="009C20AA"/>
    <w:rsid w:val="009C2834"/>
    <w:rsid w:val="009C3211"/>
    <w:rsid w:val="009C4D5D"/>
    <w:rsid w:val="009C60A0"/>
    <w:rsid w:val="009C7D35"/>
    <w:rsid w:val="009D1729"/>
    <w:rsid w:val="009D27A3"/>
    <w:rsid w:val="009D3734"/>
    <w:rsid w:val="009D455A"/>
    <w:rsid w:val="009D5F8C"/>
    <w:rsid w:val="009D6B94"/>
    <w:rsid w:val="009D7CDC"/>
    <w:rsid w:val="009E0034"/>
    <w:rsid w:val="009E021C"/>
    <w:rsid w:val="009E09F8"/>
    <w:rsid w:val="009E0C17"/>
    <w:rsid w:val="009E2E43"/>
    <w:rsid w:val="009E3644"/>
    <w:rsid w:val="009E3F25"/>
    <w:rsid w:val="009E7768"/>
    <w:rsid w:val="009F0286"/>
    <w:rsid w:val="009F1E2A"/>
    <w:rsid w:val="009F4D50"/>
    <w:rsid w:val="009F4F33"/>
    <w:rsid w:val="009F5BDC"/>
    <w:rsid w:val="009F5CF3"/>
    <w:rsid w:val="009F7D31"/>
    <w:rsid w:val="00A00BB9"/>
    <w:rsid w:val="00A00EFD"/>
    <w:rsid w:val="00A00F04"/>
    <w:rsid w:val="00A02072"/>
    <w:rsid w:val="00A03745"/>
    <w:rsid w:val="00A07F3F"/>
    <w:rsid w:val="00A1036F"/>
    <w:rsid w:val="00A11093"/>
    <w:rsid w:val="00A12114"/>
    <w:rsid w:val="00A1211D"/>
    <w:rsid w:val="00A129BA"/>
    <w:rsid w:val="00A1440B"/>
    <w:rsid w:val="00A14457"/>
    <w:rsid w:val="00A177DD"/>
    <w:rsid w:val="00A21D53"/>
    <w:rsid w:val="00A22C93"/>
    <w:rsid w:val="00A25EFB"/>
    <w:rsid w:val="00A30022"/>
    <w:rsid w:val="00A31794"/>
    <w:rsid w:val="00A33609"/>
    <w:rsid w:val="00A347B6"/>
    <w:rsid w:val="00A35340"/>
    <w:rsid w:val="00A363F0"/>
    <w:rsid w:val="00A36C92"/>
    <w:rsid w:val="00A42CB7"/>
    <w:rsid w:val="00A4526D"/>
    <w:rsid w:val="00A46E08"/>
    <w:rsid w:val="00A47FAF"/>
    <w:rsid w:val="00A52571"/>
    <w:rsid w:val="00A539BE"/>
    <w:rsid w:val="00A5442D"/>
    <w:rsid w:val="00A54E32"/>
    <w:rsid w:val="00A56107"/>
    <w:rsid w:val="00A57F32"/>
    <w:rsid w:val="00A63652"/>
    <w:rsid w:val="00A640C6"/>
    <w:rsid w:val="00A64832"/>
    <w:rsid w:val="00A67757"/>
    <w:rsid w:val="00A67DD4"/>
    <w:rsid w:val="00A70BD6"/>
    <w:rsid w:val="00A70F7F"/>
    <w:rsid w:val="00A7125F"/>
    <w:rsid w:val="00A72148"/>
    <w:rsid w:val="00A73C2C"/>
    <w:rsid w:val="00A73D3D"/>
    <w:rsid w:val="00A74F3C"/>
    <w:rsid w:val="00A766BF"/>
    <w:rsid w:val="00A8141A"/>
    <w:rsid w:val="00A82D6B"/>
    <w:rsid w:val="00A8303D"/>
    <w:rsid w:val="00A833D9"/>
    <w:rsid w:val="00A83933"/>
    <w:rsid w:val="00A83D82"/>
    <w:rsid w:val="00A844A2"/>
    <w:rsid w:val="00A845DE"/>
    <w:rsid w:val="00A84FC0"/>
    <w:rsid w:val="00A86D11"/>
    <w:rsid w:val="00A87C6E"/>
    <w:rsid w:val="00A907DD"/>
    <w:rsid w:val="00A925A1"/>
    <w:rsid w:val="00A929C4"/>
    <w:rsid w:val="00A937D5"/>
    <w:rsid w:val="00A93A05"/>
    <w:rsid w:val="00A943DE"/>
    <w:rsid w:val="00A95F72"/>
    <w:rsid w:val="00AA03F4"/>
    <w:rsid w:val="00AA04D3"/>
    <w:rsid w:val="00AA0822"/>
    <w:rsid w:val="00AA0894"/>
    <w:rsid w:val="00AA12BA"/>
    <w:rsid w:val="00AA1343"/>
    <w:rsid w:val="00AA16D8"/>
    <w:rsid w:val="00AA4EFB"/>
    <w:rsid w:val="00AB3C53"/>
    <w:rsid w:val="00AB3D60"/>
    <w:rsid w:val="00AB52F3"/>
    <w:rsid w:val="00AB58AD"/>
    <w:rsid w:val="00AB6596"/>
    <w:rsid w:val="00AB710D"/>
    <w:rsid w:val="00AB7146"/>
    <w:rsid w:val="00AB7CB7"/>
    <w:rsid w:val="00AC151F"/>
    <w:rsid w:val="00AC271A"/>
    <w:rsid w:val="00AC6BBD"/>
    <w:rsid w:val="00AD2B18"/>
    <w:rsid w:val="00AD3587"/>
    <w:rsid w:val="00AD3A9D"/>
    <w:rsid w:val="00AD5D87"/>
    <w:rsid w:val="00AE589D"/>
    <w:rsid w:val="00AE622D"/>
    <w:rsid w:val="00AE6514"/>
    <w:rsid w:val="00AF1886"/>
    <w:rsid w:val="00AF4187"/>
    <w:rsid w:val="00AF49BA"/>
    <w:rsid w:val="00B01AE8"/>
    <w:rsid w:val="00B02CD1"/>
    <w:rsid w:val="00B03666"/>
    <w:rsid w:val="00B05479"/>
    <w:rsid w:val="00B0634B"/>
    <w:rsid w:val="00B1257C"/>
    <w:rsid w:val="00B149B3"/>
    <w:rsid w:val="00B20296"/>
    <w:rsid w:val="00B20422"/>
    <w:rsid w:val="00B20461"/>
    <w:rsid w:val="00B204CC"/>
    <w:rsid w:val="00B209BD"/>
    <w:rsid w:val="00B21738"/>
    <w:rsid w:val="00B22B37"/>
    <w:rsid w:val="00B22C9B"/>
    <w:rsid w:val="00B27518"/>
    <w:rsid w:val="00B311A7"/>
    <w:rsid w:val="00B34EC3"/>
    <w:rsid w:val="00B37113"/>
    <w:rsid w:val="00B37E89"/>
    <w:rsid w:val="00B4014D"/>
    <w:rsid w:val="00B40E33"/>
    <w:rsid w:val="00B444C0"/>
    <w:rsid w:val="00B47185"/>
    <w:rsid w:val="00B472A8"/>
    <w:rsid w:val="00B47E44"/>
    <w:rsid w:val="00B53E9F"/>
    <w:rsid w:val="00B55AB9"/>
    <w:rsid w:val="00B55B97"/>
    <w:rsid w:val="00B55EB1"/>
    <w:rsid w:val="00B57A4B"/>
    <w:rsid w:val="00B60778"/>
    <w:rsid w:val="00B71B56"/>
    <w:rsid w:val="00B73ECE"/>
    <w:rsid w:val="00B74A9F"/>
    <w:rsid w:val="00B74E23"/>
    <w:rsid w:val="00B808E4"/>
    <w:rsid w:val="00B81088"/>
    <w:rsid w:val="00B81656"/>
    <w:rsid w:val="00B82A42"/>
    <w:rsid w:val="00B83752"/>
    <w:rsid w:val="00B8515A"/>
    <w:rsid w:val="00B87DB2"/>
    <w:rsid w:val="00B91772"/>
    <w:rsid w:val="00B92204"/>
    <w:rsid w:val="00B94D1C"/>
    <w:rsid w:val="00B950DC"/>
    <w:rsid w:val="00B952F9"/>
    <w:rsid w:val="00B95684"/>
    <w:rsid w:val="00B9621D"/>
    <w:rsid w:val="00B96A44"/>
    <w:rsid w:val="00BA1959"/>
    <w:rsid w:val="00BA240E"/>
    <w:rsid w:val="00BA2A0F"/>
    <w:rsid w:val="00BA4D51"/>
    <w:rsid w:val="00BA6553"/>
    <w:rsid w:val="00BA715C"/>
    <w:rsid w:val="00BA7209"/>
    <w:rsid w:val="00BA7308"/>
    <w:rsid w:val="00BB02C0"/>
    <w:rsid w:val="00BB11DC"/>
    <w:rsid w:val="00BB14E6"/>
    <w:rsid w:val="00BB2913"/>
    <w:rsid w:val="00BB2BC3"/>
    <w:rsid w:val="00BB41E1"/>
    <w:rsid w:val="00BB6081"/>
    <w:rsid w:val="00BB72E3"/>
    <w:rsid w:val="00BB7702"/>
    <w:rsid w:val="00BB7C32"/>
    <w:rsid w:val="00BC0229"/>
    <w:rsid w:val="00BC0FB3"/>
    <w:rsid w:val="00BC1085"/>
    <w:rsid w:val="00BC188E"/>
    <w:rsid w:val="00BC1B5D"/>
    <w:rsid w:val="00BC2AD8"/>
    <w:rsid w:val="00BC3D47"/>
    <w:rsid w:val="00BC46AC"/>
    <w:rsid w:val="00BC52A4"/>
    <w:rsid w:val="00BC70FD"/>
    <w:rsid w:val="00BC7F32"/>
    <w:rsid w:val="00BD1A94"/>
    <w:rsid w:val="00BD2955"/>
    <w:rsid w:val="00BD36F3"/>
    <w:rsid w:val="00BD48A4"/>
    <w:rsid w:val="00BD6B90"/>
    <w:rsid w:val="00BD6C88"/>
    <w:rsid w:val="00BE014E"/>
    <w:rsid w:val="00BE0A0C"/>
    <w:rsid w:val="00BE155B"/>
    <w:rsid w:val="00BE2D65"/>
    <w:rsid w:val="00BE36A3"/>
    <w:rsid w:val="00BE4E17"/>
    <w:rsid w:val="00BE5017"/>
    <w:rsid w:val="00BE5272"/>
    <w:rsid w:val="00BE5EBC"/>
    <w:rsid w:val="00BE5FA6"/>
    <w:rsid w:val="00BE72CD"/>
    <w:rsid w:val="00BF018B"/>
    <w:rsid w:val="00BF401C"/>
    <w:rsid w:val="00BF4F41"/>
    <w:rsid w:val="00BF5B18"/>
    <w:rsid w:val="00BF5FB1"/>
    <w:rsid w:val="00BF70CC"/>
    <w:rsid w:val="00BF7E28"/>
    <w:rsid w:val="00C00E29"/>
    <w:rsid w:val="00C026AF"/>
    <w:rsid w:val="00C04127"/>
    <w:rsid w:val="00C057B9"/>
    <w:rsid w:val="00C065FD"/>
    <w:rsid w:val="00C119A6"/>
    <w:rsid w:val="00C11AA9"/>
    <w:rsid w:val="00C122FC"/>
    <w:rsid w:val="00C12488"/>
    <w:rsid w:val="00C1383F"/>
    <w:rsid w:val="00C15BC1"/>
    <w:rsid w:val="00C16A0C"/>
    <w:rsid w:val="00C17F76"/>
    <w:rsid w:val="00C21C6F"/>
    <w:rsid w:val="00C2653D"/>
    <w:rsid w:val="00C26636"/>
    <w:rsid w:val="00C324F6"/>
    <w:rsid w:val="00C371D9"/>
    <w:rsid w:val="00C412FC"/>
    <w:rsid w:val="00C42E90"/>
    <w:rsid w:val="00C44A71"/>
    <w:rsid w:val="00C47CE9"/>
    <w:rsid w:val="00C506A5"/>
    <w:rsid w:val="00C50A37"/>
    <w:rsid w:val="00C51037"/>
    <w:rsid w:val="00C523D6"/>
    <w:rsid w:val="00C53560"/>
    <w:rsid w:val="00C53E90"/>
    <w:rsid w:val="00C5512D"/>
    <w:rsid w:val="00C56726"/>
    <w:rsid w:val="00C5757A"/>
    <w:rsid w:val="00C57A59"/>
    <w:rsid w:val="00C61E2D"/>
    <w:rsid w:val="00C62A7B"/>
    <w:rsid w:val="00C62DEE"/>
    <w:rsid w:val="00C63ABA"/>
    <w:rsid w:val="00C63BB7"/>
    <w:rsid w:val="00C645C5"/>
    <w:rsid w:val="00C649BF"/>
    <w:rsid w:val="00C6627A"/>
    <w:rsid w:val="00C6690B"/>
    <w:rsid w:val="00C67A86"/>
    <w:rsid w:val="00C714D1"/>
    <w:rsid w:val="00C720A3"/>
    <w:rsid w:val="00C7491A"/>
    <w:rsid w:val="00C75ABF"/>
    <w:rsid w:val="00C81523"/>
    <w:rsid w:val="00C81962"/>
    <w:rsid w:val="00C839F2"/>
    <w:rsid w:val="00C868D4"/>
    <w:rsid w:val="00C879E9"/>
    <w:rsid w:val="00C91BB3"/>
    <w:rsid w:val="00C91C6F"/>
    <w:rsid w:val="00C92689"/>
    <w:rsid w:val="00C92B04"/>
    <w:rsid w:val="00C92F94"/>
    <w:rsid w:val="00C936CD"/>
    <w:rsid w:val="00C9377C"/>
    <w:rsid w:val="00C93A9B"/>
    <w:rsid w:val="00C94798"/>
    <w:rsid w:val="00C94F23"/>
    <w:rsid w:val="00C96BD0"/>
    <w:rsid w:val="00CA06D6"/>
    <w:rsid w:val="00CA076E"/>
    <w:rsid w:val="00CA0FD4"/>
    <w:rsid w:val="00CA1B9A"/>
    <w:rsid w:val="00CA2754"/>
    <w:rsid w:val="00CA4AAA"/>
    <w:rsid w:val="00CA4C52"/>
    <w:rsid w:val="00CA5765"/>
    <w:rsid w:val="00CA685C"/>
    <w:rsid w:val="00CA7084"/>
    <w:rsid w:val="00CA77DD"/>
    <w:rsid w:val="00CB032B"/>
    <w:rsid w:val="00CB1688"/>
    <w:rsid w:val="00CB4201"/>
    <w:rsid w:val="00CC0342"/>
    <w:rsid w:val="00CC1BD2"/>
    <w:rsid w:val="00CC2D63"/>
    <w:rsid w:val="00CC4525"/>
    <w:rsid w:val="00CC5351"/>
    <w:rsid w:val="00CC57C9"/>
    <w:rsid w:val="00CD3586"/>
    <w:rsid w:val="00CD425D"/>
    <w:rsid w:val="00CD571D"/>
    <w:rsid w:val="00CE0429"/>
    <w:rsid w:val="00CE2CC6"/>
    <w:rsid w:val="00CE3DE9"/>
    <w:rsid w:val="00CE7E3E"/>
    <w:rsid w:val="00CF2833"/>
    <w:rsid w:val="00CF2D7A"/>
    <w:rsid w:val="00CF2FC1"/>
    <w:rsid w:val="00CF4473"/>
    <w:rsid w:val="00CF4E12"/>
    <w:rsid w:val="00D005AE"/>
    <w:rsid w:val="00D036D3"/>
    <w:rsid w:val="00D03E52"/>
    <w:rsid w:val="00D119A4"/>
    <w:rsid w:val="00D12441"/>
    <w:rsid w:val="00D13150"/>
    <w:rsid w:val="00D170A3"/>
    <w:rsid w:val="00D22B79"/>
    <w:rsid w:val="00D232AF"/>
    <w:rsid w:val="00D23DCA"/>
    <w:rsid w:val="00D278E8"/>
    <w:rsid w:val="00D3052F"/>
    <w:rsid w:val="00D30711"/>
    <w:rsid w:val="00D3527A"/>
    <w:rsid w:val="00D3578E"/>
    <w:rsid w:val="00D35E4A"/>
    <w:rsid w:val="00D3601C"/>
    <w:rsid w:val="00D37102"/>
    <w:rsid w:val="00D37E8D"/>
    <w:rsid w:val="00D465BF"/>
    <w:rsid w:val="00D467CA"/>
    <w:rsid w:val="00D476ED"/>
    <w:rsid w:val="00D51214"/>
    <w:rsid w:val="00D51E64"/>
    <w:rsid w:val="00D57511"/>
    <w:rsid w:val="00D57AA8"/>
    <w:rsid w:val="00D630A5"/>
    <w:rsid w:val="00D63F61"/>
    <w:rsid w:val="00D65851"/>
    <w:rsid w:val="00D65A16"/>
    <w:rsid w:val="00D72DAF"/>
    <w:rsid w:val="00D73CB8"/>
    <w:rsid w:val="00D7649A"/>
    <w:rsid w:val="00D77DF7"/>
    <w:rsid w:val="00D810E1"/>
    <w:rsid w:val="00D833D4"/>
    <w:rsid w:val="00D84E03"/>
    <w:rsid w:val="00D855B4"/>
    <w:rsid w:val="00D870B3"/>
    <w:rsid w:val="00D87561"/>
    <w:rsid w:val="00D90088"/>
    <w:rsid w:val="00D90B6D"/>
    <w:rsid w:val="00D91106"/>
    <w:rsid w:val="00D9180E"/>
    <w:rsid w:val="00D91DB7"/>
    <w:rsid w:val="00D923EF"/>
    <w:rsid w:val="00D9321B"/>
    <w:rsid w:val="00D9346C"/>
    <w:rsid w:val="00D94063"/>
    <w:rsid w:val="00D9412C"/>
    <w:rsid w:val="00D943A3"/>
    <w:rsid w:val="00D97AA7"/>
    <w:rsid w:val="00DA0943"/>
    <w:rsid w:val="00DA0FD2"/>
    <w:rsid w:val="00DA10C1"/>
    <w:rsid w:val="00DA2ACC"/>
    <w:rsid w:val="00DA2DC8"/>
    <w:rsid w:val="00DA3629"/>
    <w:rsid w:val="00DA4E29"/>
    <w:rsid w:val="00DA5266"/>
    <w:rsid w:val="00DA5854"/>
    <w:rsid w:val="00DA5DF3"/>
    <w:rsid w:val="00DA772D"/>
    <w:rsid w:val="00DB1383"/>
    <w:rsid w:val="00DB33BB"/>
    <w:rsid w:val="00DB4750"/>
    <w:rsid w:val="00DB5D97"/>
    <w:rsid w:val="00DC0210"/>
    <w:rsid w:val="00DC0DF0"/>
    <w:rsid w:val="00DC41B5"/>
    <w:rsid w:val="00DC457B"/>
    <w:rsid w:val="00DC4716"/>
    <w:rsid w:val="00DC5CCE"/>
    <w:rsid w:val="00DC6E98"/>
    <w:rsid w:val="00DC7B44"/>
    <w:rsid w:val="00DC7E5C"/>
    <w:rsid w:val="00DD0193"/>
    <w:rsid w:val="00DD08B6"/>
    <w:rsid w:val="00DD0D6A"/>
    <w:rsid w:val="00DD0E65"/>
    <w:rsid w:val="00DD13A8"/>
    <w:rsid w:val="00DD42EE"/>
    <w:rsid w:val="00DD49A0"/>
    <w:rsid w:val="00DD4ADB"/>
    <w:rsid w:val="00DD6919"/>
    <w:rsid w:val="00DD714D"/>
    <w:rsid w:val="00DD7489"/>
    <w:rsid w:val="00DE1E9C"/>
    <w:rsid w:val="00DE3714"/>
    <w:rsid w:val="00DE3E95"/>
    <w:rsid w:val="00DE5D7E"/>
    <w:rsid w:val="00DE78E8"/>
    <w:rsid w:val="00DE79D0"/>
    <w:rsid w:val="00DF0716"/>
    <w:rsid w:val="00DF3528"/>
    <w:rsid w:val="00DF418E"/>
    <w:rsid w:val="00DF606C"/>
    <w:rsid w:val="00DF68BC"/>
    <w:rsid w:val="00E01406"/>
    <w:rsid w:val="00E033BC"/>
    <w:rsid w:val="00E036CA"/>
    <w:rsid w:val="00E04351"/>
    <w:rsid w:val="00E0444A"/>
    <w:rsid w:val="00E071D3"/>
    <w:rsid w:val="00E135D5"/>
    <w:rsid w:val="00E138DF"/>
    <w:rsid w:val="00E14E02"/>
    <w:rsid w:val="00E2006D"/>
    <w:rsid w:val="00E200B4"/>
    <w:rsid w:val="00E20A15"/>
    <w:rsid w:val="00E223D4"/>
    <w:rsid w:val="00E24BD3"/>
    <w:rsid w:val="00E25519"/>
    <w:rsid w:val="00E268A6"/>
    <w:rsid w:val="00E27B63"/>
    <w:rsid w:val="00E305F6"/>
    <w:rsid w:val="00E306EB"/>
    <w:rsid w:val="00E33399"/>
    <w:rsid w:val="00E40A7C"/>
    <w:rsid w:val="00E40FDC"/>
    <w:rsid w:val="00E44011"/>
    <w:rsid w:val="00E44BE5"/>
    <w:rsid w:val="00E44FBE"/>
    <w:rsid w:val="00E4740B"/>
    <w:rsid w:val="00E505DF"/>
    <w:rsid w:val="00E5125B"/>
    <w:rsid w:val="00E518D7"/>
    <w:rsid w:val="00E53495"/>
    <w:rsid w:val="00E53B65"/>
    <w:rsid w:val="00E54D1F"/>
    <w:rsid w:val="00E55615"/>
    <w:rsid w:val="00E5706A"/>
    <w:rsid w:val="00E57587"/>
    <w:rsid w:val="00E61415"/>
    <w:rsid w:val="00E63E0A"/>
    <w:rsid w:val="00E64331"/>
    <w:rsid w:val="00E67824"/>
    <w:rsid w:val="00E70617"/>
    <w:rsid w:val="00E72D77"/>
    <w:rsid w:val="00E732DE"/>
    <w:rsid w:val="00E77103"/>
    <w:rsid w:val="00E82BDC"/>
    <w:rsid w:val="00E835D8"/>
    <w:rsid w:val="00E83AAF"/>
    <w:rsid w:val="00E87C9A"/>
    <w:rsid w:val="00E90352"/>
    <w:rsid w:val="00E91434"/>
    <w:rsid w:val="00E91B0F"/>
    <w:rsid w:val="00E94EE9"/>
    <w:rsid w:val="00EA2FDF"/>
    <w:rsid w:val="00EA5951"/>
    <w:rsid w:val="00EA60E6"/>
    <w:rsid w:val="00EA6F69"/>
    <w:rsid w:val="00EA72E7"/>
    <w:rsid w:val="00EA77A3"/>
    <w:rsid w:val="00EB1FD7"/>
    <w:rsid w:val="00EB3424"/>
    <w:rsid w:val="00EB3C0D"/>
    <w:rsid w:val="00EC15EA"/>
    <w:rsid w:val="00EC1FEE"/>
    <w:rsid w:val="00EC5995"/>
    <w:rsid w:val="00EC6D85"/>
    <w:rsid w:val="00ED1C57"/>
    <w:rsid w:val="00ED2315"/>
    <w:rsid w:val="00ED322C"/>
    <w:rsid w:val="00ED4E96"/>
    <w:rsid w:val="00ED628D"/>
    <w:rsid w:val="00ED6745"/>
    <w:rsid w:val="00ED7811"/>
    <w:rsid w:val="00EE0032"/>
    <w:rsid w:val="00EE25D3"/>
    <w:rsid w:val="00EE2ECD"/>
    <w:rsid w:val="00EE32D9"/>
    <w:rsid w:val="00EE33D2"/>
    <w:rsid w:val="00EE36B3"/>
    <w:rsid w:val="00EE4BB2"/>
    <w:rsid w:val="00EE5F27"/>
    <w:rsid w:val="00EE659A"/>
    <w:rsid w:val="00EF0673"/>
    <w:rsid w:val="00EF1AE7"/>
    <w:rsid w:val="00EF2A08"/>
    <w:rsid w:val="00EF4246"/>
    <w:rsid w:val="00EF4252"/>
    <w:rsid w:val="00EF6F19"/>
    <w:rsid w:val="00EF701F"/>
    <w:rsid w:val="00EF7219"/>
    <w:rsid w:val="00F0056F"/>
    <w:rsid w:val="00F05D42"/>
    <w:rsid w:val="00F06DD5"/>
    <w:rsid w:val="00F06E08"/>
    <w:rsid w:val="00F07193"/>
    <w:rsid w:val="00F07E9C"/>
    <w:rsid w:val="00F10173"/>
    <w:rsid w:val="00F107E0"/>
    <w:rsid w:val="00F1197A"/>
    <w:rsid w:val="00F133EC"/>
    <w:rsid w:val="00F1342C"/>
    <w:rsid w:val="00F14B0B"/>
    <w:rsid w:val="00F1530A"/>
    <w:rsid w:val="00F16409"/>
    <w:rsid w:val="00F169D4"/>
    <w:rsid w:val="00F17391"/>
    <w:rsid w:val="00F17E5E"/>
    <w:rsid w:val="00F20EFC"/>
    <w:rsid w:val="00F21B4F"/>
    <w:rsid w:val="00F221E1"/>
    <w:rsid w:val="00F2466F"/>
    <w:rsid w:val="00F24F8B"/>
    <w:rsid w:val="00F25DB6"/>
    <w:rsid w:val="00F27F16"/>
    <w:rsid w:val="00F30283"/>
    <w:rsid w:val="00F30FDC"/>
    <w:rsid w:val="00F31E1E"/>
    <w:rsid w:val="00F32690"/>
    <w:rsid w:val="00F33B89"/>
    <w:rsid w:val="00F34659"/>
    <w:rsid w:val="00F357BF"/>
    <w:rsid w:val="00F36C98"/>
    <w:rsid w:val="00F42A87"/>
    <w:rsid w:val="00F448B4"/>
    <w:rsid w:val="00F451FF"/>
    <w:rsid w:val="00F45753"/>
    <w:rsid w:val="00F46248"/>
    <w:rsid w:val="00F46567"/>
    <w:rsid w:val="00F47336"/>
    <w:rsid w:val="00F53040"/>
    <w:rsid w:val="00F5373D"/>
    <w:rsid w:val="00F538B6"/>
    <w:rsid w:val="00F544C9"/>
    <w:rsid w:val="00F5707B"/>
    <w:rsid w:val="00F618F3"/>
    <w:rsid w:val="00F620EA"/>
    <w:rsid w:val="00F629AC"/>
    <w:rsid w:val="00F635E7"/>
    <w:rsid w:val="00F63A2D"/>
    <w:rsid w:val="00F6478B"/>
    <w:rsid w:val="00F66744"/>
    <w:rsid w:val="00F66D79"/>
    <w:rsid w:val="00F67C43"/>
    <w:rsid w:val="00F72317"/>
    <w:rsid w:val="00F72E52"/>
    <w:rsid w:val="00F76921"/>
    <w:rsid w:val="00F76A32"/>
    <w:rsid w:val="00F77097"/>
    <w:rsid w:val="00F836F2"/>
    <w:rsid w:val="00F84EA9"/>
    <w:rsid w:val="00F85626"/>
    <w:rsid w:val="00F9181D"/>
    <w:rsid w:val="00F93F5F"/>
    <w:rsid w:val="00F95288"/>
    <w:rsid w:val="00FA4AAE"/>
    <w:rsid w:val="00FB0A34"/>
    <w:rsid w:val="00FB1670"/>
    <w:rsid w:val="00FB2294"/>
    <w:rsid w:val="00FB247E"/>
    <w:rsid w:val="00FB5CAC"/>
    <w:rsid w:val="00FB6A31"/>
    <w:rsid w:val="00FC01CC"/>
    <w:rsid w:val="00FC2490"/>
    <w:rsid w:val="00FC66D3"/>
    <w:rsid w:val="00FD1172"/>
    <w:rsid w:val="00FD2E19"/>
    <w:rsid w:val="00FD2E7A"/>
    <w:rsid w:val="00FD44D2"/>
    <w:rsid w:val="00FD47E9"/>
    <w:rsid w:val="00FD6238"/>
    <w:rsid w:val="00FD759F"/>
    <w:rsid w:val="00FE0157"/>
    <w:rsid w:val="00FE1165"/>
    <w:rsid w:val="00FE1DB8"/>
    <w:rsid w:val="00FE2344"/>
    <w:rsid w:val="00FE4092"/>
    <w:rsid w:val="00FE6658"/>
    <w:rsid w:val="00FF129C"/>
    <w:rsid w:val="00FF288B"/>
    <w:rsid w:val="00FF2EBF"/>
    <w:rsid w:val="00FF4468"/>
    <w:rsid w:val="00FF6B69"/>
    <w:rsid w:val="00FF6E86"/>
    <w:rsid w:val="00FF7E3F"/>
    <w:rsid w:val="00FF7E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paragraph" w:customStyle="1" w:styleId="Bodynosaukumsbig">
    <w:name w:val="Body nosaukums big"/>
    <w:basedOn w:val="BodyText"/>
    <w:autoRedefine/>
    <w:uiPriority w:val="99"/>
    <w:rsid w:val="00673C6B"/>
    <w:pPr>
      <w:spacing w:after="0"/>
      <w:jc w:val="center"/>
    </w:pPr>
    <w:rPr>
      <w:rFonts w:eastAsia="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5D7E"/>
    <w:rPr>
      <w:rFonts w:ascii="Times New Roman" w:hAnsi="Times New Roman"/>
      <w:sz w:val="24"/>
      <w:szCs w:val="24"/>
      <w:lang w:eastAsia="en-US"/>
    </w:rPr>
  </w:style>
  <w:style w:type="paragraph" w:styleId="Heading1">
    <w:name w:val="heading 1"/>
    <w:basedOn w:val="Normal"/>
    <w:next w:val="Normal"/>
    <w:link w:val="Heading1Char1"/>
    <w:uiPriority w:val="99"/>
    <w:qFormat/>
    <w:rsid w:val="00DE5D7E"/>
    <w:pPr>
      <w:keepNext/>
      <w:outlineLvl w:val="0"/>
    </w:pPr>
    <w:rPr>
      <w:b/>
      <w:sz w:val="27"/>
      <w:szCs w:val="27"/>
    </w:rPr>
  </w:style>
  <w:style w:type="paragraph" w:styleId="Heading2">
    <w:name w:val="heading 2"/>
    <w:basedOn w:val="Normal"/>
    <w:next w:val="Normal"/>
    <w:link w:val="Heading2Char"/>
    <w:uiPriority w:val="99"/>
    <w:qFormat/>
    <w:rsid w:val="004E4A09"/>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E4A09"/>
    <w:pPr>
      <w:keepNext/>
      <w:spacing w:before="240" w:after="60"/>
      <w:outlineLvl w:val="2"/>
    </w:pPr>
    <w:rPr>
      <w:rFonts w:ascii="Arial" w:hAnsi="Arial"/>
      <w:b/>
      <w:bCs/>
      <w:sz w:val="26"/>
      <w:szCs w:val="26"/>
    </w:rPr>
  </w:style>
  <w:style w:type="paragraph" w:styleId="Heading4">
    <w:name w:val="heading 4"/>
    <w:basedOn w:val="Normal"/>
    <w:next w:val="Normal"/>
    <w:link w:val="Heading4Char"/>
    <w:uiPriority w:val="99"/>
    <w:qFormat/>
    <w:rsid w:val="004E4A09"/>
    <w:pPr>
      <w:keepNext/>
      <w:tabs>
        <w:tab w:val="num" w:pos="1080"/>
      </w:tabs>
      <w:spacing w:before="240" w:after="60"/>
      <w:ind w:left="864" w:hanging="864"/>
      <w:outlineLvl w:val="3"/>
    </w:pPr>
    <w:rPr>
      <w:b/>
      <w:bCs/>
      <w:sz w:val="28"/>
      <w:szCs w:val="28"/>
      <w:lang w:val="en-GB"/>
    </w:rPr>
  </w:style>
  <w:style w:type="paragraph" w:styleId="Heading5">
    <w:name w:val="heading 5"/>
    <w:basedOn w:val="Normal"/>
    <w:next w:val="Normal"/>
    <w:link w:val="Heading5Char"/>
    <w:qFormat/>
    <w:rsid w:val="004E4A09"/>
    <w:pPr>
      <w:spacing w:before="240" w:after="60"/>
      <w:outlineLvl w:val="4"/>
    </w:pPr>
    <w:rPr>
      <w:b/>
      <w:bCs/>
      <w:i/>
      <w:iCs/>
      <w:sz w:val="26"/>
      <w:szCs w:val="26"/>
    </w:rPr>
  </w:style>
  <w:style w:type="paragraph" w:styleId="Heading6">
    <w:name w:val="heading 6"/>
    <w:basedOn w:val="Normal"/>
    <w:next w:val="Normal"/>
    <w:link w:val="Heading6Char"/>
    <w:uiPriority w:val="99"/>
    <w:qFormat/>
    <w:rsid w:val="004E4A09"/>
    <w:pPr>
      <w:tabs>
        <w:tab w:val="num" w:pos="1152"/>
      </w:tabs>
      <w:spacing w:before="240" w:after="60"/>
      <w:ind w:left="1152" w:hanging="1152"/>
      <w:outlineLvl w:val="5"/>
    </w:pPr>
    <w:rPr>
      <w:b/>
      <w:bCs/>
      <w:sz w:val="20"/>
      <w:szCs w:val="20"/>
      <w:lang w:val="en-GB"/>
    </w:rPr>
  </w:style>
  <w:style w:type="paragraph" w:styleId="Heading7">
    <w:name w:val="heading 7"/>
    <w:basedOn w:val="Normal"/>
    <w:next w:val="Normal"/>
    <w:link w:val="Heading7Char"/>
    <w:uiPriority w:val="99"/>
    <w:qFormat/>
    <w:rsid w:val="004E4A09"/>
    <w:pPr>
      <w:tabs>
        <w:tab w:val="num" w:pos="1296"/>
      </w:tabs>
      <w:spacing w:before="240" w:after="60"/>
      <w:ind w:left="1296" w:hanging="1296"/>
      <w:outlineLvl w:val="6"/>
    </w:pPr>
    <w:rPr>
      <w:lang w:val="en-GB"/>
    </w:rPr>
  </w:style>
  <w:style w:type="paragraph" w:styleId="Heading8">
    <w:name w:val="heading 8"/>
    <w:basedOn w:val="Normal"/>
    <w:next w:val="Normal"/>
    <w:link w:val="Heading8Char"/>
    <w:uiPriority w:val="99"/>
    <w:qFormat/>
    <w:rsid w:val="004E4A09"/>
    <w:pPr>
      <w:spacing w:before="240" w:after="60"/>
      <w:outlineLvl w:val="7"/>
    </w:pPr>
    <w:rPr>
      <w:i/>
      <w:iCs/>
    </w:rPr>
  </w:style>
  <w:style w:type="paragraph" w:styleId="Heading9">
    <w:name w:val="heading 9"/>
    <w:basedOn w:val="Normal"/>
    <w:next w:val="Normal"/>
    <w:link w:val="Heading9Char"/>
    <w:uiPriority w:val="99"/>
    <w:qFormat/>
    <w:rsid w:val="004E4A09"/>
    <w:pPr>
      <w:tabs>
        <w:tab w:val="num" w:pos="1584"/>
      </w:tabs>
      <w:spacing w:before="240" w:after="60"/>
      <w:ind w:left="1584" w:hanging="1584"/>
      <w:outlineLvl w:val="8"/>
    </w:pPr>
    <w:rPr>
      <w:rFonts w:ascii="Arial" w:hAnsi="Arial"/>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9"/>
    <w:locked/>
    <w:rsid w:val="00DE5D7E"/>
    <w:rPr>
      <w:rFonts w:ascii="Cambria" w:hAnsi="Cambria" w:cs="Times New Roman"/>
      <w:b/>
      <w:bCs/>
      <w:color w:val="365F91"/>
      <w:sz w:val="28"/>
      <w:szCs w:val="28"/>
    </w:rPr>
  </w:style>
  <w:style w:type="character" w:customStyle="1" w:styleId="Heading2Char">
    <w:name w:val="Heading 2 Char"/>
    <w:link w:val="Heading2"/>
    <w:uiPriority w:val="99"/>
    <w:locked/>
    <w:rsid w:val="004E4A09"/>
    <w:rPr>
      <w:rFonts w:ascii="Cambria" w:hAnsi="Cambria" w:cs="Times New Roman"/>
      <w:b/>
      <w:bCs/>
      <w:color w:val="4F81BD"/>
      <w:sz w:val="26"/>
      <w:szCs w:val="26"/>
    </w:rPr>
  </w:style>
  <w:style w:type="character" w:customStyle="1" w:styleId="Heading3Char">
    <w:name w:val="Heading 3 Char"/>
    <w:link w:val="Heading3"/>
    <w:uiPriority w:val="99"/>
    <w:locked/>
    <w:rsid w:val="004E4A09"/>
    <w:rPr>
      <w:rFonts w:ascii="Arial" w:hAnsi="Arial" w:cs="Arial"/>
      <w:b/>
      <w:bCs/>
      <w:sz w:val="26"/>
      <w:szCs w:val="26"/>
    </w:rPr>
  </w:style>
  <w:style w:type="character" w:customStyle="1" w:styleId="Heading4Char">
    <w:name w:val="Heading 4 Char"/>
    <w:link w:val="Heading4"/>
    <w:uiPriority w:val="99"/>
    <w:locked/>
    <w:rsid w:val="004E4A09"/>
    <w:rPr>
      <w:rFonts w:ascii="Times New Roman" w:hAnsi="Times New Roman" w:cs="Times New Roman"/>
      <w:b/>
      <w:bCs/>
      <w:sz w:val="28"/>
      <w:szCs w:val="28"/>
      <w:lang w:val="en-GB"/>
    </w:rPr>
  </w:style>
  <w:style w:type="character" w:customStyle="1" w:styleId="Heading5Char">
    <w:name w:val="Heading 5 Char"/>
    <w:link w:val="Heading5"/>
    <w:locked/>
    <w:rsid w:val="004E4A09"/>
    <w:rPr>
      <w:rFonts w:ascii="Times New Roman" w:hAnsi="Times New Roman" w:cs="Times New Roman"/>
      <w:b/>
      <w:bCs/>
      <w:i/>
      <w:iCs/>
      <w:sz w:val="26"/>
      <w:szCs w:val="26"/>
    </w:rPr>
  </w:style>
  <w:style w:type="character" w:customStyle="1" w:styleId="Heading6Char">
    <w:name w:val="Heading 6 Char"/>
    <w:link w:val="Heading6"/>
    <w:uiPriority w:val="99"/>
    <w:locked/>
    <w:rsid w:val="004E4A09"/>
    <w:rPr>
      <w:rFonts w:ascii="Times New Roman" w:hAnsi="Times New Roman" w:cs="Times New Roman"/>
      <w:b/>
      <w:bCs/>
      <w:lang w:val="en-GB"/>
    </w:rPr>
  </w:style>
  <w:style w:type="character" w:customStyle="1" w:styleId="Heading7Char">
    <w:name w:val="Heading 7 Char"/>
    <w:link w:val="Heading7"/>
    <w:uiPriority w:val="99"/>
    <w:locked/>
    <w:rsid w:val="004E4A09"/>
    <w:rPr>
      <w:rFonts w:ascii="Times New Roman" w:hAnsi="Times New Roman" w:cs="Times New Roman"/>
      <w:sz w:val="24"/>
      <w:szCs w:val="24"/>
      <w:lang w:val="en-GB"/>
    </w:rPr>
  </w:style>
  <w:style w:type="character" w:customStyle="1" w:styleId="Heading8Char">
    <w:name w:val="Heading 8 Char"/>
    <w:link w:val="Heading8"/>
    <w:uiPriority w:val="99"/>
    <w:locked/>
    <w:rsid w:val="004E4A09"/>
    <w:rPr>
      <w:rFonts w:ascii="Times New Roman" w:hAnsi="Times New Roman" w:cs="Times New Roman"/>
      <w:i/>
      <w:iCs/>
      <w:sz w:val="24"/>
      <w:szCs w:val="24"/>
    </w:rPr>
  </w:style>
  <w:style w:type="character" w:customStyle="1" w:styleId="Heading9Char">
    <w:name w:val="Heading 9 Char"/>
    <w:link w:val="Heading9"/>
    <w:uiPriority w:val="99"/>
    <w:locked/>
    <w:rsid w:val="004E4A09"/>
    <w:rPr>
      <w:rFonts w:ascii="Arial" w:hAnsi="Arial" w:cs="Arial"/>
      <w:lang w:val="en-GB"/>
    </w:rPr>
  </w:style>
  <w:style w:type="paragraph" w:styleId="BalloonText">
    <w:name w:val="Balloon Text"/>
    <w:basedOn w:val="Normal"/>
    <w:link w:val="BalloonTextChar"/>
    <w:uiPriority w:val="99"/>
    <w:semiHidden/>
    <w:rsid w:val="004E4A09"/>
    <w:rPr>
      <w:rFonts w:ascii="Tahoma" w:hAnsi="Tahoma"/>
      <w:sz w:val="16"/>
      <w:szCs w:val="16"/>
    </w:rPr>
  </w:style>
  <w:style w:type="character" w:customStyle="1" w:styleId="BalloonTextChar">
    <w:name w:val="Balloon Text Char"/>
    <w:link w:val="BalloonText"/>
    <w:uiPriority w:val="99"/>
    <w:locked/>
    <w:rsid w:val="004E4A09"/>
    <w:rPr>
      <w:rFonts w:ascii="Tahoma" w:hAnsi="Tahoma" w:cs="Tahoma"/>
      <w:sz w:val="16"/>
      <w:szCs w:val="16"/>
    </w:rPr>
  </w:style>
  <w:style w:type="character" w:styleId="Hyperlink">
    <w:name w:val="Hyperlink"/>
    <w:uiPriority w:val="99"/>
    <w:rsid w:val="00DE5D7E"/>
    <w:rPr>
      <w:rFonts w:cs="Times New Roman"/>
      <w:color w:val="0000FF"/>
      <w:u w:val="single"/>
    </w:rPr>
  </w:style>
  <w:style w:type="paragraph" w:styleId="Footer">
    <w:name w:val="footer"/>
    <w:basedOn w:val="Normal"/>
    <w:link w:val="FooterChar"/>
    <w:uiPriority w:val="99"/>
    <w:rsid w:val="00DE5D7E"/>
    <w:pPr>
      <w:tabs>
        <w:tab w:val="center" w:pos="4153"/>
        <w:tab w:val="right" w:pos="8306"/>
      </w:tabs>
    </w:pPr>
    <w:rPr>
      <w:lang w:val="en-GB"/>
    </w:rPr>
  </w:style>
  <w:style w:type="character" w:customStyle="1" w:styleId="FooterChar">
    <w:name w:val="Footer Char"/>
    <w:link w:val="Footer"/>
    <w:uiPriority w:val="99"/>
    <w:locked/>
    <w:rsid w:val="00DE5D7E"/>
    <w:rPr>
      <w:rFonts w:ascii="Times New Roman" w:hAnsi="Times New Roman" w:cs="Times New Roman"/>
      <w:sz w:val="24"/>
      <w:szCs w:val="24"/>
      <w:lang w:val="en-GB"/>
    </w:rPr>
  </w:style>
  <w:style w:type="paragraph" w:customStyle="1" w:styleId="naisf">
    <w:name w:val="naisf"/>
    <w:basedOn w:val="Normal"/>
    <w:uiPriority w:val="99"/>
    <w:rsid w:val="00DE5D7E"/>
    <w:pPr>
      <w:spacing w:before="100" w:beforeAutospacing="1" w:after="100" w:afterAutospacing="1"/>
      <w:jc w:val="both"/>
    </w:pPr>
    <w:rPr>
      <w:lang w:val="en-GB"/>
    </w:rPr>
  </w:style>
  <w:style w:type="character" w:styleId="PageNumber">
    <w:name w:val="page number"/>
    <w:uiPriority w:val="99"/>
    <w:rsid w:val="00DE5D7E"/>
    <w:rPr>
      <w:rFonts w:cs="Times New Roman"/>
    </w:rPr>
  </w:style>
  <w:style w:type="paragraph" w:styleId="CommentText">
    <w:name w:val="annotation text"/>
    <w:basedOn w:val="Normal"/>
    <w:link w:val="CommentTextChar"/>
    <w:uiPriority w:val="99"/>
    <w:semiHidden/>
    <w:rsid w:val="00DE5D7E"/>
    <w:rPr>
      <w:sz w:val="20"/>
      <w:szCs w:val="20"/>
    </w:rPr>
  </w:style>
  <w:style w:type="character" w:customStyle="1" w:styleId="CommentTextChar">
    <w:name w:val="Comment Text Char"/>
    <w:link w:val="CommentText"/>
    <w:uiPriority w:val="99"/>
    <w:locked/>
    <w:rsid w:val="00DE5D7E"/>
    <w:rPr>
      <w:rFonts w:ascii="Times New Roman" w:hAnsi="Times New Roman" w:cs="Times New Roman"/>
      <w:sz w:val="20"/>
      <w:szCs w:val="20"/>
    </w:rPr>
  </w:style>
  <w:style w:type="paragraph" w:styleId="TOC1">
    <w:name w:val="toc 1"/>
    <w:basedOn w:val="Normal"/>
    <w:next w:val="Normal"/>
    <w:autoRedefine/>
    <w:uiPriority w:val="39"/>
    <w:rsid w:val="000B5226"/>
    <w:pPr>
      <w:tabs>
        <w:tab w:val="right" w:leader="dot" w:pos="8296"/>
      </w:tabs>
      <w:ind w:right="-694"/>
    </w:pPr>
    <w:rPr>
      <w:b/>
      <w:bCs/>
    </w:rPr>
  </w:style>
  <w:style w:type="paragraph" w:styleId="PlainText">
    <w:name w:val="Plain Text"/>
    <w:basedOn w:val="Normal"/>
    <w:link w:val="PlainTextChar1"/>
    <w:uiPriority w:val="99"/>
    <w:rsid w:val="00DE5D7E"/>
    <w:rPr>
      <w:rFonts w:ascii="Calibri" w:hAnsi="Calibri"/>
      <w:lang w:eastAsia="lv-LV"/>
    </w:rPr>
  </w:style>
  <w:style w:type="character" w:customStyle="1" w:styleId="PlainTextChar">
    <w:name w:val="Plain Text Char"/>
    <w:uiPriority w:val="99"/>
    <w:locked/>
    <w:rsid w:val="00DE5D7E"/>
    <w:rPr>
      <w:rFonts w:ascii="Consolas" w:hAnsi="Consolas" w:cs="Times New Roman"/>
      <w:sz w:val="21"/>
      <w:szCs w:val="21"/>
    </w:rPr>
  </w:style>
  <w:style w:type="character" w:customStyle="1" w:styleId="PlainTextChar1">
    <w:name w:val="Plain Text Char1"/>
    <w:link w:val="PlainText"/>
    <w:uiPriority w:val="99"/>
    <w:locked/>
    <w:rsid w:val="00DE5D7E"/>
    <w:rPr>
      <w:rFonts w:ascii="Calibri" w:hAnsi="Calibri" w:cs="Times New Roman"/>
      <w:sz w:val="24"/>
      <w:szCs w:val="24"/>
      <w:lang w:eastAsia="lv-LV"/>
    </w:rPr>
  </w:style>
  <w:style w:type="paragraph" w:styleId="TOC2">
    <w:name w:val="toc 2"/>
    <w:basedOn w:val="Normal"/>
    <w:next w:val="Normal"/>
    <w:autoRedefine/>
    <w:uiPriority w:val="39"/>
    <w:rsid w:val="00DE5D7E"/>
    <w:pPr>
      <w:ind w:left="240"/>
    </w:pPr>
  </w:style>
  <w:style w:type="character" w:customStyle="1" w:styleId="Heading1Char1">
    <w:name w:val="Heading 1 Char1"/>
    <w:link w:val="Heading1"/>
    <w:uiPriority w:val="99"/>
    <w:locked/>
    <w:rsid w:val="00DE5D7E"/>
    <w:rPr>
      <w:rFonts w:ascii="Times New Roman" w:hAnsi="Times New Roman" w:cs="Times New Roman"/>
      <w:b/>
      <w:sz w:val="27"/>
      <w:szCs w:val="27"/>
    </w:rPr>
  </w:style>
  <w:style w:type="table" w:styleId="TableGrid">
    <w:name w:val="Table Grid"/>
    <w:basedOn w:val="TableNormal"/>
    <w:uiPriority w:val="99"/>
    <w:rsid w:val="00A67DD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67DD4"/>
    <w:pPr>
      <w:ind w:left="720"/>
      <w:contextualSpacing/>
    </w:pPr>
  </w:style>
  <w:style w:type="paragraph" w:customStyle="1" w:styleId="Numeracija">
    <w:name w:val="Numeracija"/>
    <w:basedOn w:val="Normal"/>
    <w:uiPriority w:val="99"/>
    <w:rsid w:val="00804EDA"/>
    <w:pPr>
      <w:tabs>
        <w:tab w:val="num" w:pos="1080"/>
      </w:tabs>
      <w:ind w:left="1080" w:hanging="360"/>
      <w:jc w:val="both"/>
    </w:pPr>
    <w:rPr>
      <w:rFonts w:eastAsia="Times New Roman"/>
      <w:sz w:val="26"/>
    </w:rPr>
  </w:style>
  <w:style w:type="paragraph" w:styleId="BodyText">
    <w:name w:val="Body Text"/>
    <w:aliases w:val="Body Text1"/>
    <w:basedOn w:val="Normal"/>
    <w:link w:val="BodyTextChar"/>
    <w:uiPriority w:val="99"/>
    <w:rsid w:val="004E4A09"/>
    <w:pPr>
      <w:spacing w:after="120"/>
    </w:pPr>
  </w:style>
  <w:style w:type="character" w:customStyle="1" w:styleId="BodyTextChar">
    <w:name w:val="Body Text Char"/>
    <w:aliases w:val="Body Text1 Char"/>
    <w:link w:val="BodyText"/>
    <w:uiPriority w:val="99"/>
    <w:locked/>
    <w:rsid w:val="004E4A09"/>
    <w:rPr>
      <w:rFonts w:ascii="Times New Roman" w:hAnsi="Times New Roman" w:cs="Times New Roman"/>
      <w:sz w:val="24"/>
      <w:szCs w:val="24"/>
    </w:rPr>
  </w:style>
  <w:style w:type="paragraph" w:styleId="ListNumber2">
    <w:name w:val="List Number 2"/>
    <w:basedOn w:val="Normal"/>
    <w:uiPriority w:val="99"/>
    <w:rsid w:val="004E4A09"/>
    <w:pPr>
      <w:tabs>
        <w:tab w:val="num" w:pos="720"/>
      </w:tabs>
      <w:ind w:left="720" w:hanging="720"/>
    </w:pPr>
  </w:style>
  <w:style w:type="character" w:styleId="Strong">
    <w:name w:val="Strong"/>
    <w:uiPriority w:val="99"/>
    <w:qFormat/>
    <w:rsid w:val="004E4A09"/>
    <w:rPr>
      <w:rFonts w:cs="Times New Roman"/>
      <w:b/>
      <w:bCs/>
    </w:rPr>
  </w:style>
  <w:style w:type="paragraph" w:styleId="ListNumber">
    <w:name w:val="List Number"/>
    <w:basedOn w:val="Normal"/>
    <w:uiPriority w:val="99"/>
    <w:rsid w:val="004E4A09"/>
    <w:pPr>
      <w:tabs>
        <w:tab w:val="num" w:pos="720"/>
      </w:tabs>
      <w:spacing w:before="120"/>
      <w:jc w:val="both"/>
    </w:pPr>
  </w:style>
  <w:style w:type="paragraph" w:styleId="Header">
    <w:name w:val="header"/>
    <w:basedOn w:val="Normal"/>
    <w:link w:val="HeaderChar1"/>
    <w:uiPriority w:val="99"/>
    <w:rsid w:val="004E4A09"/>
    <w:pPr>
      <w:tabs>
        <w:tab w:val="center" w:pos="4153"/>
        <w:tab w:val="right" w:pos="8306"/>
      </w:tabs>
    </w:pPr>
    <w:rPr>
      <w:lang w:val="en-GB"/>
    </w:rPr>
  </w:style>
  <w:style w:type="character" w:customStyle="1" w:styleId="HeaderChar">
    <w:name w:val="Header Char"/>
    <w:uiPriority w:val="99"/>
    <w:locked/>
    <w:rsid w:val="004E4A09"/>
    <w:rPr>
      <w:rFonts w:ascii="Times New Roman" w:hAnsi="Times New Roman" w:cs="Times New Roman"/>
      <w:sz w:val="24"/>
      <w:szCs w:val="24"/>
    </w:rPr>
  </w:style>
  <w:style w:type="paragraph" w:styleId="BodyText2">
    <w:name w:val="Body Text 2"/>
    <w:basedOn w:val="Normal"/>
    <w:link w:val="BodyText2Char"/>
    <w:uiPriority w:val="99"/>
    <w:rsid w:val="004E4A09"/>
    <w:pPr>
      <w:spacing w:after="120" w:line="480" w:lineRule="auto"/>
    </w:pPr>
  </w:style>
  <w:style w:type="character" w:customStyle="1" w:styleId="BodyText2Char">
    <w:name w:val="Body Text 2 Char"/>
    <w:link w:val="BodyText2"/>
    <w:uiPriority w:val="99"/>
    <w:locked/>
    <w:rsid w:val="004E4A09"/>
    <w:rPr>
      <w:rFonts w:ascii="Times New Roman" w:hAnsi="Times New Roman" w:cs="Times New Roman"/>
      <w:sz w:val="24"/>
      <w:szCs w:val="24"/>
    </w:rPr>
  </w:style>
  <w:style w:type="paragraph" w:styleId="BodyTextIndent3">
    <w:name w:val="Body Text Indent 3"/>
    <w:basedOn w:val="Normal"/>
    <w:link w:val="BodyTextIndent3Char"/>
    <w:uiPriority w:val="99"/>
    <w:rsid w:val="004E4A09"/>
    <w:pPr>
      <w:spacing w:after="120"/>
      <w:ind w:left="283"/>
    </w:pPr>
    <w:rPr>
      <w:sz w:val="16"/>
      <w:szCs w:val="16"/>
    </w:rPr>
  </w:style>
  <w:style w:type="character" w:customStyle="1" w:styleId="BodyTextIndent3Char">
    <w:name w:val="Body Text Indent 3 Char"/>
    <w:link w:val="BodyTextIndent3"/>
    <w:uiPriority w:val="99"/>
    <w:locked/>
    <w:rsid w:val="004E4A09"/>
    <w:rPr>
      <w:rFonts w:ascii="Times New Roman" w:hAnsi="Times New Roman" w:cs="Times New Roman"/>
      <w:sz w:val="16"/>
      <w:szCs w:val="16"/>
    </w:rPr>
  </w:style>
  <w:style w:type="paragraph" w:styleId="NormalWeb">
    <w:name w:val="Normal (Web)"/>
    <w:basedOn w:val="Normal"/>
    <w:uiPriority w:val="99"/>
    <w:rsid w:val="004E4A09"/>
    <w:pPr>
      <w:spacing w:before="100"/>
    </w:pPr>
    <w:rPr>
      <w:lang w:val="en-GB"/>
    </w:rPr>
  </w:style>
  <w:style w:type="paragraph" w:customStyle="1" w:styleId="G5CharChar">
    <w:name w:val="G5 Char Char"/>
    <w:basedOn w:val="Normal"/>
    <w:autoRedefine/>
    <w:uiPriority w:val="99"/>
    <w:rsid w:val="00BE5EBC"/>
  </w:style>
  <w:style w:type="character" w:customStyle="1" w:styleId="UnderlineBodyText">
    <w:name w:val="Underline Body Text"/>
    <w:uiPriority w:val="99"/>
    <w:rsid w:val="004E4A09"/>
    <w:rPr>
      <w:rFonts w:ascii="Times New Roman" w:hAnsi="Times New Roman" w:cs="Times New Roman"/>
      <w:sz w:val="24"/>
      <w:szCs w:val="24"/>
      <w:u w:val="single"/>
      <w:lang w:val="lv-LV"/>
    </w:rPr>
  </w:style>
  <w:style w:type="paragraph" w:styleId="Index1">
    <w:name w:val="index 1"/>
    <w:basedOn w:val="Normal"/>
    <w:next w:val="Normal"/>
    <w:autoRedefine/>
    <w:uiPriority w:val="99"/>
    <w:semiHidden/>
    <w:rsid w:val="004E4A09"/>
    <w:pPr>
      <w:ind w:left="240" w:hanging="240"/>
    </w:pPr>
  </w:style>
  <w:style w:type="paragraph" w:styleId="IndexHeading">
    <w:name w:val="index heading"/>
    <w:basedOn w:val="Normal"/>
    <w:uiPriority w:val="99"/>
    <w:rsid w:val="004E4A09"/>
    <w:rPr>
      <w:lang w:eastAsia="lv-LV"/>
    </w:rPr>
  </w:style>
  <w:style w:type="paragraph" w:customStyle="1" w:styleId="normal-1">
    <w:name w:val="normal-1"/>
    <w:basedOn w:val="Normal"/>
    <w:uiPriority w:val="99"/>
    <w:rsid w:val="004E4A09"/>
    <w:pPr>
      <w:ind w:left="1701" w:hanging="567"/>
      <w:jc w:val="both"/>
    </w:pPr>
    <w:rPr>
      <w:rFonts w:ascii="BaltArial" w:hAnsi="BaltArial"/>
      <w:lang w:eastAsia="lv-LV"/>
    </w:rPr>
  </w:style>
  <w:style w:type="paragraph" w:customStyle="1" w:styleId="ListBullet1">
    <w:name w:val="List Bullet 1"/>
    <w:basedOn w:val="Normal"/>
    <w:autoRedefine/>
    <w:uiPriority w:val="99"/>
    <w:rsid w:val="004E4A09"/>
    <w:pPr>
      <w:numPr>
        <w:ilvl w:val="1"/>
        <w:numId w:val="1"/>
      </w:numPr>
      <w:spacing w:before="20" w:after="20"/>
      <w:jc w:val="both"/>
    </w:pPr>
    <w:rPr>
      <w:rFonts w:ascii="Arial" w:hAnsi="Arial"/>
      <w:sz w:val="20"/>
      <w:szCs w:val="20"/>
    </w:rPr>
  </w:style>
  <w:style w:type="paragraph" w:styleId="ListBullet">
    <w:name w:val="List Bullet"/>
    <w:basedOn w:val="Normal"/>
    <w:link w:val="ListBulletChar1"/>
    <w:autoRedefine/>
    <w:uiPriority w:val="99"/>
    <w:rsid w:val="004E4A09"/>
    <w:pPr>
      <w:spacing w:before="40" w:after="40"/>
    </w:pPr>
  </w:style>
  <w:style w:type="character" w:customStyle="1" w:styleId="ListBulletChar1">
    <w:name w:val="List Bullet Char1"/>
    <w:link w:val="ListBullet"/>
    <w:uiPriority w:val="99"/>
    <w:locked/>
    <w:rsid w:val="004E4A09"/>
    <w:rPr>
      <w:rFonts w:ascii="Times New Roman" w:hAnsi="Times New Roman" w:cs="Times New Roman"/>
      <w:sz w:val="24"/>
      <w:szCs w:val="24"/>
    </w:rPr>
  </w:style>
  <w:style w:type="paragraph" w:customStyle="1" w:styleId="RakstzRakstzCharCharRakstzRakstz">
    <w:name w:val="Rakstz. Rakstz.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paragraph" w:styleId="DocumentMap">
    <w:name w:val="Document Map"/>
    <w:basedOn w:val="Normal"/>
    <w:link w:val="DocumentMapChar"/>
    <w:uiPriority w:val="99"/>
    <w:semiHidden/>
    <w:rsid w:val="004E4A09"/>
    <w:pPr>
      <w:shd w:val="clear" w:color="auto" w:fill="000080"/>
    </w:pPr>
    <w:rPr>
      <w:rFonts w:ascii="Tahoma" w:hAnsi="Tahoma"/>
      <w:sz w:val="20"/>
      <w:szCs w:val="20"/>
    </w:rPr>
  </w:style>
  <w:style w:type="character" w:customStyle="1" w:styleId="DocumentMapChar">
    <w:name w:val="Document Map Char"/>
    <w:link w:val="DocumentMap"/>
    <w:uiPriority w:val="99"/>
    <w:locked/>
    <w:rsid w:val="004E4A09"/>
    <w:rPr>
      <w:rFonts w:ascii="Tahoma" w:hAnsi="Tahoma" w:cs="Tahoma"/>
      <w:sz w:val="20"/>
      <w:szCs w:val="20"/>
      <w:shd w:val="clear" w:color="auto" w:fill="000080"/>
    </w:rPr>
  </w:style>
  <w:style w:type="character" w:customStyle="1" w:styleId="body6">
    <w:name w:val="body6"/>
    <w:uiPriority w:val="99"/>
    <w:rsid w:val="004E4A09"/>
    <w:rPr>
      <w:rFonts w:ascii="Verdana" w:hAnsi="Verdana" w:cs="Times New Roman"/>
      <w:color w:val="000000"/>
      <w:sz w:val="18"/>
      <w:szCs w:val="18"/>
    </w:rPr>
  </w:style>
  <w:style w:type="character" w:customStyle="1" w:styleId="WW8Num1z1">
    <w:name w:val="WW8Num1z1"/>
    <w:uiPriority w:val="99"/>
    <w:rsid w:val="004E4A09"/>
    <w:rPr>
      <w:b/>
      <w:sz w:val="28"/>
    </w:rPr>
  </w:style>
  <w:style w:type="character" w:customStyle="1" w:styleId="Absatz-Standardschriftart">
    <w:name w:val="Absatz-Standardschriftart"/>
    <w:uiPriority w:val="99"/>
    <w:rsid w:val="004E4A09"/>
  </w:style>
  <w:style w:type="character" w:customStyle="1" w:styleId="WW8Num2z1">
    <w:name w:val="WW8Num2z1"/>
    <w:uiPriority w:val="99"/>
    <w:rsid w:val="004E4A09"/>
    <w:rPr>
      <w:b/>
      <w:sz w:val="28"/>
    </w:rPr>
  </w:style>
  <w:style w:type="character" w:customStyle="1" w:styleId="Noklusjumarindkopasfonts">
    <w:name w:val="Noklusējuma rindkopas fonts"/>
    <w:uiPriority w:val="99"/>
    <w:rsid w:val="004E4A09"/>
  </w:style>
  <w:style w:type="paragraph" w:customStyle="1" w:styleId="Heading">
    <w:name w:val="Heading"/>
    <w:basedOn w:val="Normal"/>
    <w:next w:val="BodyText"/>
    <w:uiPriority w:val="99"/>
    <w:rsid w:val="004E4A09"/>
    <w:pPr>
      <w:keepNext/>
      <w:suppressAutoHyphens/>
      <w:spacing w:before="240" w:after="120"/>
    </w:pPr>
    <w:rPr>
      <w:rFonts w:ascii="Arial" w:eastAsia="MS Mincho" w:hAnsi="Arial" w:cs="Tahoma"/>
      <w:sz w:val="28"/>
      <w:szCs w:val="28"/>
      <w:lang w:eastAsia="ar-SA"/>
    </w:rPr>
  </w:style>
  <w:style w:type="paragraph" w:styleId="List">
    <w:name w:val="List"/>
    <w:basedOn w:val="BodyText"/>
    <w:uiPriority w:val="99"/>
    <w:rsid w:val="004E4A09"/>
    <w:pPr>
      <w:suppressAutoHyphens/>
    </w:pPr>
    <w:rPr>
      <w:rFonts w:cs="Tahoma"/>
      <w:lang w:eastAsia="ar-SA"/>
    </w:rPr>
  </w:style>
  <w:style w:type="paragraph" w:styleId="Caption">
    <w:name w:val="caption"/>
    <w:basedOn w:val="Normal"/>
    <w:uiPriority w:val="99"/>
    <w:qFormat/>
    <w:rsid w:val="004E4A09"/>
    <w:pPr>
      <w:suppressLineNumbers/>
      <w:suppressAutoHyphens/>
      <w:spacing w:before="120" w:after="120"/>
    </w:pPr>
    <w:rPr>
      <w:rFonts w:cs="Tahoma"/>
      <w:i/>
      <w:iCs/>
      <w:lang w:eastAsia="ar-SA"/>
    </w:rPr>
  </w:style>
  <w:style w:type="paragraph" w:customStyle="1" w:styleId="Index">
    <w:name w:val="Index"/>
    <w:basedOn w:val="Normal"/>
    <w:uiPriority w:val="99"/>
    <w:rsid w:val="004E4A09"/>
    <w:pPr>
      <w:suppressLineNumbers/>
      <w:suppressAutoHyphens/>
    </w:pPr>
    <w:rPr>
      <w:rFonts w:cs="Tahoma"/>
      <w:lang w:eastAsia="ar-SA"/>
    </w:rPr>
  </w:style>
  <w:style w:type="paragraph" w:customStyle="1" w:styleId="Balonteksts">
    <w:name w:val="Balonteksts"/>
    <w:basedOn w:val="Normal"/>
    <w:uiPriority w:val="99"/>
    <w:rsid w:val="004E4A09"/>
    <w:pPr>
      <w:suppressAutoHyphens/>
    </w:pPr>
    <w:rPr>
      <w:rFonts w:ascii="Tahoma" w:hAnsi="Tahoma" w:cs="Tahoma"/>
      <w:sz w:val="16"/>
      <w:szCs w:val="16"/>
      <w:lang w:eastAsia="ar-SA"/>
    </w:rPr>
  </w:style>
  <w:style w:type="paragraph" w:customStyle="1" w:styleId="TableContents">
    <w:name w:val="Table Contents"/>
    <w:basedOn w:val="Normal"/>
    <w:uiPriority w:val="99"/>
    <w:rsid w:val="004E4A09"/>
    <w:pPr>
      <w:suppressLineNumbers/>
      <w:suppressAutoHyphens/>
    </w:pPr>
    <w:rPr>
      <w:lang w:eastAsia="ar-SA"/>
    </w:rPr>
  </w:style>
  <w:style w:type="paragraph" w:customStyle="1" w:styleId="TableHeading">
    <w:name w:val="Table Heading"/>
    <w:basedOn w:val="TableContents"/>
    <w:uiPriority w:val="99"/>
    <w:rsid w:val="004E4A09"/>
    <w:pPr>
      <w:jc w:val="center"/>
    </w:pPr>
    <w:rPr>
      <w:b/>
      <w:bCs/>
    </w:rPr>
  </w:style>
  <w:style w:type="paragraph" w:customStyle="1" w:styleId="Framecontents">
    <w:name w:val="Frame contents"/>
    <w:basedOn w:val="BodyText"/>
    <w:uiPriority w:val="99"/>
    <w:rsid w:val="004E4A09"/>
    <w:pPr>
      <w:suppressAutoHyphens/>
    </w:pPr>
    <w:rPr>
      <w:lang w:eastAsia="ar-SA"/>
    </w:rPr>
  </w:style>
  <w:style w:type="paragraph" w:customStyle="1" w:styleId="numeracija0">
    <w:name w:val="numeracija"/>
    <w:basedOn w:val="Normal"/>
    <w:uiPriority w:val="99"/>
    <w:rsid w:val="004E4A09"/>
    <w:pPr>
      <w:spacing w:before="100" w:beforeAutospacing="1" w:after="100" w:afterAutospacing="1"/>
    </w:pPr>
    <w:rPr>
      <w:lang w:val="en-US"/>
    </w:rPr>
  </w:style>
  <w:style w:type="paragraph" w:customStyle="1" w:styleId="Style1">
    <w:name w:val="Style1"/>
    <w:basedOn w:val="Normal"/>
    <w:uiPriority w:val="99"/>
    <w:rsid w:val="004E4A09"/>
    <w:pPr>
      <w:widowControl w:val="0"/>
      <w:jc w:val="both"/>
    </w:pPr>
    <w:rPr>
      <w:szCs w:val="20"/>
      <w:lang w:val="en-US"/>
    </w:rPr>
  </w:style>
  <w:style w:type="character" w:customStyle="1" w:styleId="WW8Num1z0">
    <w:name w:val="WW8Num1z0"/>
    <w:uiPriority w:val="99"/>
    <w:rsid w:val="004E4A09"/>
    <w:rPr>
      <w:rFonts w:ascii="Times New Roman" w:hAnsi="Times New Roman"/>
      <w:b/>
      <w:sz w:val="24"/>
    </w:rPr>
  </w:style>
  <w:style w:type="character" w:customStyle="1" w:styleId="WW8Num3z1">
    <w:name w:val="WW8Num3z1"/>
    <w:uiPriority w:val="99"/>
    <w:rsid w:val="004E4A09"/>
    <w:rPr>
      <w:b/>
      <w:sz w:val="28"/>
    </w:rPr>
  </w:style>
  <w:style w:type="character" w:customStyle="1" w:styleId="WW8Num5z0">
    <w:name w:val="WW8Num5z0"/>
    <w:uiPriority w:val="99"/>
    <w:rsid w:val="004E4A09"/>
  </w:style>
  <w:style w:type="character" w:customStyle="1" w:styleId="WW8Num6z0">
    <w:name w:val="WW8Num6z0"/>
    <w:uiPriority w:val="99"/>
    <w:rsid w:val="004E4A09"/>
    <w:rPr>
      <w:rFonts w:ascii="Symbol" w:hAnsi="Symbol"/>
    </w:rPr>
  </w:style>
  <w:style w:type="character" w:customStyle="1" w:styleId="WW8Num6z1">
    <w:name w:val="WW8Num6z1"/>
    <w:uiPriority w:val="99"/>
    <w:rsid w:val="004E4A09"/>
    <w:rPr>
      <w:rFonts w:ascii="Courier New" w:hAnsi="Courier New"/>
    </w:rPr>
  </w:style>
  <w:style w:type="character" w:customStyle="1" w:styleId="WW8Num6z2">
    <w:name w:val="WW8Num6z2"/>
    <w:uiPriority w:val="99"/>
    <w:rsid w:val="004E4A09"/>
    <w:rPr>
      <w:rFonts w:ascii="Wingdings" w:hAnsi="Wingdings"/>
    </w:rPr>
  </w:style>
  <w:style w:type="character" w:customStyle="1" w:styleId="WW8Num8z0">
    <w:name w:val="WW8Num8z0"/>
    <w:uiPriority w:val="99"/>
    <w:rsid w:val="004E4A09"/>
    <w:rPr>
      <w:b/>
    </w:rPr>
  </w:style>
  <w:style w:type="character" w:customStyle="1" w:styleId="WW8Num10z0">
    <w:name w:val="WW8Num10z0"/>
    <w:uiPriority w:val="99"/>
    <w:rsid w:val="004E4A09"/>
    <w:rPr>
      <w:rFonts w:ascii="Times New Roman" w:hAnsi="Times New Roman"/>
    </w:rPr>
  </w:style>
  <w:style w:type="character" w:customStyle="1" w:styleId="WW8Num10z1">
    <w:name w:val="WW8Num10z1"/>
    <w:uiPriority w:val="99"/>
    <w:rsid w:val="004E4A09"/>
    <w:rPr>
      <w:rFonts w:ascii="Courier New" w:hAnsi="Courier New"/>
    </w:rPr>
  </w:style>
  <w:style w:type="character" w:customStyle="1" w:styleId="WW8Num10z2">
    <w:name w:val="WW8Num10z2"/>
    <w:uiPriority w:val="99"/>
    <w:rsid w:val="004E4A09"/>
    <w:rPr>
      <w:rFonts w:ascii="Wingdings" w:hAnsi="Wingdings"/>
    </w:rPr>
  </w:style>
  <w:style w:type="character" w:customStyle="1" w:styleId="WW8Num10z3">
    <w:name w:val="WW8Num10z3"/>
    <w:uiPriority w:val="99"/>
    <w:rsid w:val="004E4A09"/>
    <w:rPr>
      <w:rFonts w:ascii="Symbol" w:hAnsi="Symbol"/>
    </w:rPr>
  </w:style>
  <w:style w:type="character" w:customStyle="1" w:styleId="WW8Num13z0">
    <w:name w:val="WW8Num13z0"/>
    <w:uiPriority w:val="99"/>
    <w:rsid w:val="004E4A09"/>
    <w:rPr>
      <w:b/>
    </w:rPr>
  </w:style>
  <w:style w:type="character" w:customStyle="1" w:styleId="WW8Num16z0">
    <w:name w:val="WW8Num16z0"/>
    <w:uiPriority w:val="99"/>
    <w:rsid w:val="004E4A09"/>
    <w:rPr>
      <w:b/>
    </w:rPr>
  </w:style>
  <w:style w:type="character" w:customStyle="1" w:styleId="WW8Num18z1">
    <w:name w:val="WW8Num18z1"/>
    <w:uiPriority w:val="99"/>
    <w:rsid w:val="004E4A09"/>
    <w:rPr>
      <w:b/>
      <w:sz w:val="28"/>
    </w:rPr>
  </w:style>
  <w:style w:type="character" w:customStyle="1" w:styleId="WW8Num20z0">
    <w:name w:val="WW8Num20z0"/>
    <w:uiPriority w:val="99"/>
    <w:rsid w:val="004E4A09"/>
    <w:rPr>
      <w:rFonts w:ascii="Times New Roman" w:hAnsi="Times New Roman"/>
    </w:rPr>
  </w:style>
  <w:style w:type="character" w:customStyle="1" w:styleId="WW8Num20z1">
    <w:name w:val="WW8Num20z1"/>
    <w:uiPriority w:val="99"/>
    <w:rsid w:val="004E4A09"/>
    <w:rPr>
      <w:rFonts w:ascii="Courier New" w:hAnsi="Courier New"/>
    </w:rPr>
  </w:style>
  <w:style w:type="character" w:customStyle="1" w:styleId="WW8Num20z2">
    <w:name w:val="WW8Num20z2"/>
    <w:uiPriority w:val="99"/>
    <w:rsid w:val="004E4A09"/>
    <w:rPr>
      <w:rFonts w:ascii="Wingdings" w:hAnsi="Wingdings"/>
    </w:rPr>
  </w:style>
  <w:style w:type="character" w:customStyle="1" w:styleId="WW8Num20z3">
    <w:name w:val="WW8Num20z3"/>
    <w:uiPriority w:val="99"/>
    <w:rsid w:val="004E4A09"/>
    <w:rPr>
      <w:rFonts w:ascii="Symbol" w:hAnsi="Symbol"/>
    </w:rPr>
  </w:style>
  <w:style w:type="character" w:customStyle="1" w:styleId="WW8Num23z0">
    <w:name w:val="WW8Num23z0"/>
    <w:uiPriority w:val="99"/>
    <w:rsid w:val="004E4A09"/>
    <w:rPr>
      <w:b/>
    </w:rPr>
  </w:style>
  <w:style w:type="character" w:customStyle="1" w:styleId="WW8Num33z0">
    <w:name w:val="WW8Num33z0"/>
    <w:uiPriority w:val="99"/>
    <w:rsid w:val="004E4A09"/>
    <w:rPr>
      <w:rFonts w:ascii="Times New Roman" w:hAnsi="Times New Roman"/>
    </w:rPr>
  </w:style>
  <w:style w:type="character" w:customStyle="1" w:styleId="WW8Num33z1">
    <w:name w:val="WW8Num33z1"/>
    <w:uiPriority w:val="99"/>
    <w:rsid w:val="004E4A09"/>
    <w:rPr>
      <w:b/>
    </w:rPr>
  </w:style>
  <w:style w:type="character" w:customStyle="1" w:styleId="WW8Num34z0">
    <w:name w:val="WW8Num34z0"/>
    <w:uiPriority w:val="99"/>
    <w:rsid w:val="004E4A09"/>
    <w:rPr>
      <w:rFonts w:ascii="Symbol" w:hAnsi="Symbol"/>
    </w:rPr>
  </w:style>
  <w:style w:type="character" w:customStyle="1" w:styleId="WW8Num34z1">
    <w:name w:val="WW8Num34z1"/>
    <w:uiPriority w:val="99"/>
    <w:rsid w:val="004E4A09"/>
    <w:rPr>
      <w:rFonts w:ascii="Courier New" w:hAnsi="Courier New"/>
    </w:rPr>
  </w:style>
  <w:style w:type="character" w:customStyle="1" w:styleId="WW8Num34z2">
    <w:name w:val="WW8Num34z2"/>
    <w:uiPriority w:val="99"/>
    <w:rsid w:val="004E4A09"/>
    <w:rPr>
      <w:rFonts w:ascii="Wingdings" w:hAnsi="Wingdings"/>
    </w:rPr>
  </w:style>
  <w:style w:type="character" w:customStyle="1" w:styleId="WW8Num37z0">
    <w:name w:val="WW8Num37z0"/>
    <w:uiPriority w:val="99"/>
    <w:rsid w:val="004E4A09"/>
    <w:rPr>
      <w:b/>
    </w:rPr>
  </w:style>
  <w:style w:type="character" w:customStyle="1" w:styleId="WW8Num42z0">
    <w:name w:val="WW8Num42z0"/>
    <w:uiPriority w:val="99"/>
    <w:rsid w:val="004E4A09"/>
    <w:rPr>
      <w:b/>
    </w:rPr>
  </w:style>
  <w:style w:type="character" w:customStyle="1" w:styleId="WW8Num42z1">
    <w:name w:val="WW8Num42z1"/>
    <w:uiPriority w:val="99"/>
    <w:rsid w:val="004E4A09"/>
    <w:rPr>
      <w:rFonts w:ascii="Times New Roman" w:hAnsi="Times New Roman"/>
    </w:rPr>
  </w:style>
  <w:style w:type="character" w:customStyle="1" w:styleId="WW8Num48z1">
    <w:name w:val="WW8Num48z1"/>
    <w:uiPriority w:val="99"/>
    <w:rsid w:val="004E4A09"/>
    <w:rPr>
      <w:b/>
      <w:sz w:val="28"/>
    </w:rPr>
  </w:style>
  <w:style w:type="character" w:customStyle="1" w:styleId="WW8Num49z0">
    <w:name w:val="WW8Num49z0"/>
    <w:uiPriority w:val="99"/>
    <w:rsid w:val="004E4A09"/>
    <w:rPr>
      <w:rFonts w:ascii="Times New Roman" w:hAnsi="Times New Roman"/>
      <w:b/>
    </w:rPr>
  </w:style>
  <w:style w:type="character" w:customStyle="1" w:styleId="WW8Num53z0">
    <w:name w:val="WW8Num53z0"/>
    <w:uiPriority w:val="99"/>
    <w:rsid w:val="004E4A09"/>
    <w:rPr>
      <w:rFonts w:ascii="Wingdings" w:hAnsi="Wingdings"/>
    </w:rPr>
  </w:style>
  <w:style w:type="character" w:customStyle="1" w:styleId="WW8Num53z1">
    <w:name w:val="WW8Num53z1"/>
    <w:uiPriority w:val="99"/>
    <w:rsid w:val="004E4A09"/>
    <w:rPr>
      <w:rFonts w:ascii="Symbol" w:hAnsi="Symbol"/>
      <w:color w:val="auto"/>
    </w:rPr>
  </w:style>
  <w:style w:type="character" w:customStyle="1" w:styleId="WW8Num53z3">
    <w:name w:val="WW8Num53z3"/>
    <w:uiPriority w:val="99"/>
    <w:rsid w:val="004E4A09"/>
    <w:rPr>
      <w:rFonts w:ascii="Symbol" w:hAnsi="Symbol"/>
    </w:rPr>
  </w:style>
  <w:style w:type="character" w:customStyle="1" w:styleId="WW8Num53z4">
    <w:name w:val="WW8Num53z4"/>
    <w:uiPriority w:val="99"/>
    <w:rsid w:val="004E4A09"/>
    <w:rPr>
      <w:rFonts w:ascii="Courier New" w:hAnsi="Courier New"/>
    </w:rPr>
  </w:style>
  <w:style w:type="character" w:customStyle="1" w:styleId="WW8Num56z0">
    <w:name w:val="WW8Num56z0"/>
    <w:uiPriority w:val="99"/>
    <w:rsid w:val="004E4A09"/>
    <w:rPr>
      <w:rFonts w:ascii="Times New Roman" w:hAnsi="Times New Roman"/>
      <w:b/>
      <w:sz w:val="24"/>
    </w:rPr>
  </w:style>
  <w:style w:type="character" w:customStyle="1" w:styleId="WW8Num57z0">
    <w:name w:val="WW8Num57z0"/>
    <w:uiPriority w:val="99"/>
    <w:rsid w:val="004E4A09"/>
    <w:rPr>
      <w:rFonts w:ascii="Times New Roman" w:hAnsi="Times New Roman"/>
    </w:rPr>
  </w:style>
  <w:style w:type="character" w:customStyle="1" w:styleId="WW8Num59z0">
    <w:name w:val="WW8Num59z0"/>
    <w:uiPriority w:val="99"/>
    <w:rsid w:val="004E4A09"/>
    <w:rPr>
      <w:rFonts w:ascii="Wingdings" w:hAnsi="Wingdings"/>
    </w:rPr>
  </w:style>
  <w:style w:type="character" w:customStyle="1" w:styleId="WW8Num59z1">
    <w:name w:val="WW8Num59z1"/>
    <w:uiPriority w:val="99"/>
    <w:rsid w:val="004E4A09"/>
    <w:rPr>
      <w:rFonts w:ascii="Symbol" w:hAnsi="Symbol"/>
    </w:rPr>
  </w:style>
  <w:style w:type="character" w:customStyle="1" w:styleId="WW8Num59z4">
    <w:name w:val="WW8Num59z4"/>
    <w:uiPriority w:val="99"/>
    <w:rsid w:val="004E4A09"/>
    <w:rPr>
      <w:rFonts w:ascii="Courier New" w:hAnsi="Courier New"/>
    </w:rPr>
  </w:style>
  <w:style w:type="character" w:customStyle="1" w:styleId="WW8Num64z0">
    <w:name w:val="WW8Num64z0"/>
    <w:uiPriority w:val="99"/>
    <w:rsid w:val="004E4A09"/>
    <w:rPr>
      <w:rFonts w:ascii="Symbol" w:hAnsi="Symbol"/>
    </w:rPr>
  </w:style>
  <w:style w:type="character" w:customStyle="1" w:styleId="WW8Num64z1">
    <w:name w:val="WW8Num64z1"/>
    <w:uiPriority w:val="99"/>
    <w:rsid w:val="004E4A09"/>
    <w:rPr>
      <w:rFonts w:ascii="Courier New" w:hAnsi="Courier New"/>
    </w:rPr>
  </w:style>
  <w:style w:type="character" w:customStyle="1" w:styleId="WW8Num64z2">
    <w:name w:val="WW8Num64z2"/>
    <w:uiPriority w:val="99"/>
    <w:rsid w:val="004E4A09"/>
    <w:rPr>
      <w:rFonts w:ascii="Wingdings" w:hAnsi="Wingdings"/>
    </w:rPr>
  </w:style>
  <w:style w:type="character" w:customStyle="1" w:styleId="WW8Num66z0">
    <w:name w:val="WW8Num66z0"/>
    <w:uiPriority w:val="99"/>
    <w:rsid w:val="004E4A09"/>
    <w:rPr>
      <w:rFonts w:ascii="Symbol" w:hAnsi="Symbol"/>
    </w:rPr>
  </w:style>
  <w:style w:type="character" w:customStyle="1" w:styleId="WW8Num66z1">
    <w:name w:val="WW8Num66z1"/>
    <w:uiPriority w:val="99"/>
    <w:rsid w:val="004E4A09"/>
    <w:rPr>
      <w:rFonts w:ascii="Courier New" w:hAnsi="Courier New"/>
    </w:rPr>
  </w:style>
  <w:style w:type="character" w:customStyle="1" w:styleId="WW8Num66z2">
    <w:name w:val="WW8Num66z2"/>
    <w:uiPriority w:val="99"/>
    <w:rsid w:val="004E4A09"/>
    <w:rPr>
      <w:rFonts w:ascii="Wingdings" w:hAnsi="Wingdings"/>
    </w:rPr>
  </w:style>
  <w:style w:type="character" w:customStyle="1" w:styleId="WW8Num70z0">
    <w:name w:val="WW8Num70z0"/>
    <w:uiPriority w:val="99"/>
    <w:rsid w:val="004E4A09"/>
    <w:rPr>
      <w:rFonts w:ascii="Symbol" w:hAnsi="Symbol"/>
    </w:rPr>
  </w:style>
  <w:style w:type="character" w:customStyle="1" w:styleId="WW8Num70z1">
    <w:name w:val="WW8Num70z1"/>
    <w:uiPriority w:val="99"/>
    <w:rsid w:val="004E4A09"/>
    <w:rPr>
      <w:rFonts w:ascii="Courier New" w:hAnsi="Courier New"/>
    </w:rPr>
  </w:style>
  <w:style w:type="character" w:customStyle="1" w:styleId="WW8Num70z2">
    <w:name w:val="WW8Num70z2"/>
    <w:uiPriority w:val="99"/>
    <w:rsid w:val="004E4A09"/>
    <w:rPr>
      <w:rFonts w:ascii="Wingdings" w:hAnsi="Wingdings"/>
    </w:rPr>
  </w:style>
  <w:style w:type="character" w:customStyle="1" w:styleId="WW8Num71z1">
    <w:name w:val="WW8Num71z1"/>
    <w:uiPriority w:val="99"/>
    <w:rsid w:val="004E4A09"/>
    <w:rPr>
      <w:b/>
      <w:sz w:val="28"/>
    </w:rPr>
  </w:style>
  <w:style w:type="character" w:customStyle="1" w:styleId="WW8Num72z0">
    <w:name w:val="WW8Num72z0"/>
    <w:uiPriority w:val="99"/>
    <w:rsid w:val="004E4A09"/>
    <w:rPr>
      <w:b/>
    </w:rPr>
  </w:style>
  <w:style w:type="character" w:customStyle="1" w:styleId="WW-Noklusjumarindkopasfonts">
    <w:name w:val="WW-Noklusējuma rindkopas fonts"/>
    <w:uiPriority w:val="99"/>
    <w:rsid w:val="004E4A09"/>
  </w:style>
  <w:style w:type="character" w:customStyle="1" w:styleId="WW-Absatz-Standardschriftart">
    <w:name w:val="WW-Absatz-Standardschriftart"/>
    <w:uiPriority w:val="99"/>
    <w:rsid w:val="004E4A09"/>
  </w:style>
  <w:style w:type="character" w:customStyle="1" w:styleId="Noklusjumarindkopasfonts1">
    <w:name w:val="Noklusējuma rindkopas fonts1"/>
    <w:uiPriority w:val="99"/>
    <w:rsid w:val="004E4A09"/>
  </w:style>
  <w:style w:type="paragraph" w:customStyle="1" w:styleId="Parakstszemobjekta">
    <w:name w:val="Paraksts zem objekta"/>
    <w:basedOn w:val="Normal"/>
    <w:uiPriority w:val="99"/>
    <w:rsid w:val="004E4A09"/>
    <w:pPr>
      <w:suppressLineNumbers/>
      <w:suppressAutoHyphens/>
      <w:spacing w:before="120" w:after="120"/>
    </w:pPr>
    <w:rPr>
      <w:rFonts w:cs="Tahoma"/>
      <w:i/>
      <w:iCs/>
      <w:lang w:eastAsia="ar-SA"/>
    </w:rPr>
  </w:style>
  <w:style w:type="paragraph" w:customStyle="1" w:styleId="Sarakstanumurs2">
    <w:name w:val="Saraksta numurs 2"/>
    <w:basedOn w:val="Normal"/>
    <w:uiPriority w:val="99"/>
    <w:rsid w:val="004E4A09"/>
    <w:pPr>
      <w:suppressAutoHyphens/>
    </w:pPr>
    <w:rPr>
      <w:lang w:eastAsia="ar-SA"/>
    </w:rPr>
  </w:style>
  <w:style w:type="paragraph" w:customStyle="1" w:styleId="Sarakstanumurs">
    <w:name w:val="Saraksta numurs"/>
    <w:basedOn w:val="Normal"/>
    <w:uiPriority w:val="99"/>
    <w:rsid w:val="004E4A09"/>
    <w:pPr>
      <w:suppressAutoHyphens/>
      <w:spacing w:before="120"/>
      <w:jc w:val="both"/>
    </w:pPr>
    <w:rPr>
      <w:lang w:eastAsia="ar-SA"/>
    </w:rPr>
  </w:style>
  <w:style w:type="paragraph" w:customStyle="1" w:styleId="Pamatteksts2">
    <w:name w:val="Pamatteksts 2"/>
    <w:basedOn w:val="Normal"/>
    <w:uiPriority w:val="99"/>
    <w:rsid w:val="004E4A09"/>
    <w:pPr>
      <w:suppressAutoHyphens/>
      <w:spacing w:after="120" w:line="480" w:lineRule="auto"/>
    </w:pPr>
    <w:rPr>
      <w:lang w:eastAsia="ar-SA"/>
    </w:rPr>
  </w:style>
  <w:style w:type="paragraph" w:customStyle="1" w:styleId="Pamattekstaatkpe3">
    <w:name w:val="Pamatteksta atkāpe 3"/>
    <w:basedOn w:val="Normal"/>
    <w:uiPriority w:val="99"/>
    <w:rsid w:val="004E4A09"/>
    <w:pPr>
      <w:suppressAutoHyphens/>
      <w:spacing w:after="120"/>
      <w:ind w:left="283"/>
    </w:pPr>
    <w:rPr>
      <w:sz w:val="16"/>
      <w:szCs w:val="16"/>
      <w:lang w:eastAsia="ar-SA"/>
    </w:rPr>
  </w:style>
  <w:style w:type="paragraph" w:customStyle="1" w:styleId="ParastaisWeb">
    <w:name w:val="Parastais (Web)"/>
    <w:basedOn w:val="Normal"/>
    <w:uiPriority w:val="99"/>
    <w:rsid w:val="004E4A09"/>
    <w:pPr>
      <w:suppressAutoHyphens/>
      <w:spacing w:before="100"/>
    </w:pPr>
    <w:rPr>
      <w:lang w:val="en-GB" w:eastAsia="ar-SA"/>
    </w:rPr>
  </w:style>
  <w:style w:type="paragraph" w:customStyle="1" w:styleId="Sarakstaaizzme">
    <w:name w:val="Saraksta aizzīme"/>
    <w:basedOn w:val="Normal"/>
    <w:uiPriority w:val="99"/>
    <w:rsid w:val="004E4A09"/>
    <w:pPr>
      <w:suppressAutoHyphens/>
      <w:spacing w:before="40" w:after="40"/>
      <w:ind w:left="-360"/>
    </w:pPr>
    <w:rPr>
      <w:lang w:eastAsia="ar-SA"/>
    </w:rPr>
  </w:style>
  <w:style w:type="paragraph" w:customStyle="1" w:styleId="Dokumentakarte">
    <w:name w:val="Dokumenta karte"/>
    <w:basedOn w:val="Normal"/>
    <w:uiPriority w:val="99"/>
    <w:rsid w:val="004E4A09"/>
    <w:pPr>
      <w:shd w:val="clear" w:color="auto" w:fill="000080"/>
      <w:suppressAutoHyphens/>
    </w:pPr>
    <w:rPr>
      <w:rFonts w:ascii="Tahoma" w:hAnsi="Tahoma" w:cs="Tahoma"/>
      <w:sz w:val="20"/>
      <w:szCs w:val="20"/>
      <w:lang w:eastAsia="ar-SA"/>
    </w:rPr>
  </w:style>
  <w:style w:type="paragraph" w:customStyle="1" w:styleId="Balonteksts1">
    <w:name w:val="Balonteksts1"/>
    <w:basedOn w:val="Normal"/>
    <w:uiPriority w:val="99"/>
    <w:rsid w:val="004E4A09"/>
    <w:pPr>
      <w:suppressAutoHyphens/>
    </w:pPr>
    <w:rPr>
      <w:rFonts w:ascii="Tahoma" w:hAnsi="Tahoma" w:cs="Tahoma"/>
      <w:sz w:val="16"/>
      <w:szCs w:val="16"/>
      <w:lang w:eastAsia="ar-SA"/>
    </w:rPr>
  </w:style>
  <w:style w:type="character" w:styleId="CommentReference">
    <w:name w:val="annotation reference"/>
    <w:uiPriority w:val="99"/>
    <w:semiHidden/>
    <w:rsid w:val="004E4A09"/>
    <w:rPr>
      <w:rFonts w:cs="Times New Roman"/>
      <w:sz w:val="16"/>
      <w:szCs w:val="16"/>
    </w:rPr>
  </w:style>
  <w:style w:type="paragraph" w:styleId="CommentSubject">
    <w:name w:val="annotation subject"/>
    <w:basedOn w:val="CommentText"/>
    <w:next w:val="CommentText"/>
    <w:link w:val="CommentSubjectChar"/>
    <w:uiPriority w:val="99"/>
    <w:semiHidden/>
    <w:rsid w:val="004E4A09"/>
    <w:rPr>
      <w:b/>
      <w:bCs/>
    </w:rPr>
  </w:style>
  <w:style w:type="character" w:customStyle="1" w:styleId="CommentSubjectChar">
    <w:name w:val="Comment Subject Char"/>
    <w:link w:val="CommentSubject"/>
    <w:uiPriority w:val="99"/>
    <w:locked/>
    <w:rsid w:val="004E4A09"/>
    <w:rPr>
      <w:rFonts w:ascii="Times New Roman" w:hAnsi="Times New Roman" w:cs="Times New Roman"/>
      <w:b/>
      <w:bCs/>
      <w:sz w:val="20"/>
      <w:szCs w:val="20"/>
    </w:rPr>
  </w:style>
  <w:style w:type="paragraph" w:styleId="BodyTextIndent">
    <w:name w:val="Body Text Indent"/>
    <w:basedOn w:val="Normal"/>
    <w:link w:val="BodyTextIndentChar"/>
    <w:uiPriority w:val="99"/>
    <w:rsid w:val="004E4A09"/>
    <w:pPr>
      <w:ind w:firstLine="720"/>
      <w:jc w:val="both"/>
    </w:pPr>
    <w:rPr>
      <w:sz w:val="20"/>
      <w:szCs w:val="20"/>
      <w:lang w:eastAsia="lv-LV"/>
    </w:rPr>
  </w:style>
  <w:style w:type="character" w:customStyle="1" w:styleId="BodyTextIndentChar">
    <w:name w:val="Body Text Indent Char"/>
    <w:link w:val="BodyTextIndent"/>
    <w:uiPriority w:val="99"/>
    <w:locked/>
    <w:rsid w:val="004E4A09"/>
    <w:rPr>
      <w:rFonts w:ascii="Times New Roman" w:hAnsi="Times New Roman" w:cs="Times New Roman"/>
      <w:sz w:val="20"/>
      <w:szCs w:val="20"/>
      <w:lang w:eastAsia="lv-LV"/>
    </w:rPr>
  </w:style>
  <w:style w:type="paragraph" w:styleId="BodyTextIndent2">
    <w:name w:val="Body Text Indent 2"/>
    <w:basedOn w:val="Normal"/>
    <w:link w:val="BodyTextIndent2Char"/>
    <w:uiPriority w:val="99"/>
    <w:rsid w:val="004E4A09"/>
    <w:pPr>
      <w:ind w:firstLine="720"/>
      <w:jc w:val="both"/>
    </w:pPr>
    <w:rPr>
      <w:sz w:val="20"/>
      <w:szCs w:val="20"/>
      <w:lang w:eastAsia="lv-LV"/>
    </w:rPr>
  </w:style>
  <w:style w:type="character" w:customStyle="1" w:styleId="BodyTextIndent2Char">
    <w:name w:val="Body Text Indent 2 Char"/>
    <w:link w:val="BodyTextIndent2"/>
    <w:uiPriority w:val="99"/>
    <w:locked/>
    <w:rsid w:val="004E4A09"/>
    <w:rPr>
      <w:rFonts w:ascii="Times New Roman" w:hAnsi="Times New Roman" w:cs="Times New Roman"/>
      <w:sz w:val="20"/>
      <w:szCs w:val="20"/>
      <w:lang w:eastAsia="lv-LV"/>
    </w:rPr>
  </w:style>
  <w:style w:type="character" w:customStyle="1" w:styleId="textmedium">
    <w:name w:val="text_medium"/>
    <w:uiPriority w:val="99"/>
    <w:rsid w:val="004E4A09"/>
    <w:rPr>
      <w:rFonts w:cs="Times New Roman"/>
    </w:rPr>
  </w:style>
  <w:style w:type="character" w:customStyle="1" w:styleId="largeheader">
    <w:name w:val="large_header"/>
    <w:uiPriority w:val="99"/>
    <w:rsid w:val="004E4A09"/>
    <w:rPr>
      <w:rFonts w:cs="Times New Roman"/>
    </w:rPr>
  </w:style>
  <w:style w:type="paragraph" w:customStyle="1" w:styleId="Char">
    <w:name w:val="Char"/>
    <w:basedOn w:val="Normal"/>
    <w:uiPriority w:val="99"/>
    <w:rsid w:val="004E4A09"/>
    <w:pPr>
      <w:spacing w:before="120" w:after="160" w:line="240" w:lineRule="exact"/>
      <w:ind w:firstLine="720"/>
      <w:jc w:val="both"/>
    </w:pPr>
    <w:rPr>
      <w:rFonts w:ascii="Verdana" w:hAnsi="Verdana"/>
      <w:sz w:val="20"/>
      <w:szCs w:val="20"/>
      <w:lang w:val="en-US"/>
    </w:rPr>
  </w:style>
  <w:style w:type="character" w:styleId="FollowedHyperlink">
    <w:name w:val="FollowedHyperlink"/>
    <w:uiPriority w:val="99"/>
    <w:rsid w:val="004E4A09"/>
    <w:rPr>
      <w:rFonts w:cs="Times New Roman"/>
      <w:color w:val="800080"/>
      <w:u w:val="single"/>
    </w:rPr>
  </w:style>
  <w:style w:type="character" w:customStyle="1" w:styleId="CharChar1">
    <w:name w:val="Char Char1"/>
    <w:uiPriority w:val="99"/>
    <w:rsid w:val="004E4A09"/>
    <w:rPr>
      <w:rFonts w:cs="Times New Roman"/>
      <w:sz w:val="24"/>
      <w:szCs w:val="24"/>
      <w:lang w:val="lv-LV" w:eastAsia="en-US" w:bidi="ar-SA"/>
    </w:rPr>
  </w:style>
  <w:style w:type="character" w:customStyle="1" w:styleId="HeaderChar1">
    <w:name w:val="Header Char1"/>
    <w:link w:val="Header"/>
    <w:uiPriority w:val="99"/>
    <w:locked/>
    <w:rsid w:val="004E4A09"/>
    <w:rPr>
      <w:rFonts w:ascii="Times New Roman" w:hAnsi="Times New Roman" w:cs="Times New Roman"/>
      <w:sz w:val="24"/>
      <w:szCs w:val="24"/>
      <w:lang w:val="en-GB"/>
    </w:rPr>
  </w:style>
  <w:style w:type="paragraph" w:styleId="TOC3">
    <w:name w:val="toc 3"/>
    <w:basedOn w:val="Normal"/>
    <w:next w:val="Normal"/>
    <w:autoRedefine/>
    <w:uiPriority w:val="99"/>
    <w:semiHidden/>
    <w:rsid w:val="004E4A09"/>
    <w:pPr>
      <w:ind w:left="480"/>
    </w:pPr>
  </w:style>
  <w:style w:type="paragraph" w:styleId="Title">
    <w:name w:val="Title"/>
    <w:basedOn w:val="Normal"/>
    <w:link w:val="TitleChar"/>
    <w:uiPriority w:val="99"/>
    <w:qFormat/>
    <w:rsid w:val="004E4A09"/>
    <w:pPr>
      <w:jc w:val="center"/>
    </w:pPr>
    <w:rPr>
      <w:b/>
      <w:sz w:val="20"/>
      <w:szCs w:val="20"/>
    </w:rPr>
  </w:style>
  <w:style w:type="character" w:customStyle="1" w:styleId="TitleChar">
    <w:name w:val="Title Char"/>
    <w:link w:val="Title"/>
    <w:uiPriority w:val="99"/>
    <w:locked/>
    <w:rsid w:val="004E4A09"/>
    <w:rPr>
      <w:rFonts w:ascii="Times New Roman" w:hAnsi="Times New Roman" w:cs="Times New Roman"/>
      <w:b/>
      <w:sz w:val="20"/>
      <w:szCs w:val="20"/>
    </w:rPr>
  </w:style>
  <w:style w:type="character" w:customStyle="1" w:styleId="ListBulletChar">
    <w:name w:val="List Bullet Char"/>
    <w:uiPriority w:val="99"/>
    <w:rsid w:val="004E4A09"/>
    <w:rPr>
      <w:rFonts w:ascii="Arial" w:hAnsi="Arial" w:cs="Times New Roman"/>
      <w:lang w:val="lv-LV" w:eastAsia="en-US" w:bidi="ar-SA"/>
    </w:rPr>
  </w:style>
  <w:style w:type="character" w:styleId="Emphasis">
    <w:name w:val="Emphasis"/>
    <w:uiPriority w:val="99"/>
    <w:qFormat/>
    <w:rsid w:val="004E4A09"/>
    <w:rPr>
      <w:rFonts w:cs="Times New Roman"/>
      <w:b/>
      <w:bCs/>
    </w:rPr>
  </w:style>
  <w:style w:type="paragraph" w:styleId="FootnoteText">
    <w:name w:val="footnote text"/>
    <w:aliases w:val="Footnote,Fußnote"/>
    <w:basedOn w:val="Normal"/>
    <w:link w:val="FootnoteTextChar"/>
    <w:uiPriority w:val="99"/>
    <w:rsid w:val="004E4A09"/>
    <w:rPr>
      <w:sz w:val="20"/>
      <w:szCs w:val="20"/>
    </w:rPr>
  </w:style>
  <w:style w:type="character" w:customStyle="1" w:styleId="FootnoteTextChar">
    <w:name w:val="Footnote Text Char"/>
    <w:aliases w:val="Footnote Char,Fußnote Char"/>
    <w:link w:val="FootnoteText"/>
    <w:uiPriority w:val="99"/>
    <w:locked/>
    <w:rsid w:val="004E4A09"/>
    <w:rPr>
      <w:rFonts w:ascii="Times New Roman" w:hAnsi="Times New Roman" w:cs="Times New Roman"/>
      <w:sz w:val="20"/>
      <w:szCs w:val="20"/>
    </w:rPr>
  </w:style>
  <w:style w:type="character" w:styleId="FootnoteReference">
    <w:name w:val="footnote reference"/>
    <w:aliases w:val="Footnote symbol"/>
    <w:uiPriority w:val="99"/>
    <w:rsid w:val="004E4A09"/>
    <w:rPr>
      <w:rFonts w:cs="Times New Roman"/>
      <w:vertAlign w:val="superscript"/>
    </w:rPr>
  </w:style>
  <w:style w:type="character" w:customStyle="1" w:styleId="CharChar17">
    <w:name w:val="Char Char17"/>
    <w:uiPriority w:val="99"/>
    <w:locked/>
    <w:rsid w:val="004E4A09"/>
    <w:rPr>
      <w:rFonts w:ascii="Arial" w:hAnsi="Arial" w:cs="Arial"/>
      <w:b/>
      <w:bCs/>
      <w:sz w:val="26"/>
      <w:szCs w:val="26"/>
      <w:lang w:val="lv-LV" w:eastAsia="ar-SA" w:bidi="ar-SA"/>
    </w:rPr>
  </w:style>
  <w:style w:type="character" w:customStyle="1" w:styleId="CharChar10">
    <w:name w:val="Char Char10"/>
    <w:uiPriority w:val="99"/>
    <w:locked/>
    <w:rsid w:val="004E4A09"/>
    <w:rPr>
      <w:rFonts w:cs="Times New Roman"/>
      <w:sz w:val="24"/>
      <w:szCs w:val="24"/>
      <w:lang w:val="en-GB" w:eastAsia="ar-SA" w:bidi="ar-SA"/>
    </w:rPr>
  </w:style>
  <w:style w:type="character" w:customStyle="1" w:styleId="CharChar9">
    <w:name w:val="Char Char9"/>
    <w:uiPriority w:val="99"/>
    <w:locked/>
    <w:rsid w:val="004E4A09"/>
    <w:rPr>
      <w:rFonts w:cs="Times New Roman"/>
      <w:sz w:val="24"/>
      <w:szCs w:val="24"/>
      <w:lang w:val="en-GB" w:eastAsia="ar-SA" w:bidi="ar-SA"/>
    </w:rPr>
  </w:style>
  <w:style w:type="character" w:customStyle="1" w:styleId="CharChar8">
    <w:name w:val="Char Char8"/>
    <w:uiPriority w:val="99"/>
    <w:locked/>
    <w:rsid w:val="004E4A09"/>
    <w:rPr>
      <w:rFonts w:cs="Times New Roman"/>
      <w:sz w:val="16"/>
      <w:szCs w:val="16"/>
      <w:lang w:val="lv-LV" w:eastAsia="ar-SA" w:bidi="ar-SA"/>
    </w:rPr>
  </w:style>
  <w:style w:type="character" w:customStyle="1" w:styleId="CharChar7">
    <w:name w:val="Char Char7"/>
    <w:uiPriority w:val="99"/>
    <w:rsid w:val="004E4A09"/>
    <w:rPr>
      <w:rFonts w:cs="Times New Roman"/>
      <w:sz w:val="24"/>
      <w:szCs w:val="24"/>
      <w:lang w:val="lv-LV" w:eastAsia="ar-SA" w:bidi="ar-SA"/>
    </w:rPr>
  </w:style>
  <w:style w:type="paragraph" w:customStyle="1" w:styleId="RakstzRakstz1CharCharRakstzRakstz">
    <w:name w:val="Rakstz. Rakstz.1 Char Char Rakstz. Rakstz."/>
    <w:basedOn w:val="Normal"/>
    <w:uiPriority w:val="99"/>
    <w:rsid w:val="004E4A09"/>
    <w:pPr>
      <w:spacing w:before="120" w:after="160" w:line="240" w:lineRule="exact"/>
      <w:ind w:firstLine="720"/>
      <w:jc w:val="both"/>
    </w:pPr>
    <w:rPr>
      <w:rFonts w:ascii="Verdana" w:hAnsi="Verdana"/>
      <w:sz w:val="20"/>
      <w:szCs w:val="20"/>
      <w:lang w:val="en-US"/>
    </w:rPr>
  </w:style>
  <w:style w:type="character" w:customStyle="1" w:styleId="Noklusjumarindkopasfonts2">
    <w:name w:val="Noklusējuma rindkopas fonts2"/>
    <w:uiPriority w:val="99"/>
    <w:rsid w:val="004E4A09"/>
  </w:style>
  <w:style w:type="paragraph" w:customStyle="1" w:styleId="Balonteksts2">
    <w:name w:val="Balonteksts2"/>
    <w:basedOn w:val="Normal"/>
    <w:uiPriority w:val="99"/>
    <w:rsid w:val="004E4A09"/>
    <w:pPr>
      <w:suppressAutoHyphens/>
    </w:pPr>
    <w:rPr>
      <w:rFonts w:ascii="Tahoma" w:hAnsi="Tahoma" w:cs="Tahoma"/>
      <w:sz w:val="16"/>
      <w:szCs w:val="16"/>
      <w:lang w:eastAsia="ar-SA"/>
    </w:rPr>
  </w:style>
  <w:style w:type="paragraph" w:customStyle="1" w:styleId="Parakstszemobjekta1">
    <w:name w:val="Paraksts zem objekta1"/>
    <w:basedOn w:val="Normal"/>
    <w:uiPriority w:val="99"/>
    <w:rsid w:val="004E4A09"/>
    <w:pPr>
      <w:suppressLineNumbers/>
      <w:suppressAutoHyphens/>
      <w:spacing w:before="120" w:after="120"/>
    </w:pPr>
    <w:rPr>
      <w:rFonts w:cs="Tahoma"/>
      <w:i/>
      <w:iCs/>
      <w:lang w:eastAsia="ar-SA"/>
    </w:rPr>
  </w:style>
  <w:style w:type="paragraph" w:customStyle="1" w:styleId="Sarakstanumurs21">
    <w:name w:val="Saraksta numurs 21"/>
    <w:basedOn w:val="Normal"/>
    <w:uiPriority w:val="99"/>
    <w:rsid w:val="004E4A09"/>
    <w:pPr>
      <w:suppressAutoHyphens/>
    </w:pPr>
    <w:rPr>
      <w:lang w:eastAsia="ar-SA"/>
    </w:rPr>
  </w:style>
  <w:style w:type="paragraph" w:customStyle="1" w:styleId="Sarakstanumurs1">
    <w:name w:val="Saraksta numurs1"/>
    <w:basedOn w:val="Normal"/>
    <w:uiPriority w:val="99"/>
    <w:rsid w:val="004E4A09"/>
    <w:pPr>
      <w:suppressAutoHyphens/>
      <w:spacing w:before="120"/>
      <w:jc w:val="both"/>
    </w:pPr>
    <w:rPr>
      <w:lang w:eastAsia="ar-SA"/>
    </w:rPr>
  </w:style>
  <w:style w:type="paragraph" w:customStyle="1" w:styleId="Pamatteksts21">
    <w:name w:val="Pamatteksts 21"/>
    <w:basedOn w:val="Normal"/>
    <w:uiPriority w:val="99"/>
    <w:rsid w:val="004E4A09"/>
    <w:pPr>
      <w:suppressAutoHyphens/>
      <w:spacing w:after="120" w:line="480" w:lineRule="auto"/>
    </w:pPr>
    <w:rPr>
      <w:lang w:eastAsia="ar-SA"/>
    </w:rPr>
  </w:style>
  <w:style w:type="paragraph" w:customStyle="1" w:styleId="Pamattekstaatkpe31">
    <w:name w:val="Pamatteksta atkāpe 31"/>
    <w:basedOn w:val="Normal"/>
    <w:uiPriority w:val="99"/>
    <w:rsid w:val="004E4A09"/>
    <w:pPr>
      <w:suppressAutoHyphens/>
      <w:spacing w:after="120"/>
      <w:ind w:left="283"/>
    </w:pPr>
    <w:rPr>
      <w:sz w:val="16"/>
      <w:szCs w:val="16"/>
      <w:lang w:eastAsia="ar-SA"/>
    </w:rPr>
  </w:style>
  <w:style w:type="paragraph" w:customStyle="1" w:styleId="ParastaisWeb1">
    <w:name w:val="Parastais (Web)1"/>
    <w:basedOn w:val="Normal"/>
    <w:uiPriority w:val="99"/>
    <w:rsid w:val="004E4A09"/>
    <w:pPr>
      <w:suppressAutoHyphens/>
      <w:spacing w:before="100"/>
    </w:pPr>
    <w:rPr>
      <w:lang w:val="en-GB" w:eastAsia="ar-SA"/>
    </w:rPr>
  </w:style>
  <w:style w:type="paragraph" w:customStyle="1" w:styleId="Sarakstaaizzme1">
    <w:name w:val="Saraksta aizzīme1"/>
    <w:basedOn w:val="Normal"/>
    <w:uiPriority w:val="99"/>
    <w:rsid w:val="004E4A09"/>
    <w:pPr>
      <w:suppressAutoHyphens/>
      <w:spacing w:before="40" w:after="40"/>
      <w:ind w:left="-360"/>
    </w:pPr>
    <w:rPr>
      <w:lang w:eastAsia="ar-SA"/>
    </w:rPr>
  </w:style>
  <w:style w:type="paragraph" w:customStyle="1" w:styleId="Dokumentakarte1">
    <w:name w:val="Dokumenta karte1"/>
    <w:basedOn w:val="Normal"/>
    <w:uiPriority w:val="99"/>
    <w:rsid w:val="004E4A09"/>
    <w:pPr>
      <w:shd w:val="clear" w:color="auto" w:fill="000080"/>
      <w:suppressAutoHyphens/>
    </w:pPr>
    <w:rPr>
      <w:rFonts w:ascii="Tahoma" w:hAnsi="Tahoma" w:cs="Tahoma"/>
      <w:sz w:val="20"/>
      <w:szCs w:val="20"/>
      <w:lang w:eastAsia="ar-SA"/>
    </w:rPr>
  </w:style>
  <w:style w:type="paragraph" w:customStyle="1" w:styleId="tab1">
    <w:name w:val="tab1"/>
    <w:basedOn w:val="Normal"/>
    <w:uiPriority w:val="99"/>
    <w:rsid w:val="004E4A09"/>
    <w:rPr>
      <w:szCs w:val="20"/>
    </w:rPr>
  </w:style>
  <w:style w:type="character" w:customStyle="1" w:styleId="WW8Num7z0">
    <w:name w:val="WW8Num7z0"/>
    <w:uiPriority w:val="99"/>
    <w:rsid w:val="004E4A09"/>
    <w:rPr>
      <w:rFonts w:ascii="Times New Roman" w:hAnsi="Times New Roman"/>
      <w:b/>
    </w:rPr>
  </w:style>
  <w:style w:type="character" w:customStyle="1" w:styleId="WW8Num9z0">
    <w:name w:val="WW8Num9z0"/>
    <w:uiPriority w:val="99"/>
    <w:rsid w:val="004E4A09"/>
    <w:rPr>
      <w:rFonts w:ascii="Times New Roman" w:hAnsi="Times New Roman"/>
      <w:b/>
    </w:rPr>
  </w:style>
  <w:style w:type="character" w:customStyle="1" w:styleId="WW8Num15z0">
    <w:name w:val="WW8Num15z0"/>
    <w:uiPriority w:val="99"/>
    <w:rsid w:val="004E4A09"/>
    <w:rPr>
      <w:b/>
    </w:rPr>
  </w:style>
  <w:style w:type="character" w:customStyle="1" w:styleId="WW8Num15z1">
    <w:name w:val="WW8Num15z1"/>
    <w:uiPriority w:val="99"/>
    <w:rsid w:val="004E4A09"/>
    <w:rPr>
      <w:rFonts w:ascii="Symbol" w:hAnsi="Symbol"/>
    </w:rPr>
  </w:style>
  <w:style w:type="character" w:customStyle="1" w:styleId="WW8Num15z4">
    <w:name w:val="WW8Num15z4"/>
    <w:uiPriority w:val="99"/>
    <w:rsid w:val="004E4A09"/>
    <w:rPr>
      <w:rFonts w:ascii="Courier New" w:hAnsi="Courier New"/>
    </w:rPr>
  </w:style>
  <w:style w:type="character" w:customStyle="1" w:styleId="WW8Num4z0">
    <w:name w:val="WW8Num4z0"/>
    <w:uiPriority w:val="99"/>
    <w:rsid w:val="004E4A09"/>
    <w:rPr>
      <w:rFonts w:ascii="Symbol" w:hAnsi="Symbol"/>
    </w:rPr>
  </w:style>
  <w:style w:type="character" w:customStyle="1" w:styleId="WW8Num12z0">
    <w:name w:val="WW8Num12z0"/>
    <w:uiPriority w:val="99"/>
    <w:rsid w:val="004E4A09"/>
    <w:rPr>
      <w:rFonts w:ascii="Times New Roman" w:hAnsi="Times New Roman"/>
    </w:rPr>
  </w:style>
  <w:style w:type="character" w:customStyle="1" w:styleId="WW8Num12z1">
    <w:name w:val="WW8Num12z1"/>
    <w:uiPriority w:val="99"/>
    <w:rsid w:val="004E4A09"/>
    <w:rPr>
      <w:rFonts w:ascii="Courier New" w:hAnsi="Courier New"/>
    </w:rPr>
  </w:style>
  <w:style w:type="character" w:customStyle="1" w:styleId="WW8Num12z3">
    <w:name w:val="WW8Num12z3"/>
    <w:uiPriority w:val="99"/>
    <w:rsid w:val="004E4A09"/>
    <w:rPr>
      <w:rFonts w:ascii="Symbol" w:hAnsi="Symbol"/>
    </w:rPr>
  </w:style>
  <w:style w:type="character" w:customStyle="1" w:styleId="WW8Num12z4">
    <w:name w:val="WW8Num12z4"/>
    <w:uiPriority w:val="99"/>
    <w:rsid w:val="004E4A09"/>
    <w:rPr>
      <w:rFonts w:ascii="Courier New" w:hAnsi="Courier New"/>
    </w:rPr>
  </w:style>
  <w:style w:type="character" w:customStyle="1" w:styleId="WW8Num16z1">
    <w:name w:val="WW8Num16z1"/>
    <w:uiPriority w:val="99"/>
    <w:rsid w:val="004E4A09"/>
    <w:rPr>
      <w:rFonts w:ascii="Symbol" w:hAnsi="Symbol"/>
    </w:rPr>
  </w:style>
  <w:style w:type="character" w:customStyle="1" w:styleId="WW8Num16z4">
    <w:name w:val="WW8Num16z4"/>
    <w:uiPriority w:val="99"/>
    <w:rsid w:val="004E4A09"/>
    <w:rPr>
      <w:rFonts w:ascii="Courier New" w:hAnsi="Courier New"/>
    </w:rPr>
  </w:style>
  <w:style w:type="character" w:customStyle="1" w:styleId="WW8Num8z1">
    <w:name w:val="WW8Num8z1"/>
    <w:uiPriority w:val="99"/>
    <w:rsid w:val="004E4A09"/>
    <w:rPr>
      <w:rFonts w:ascii="Courier New" w:hAnsi="Courier New"/>
    </w:rPr>
  </w:style>
  <w:style w:type="character" w:customStyle="1" w:styleId="WW8Num8z2">
    <w:name w:val="WW8Num8z2"/>
    <w:uiPriority w:val="99"/>
    <w:rsid w:val="004E4A09"/>
    <w:rPr>
      <w:rFonts w:ascii="Wingdings" w:hAnsi="Wingdings"/>
    </w:rPr>
  </w:style>
  <w:style w:type="character" w:customStyle="1" w:styleId="WW8Num12z2">
    <w:name w:val="WW8Num12z2"/>
    <w:uiPriority w:val="99"/>
    <w:rsid w:val="004E4A09"/>
    <w:rPr>
      <w:rFonts w:ascii="Wingdings" w:hAnsi="Wingdings"/>
    </w:rPr>
  </w:style>
  <w:style w:type="character" w:customStyle="1" w:styleId="WW8Num18z0">
    <w:name w:val="WW8Num18z0"/>
    <w:uiPriority w:val="99"/>
    <w:rsid w:val="004E4A09"/>
    <w:rPr>
      <w:b/>
    </w:rPr>
  </w:style>
  <w:style w:type="character" w:customStyle="1" w:styleId="WW8Num22z0">
    <w:name w:val="WW8Num22z0"/>
    <w:uiPriority w:val="99"/>
    <w:rsid w:val="004E4A09"/>
    <w:rPr>
      <w:rFonts w:ascii="Times New Roman" w:hAnsi="Times New Roman"/>
    </w:rPr>
  </w:style>
  <w:style w:type="character" w:customStyle="1" w:styleId="WW8Num22z1">
    <w:name w:val="WW8Num22z1"/>
    <w:uiPriority w:val="99"/>
    <w:rsid w:val="004E4A09"/>
    <w:rPr>
      <w:rFonts w:ascii="Courier New" w:hAnsi="Courier New"/>
    </w:rPr>
  </w:style>
  <w:style w:type="character" w:customStyle="1" w:styleId="WW8Num22z2">
    <w:name w:val="WW8Num22z2"/>
    <w:uiPriority w:val="99"/>
    <w:rsid w:val="004E4A09"/>
    <w:rPr>
      <w:rFonts w:ascii="Wingdings" w:hAnsi="Wingdings"/>
    </w:rPr>
  </w:style>
  <w:style w:type="character" w:customStyle="1" w:styleId="WW8Num22z3">
    <w:name w:val="WW8Num22z3"/>
    <w:uiPriority w:val="99"/>
    <w:rsid w:val="004E4A09"/>
    <w:rPr>
      <w:rFonts w:ascii="Symbol" w:hAnsi="Symbol"/>
    </w:rPr>
  </w:style>
  <w:style w:type="character" w:customStyle="1" w:styleId="WW8Num24z0">
    <w:name w:val="WW8Num24z0"/>
    <w:uiPriority w:val="99"/>
    <w:rsid w:val="004E4A09"/>
    <w:rPr>
      <w:rFonts w:ascii="Times New Roman" w:hAnsi="Times New Roman"/>
    </w:rPr>
  </w:style>
  <w:style w:type="character" w:customStyle="1" w:styleId="WW8Num25z0">
    <w:name w:val="WW8Num25z0"/>
    <w:uiPriority w:val="99"/>
    <w:rsid w:val="004E4A09"/>
  </w:style>
  <w:style w:type="character" w:customStyle="1" w:styleId="WW8Num27z0">
    <w:name w:val="WW8Num27z0"/>
    <w:uiPriority w:val="99"/>
    <w:rsid w:val="004E4A09"/>
    <w:rPr>
      <w:b/>
    </w:rPr>
  </w:style>
  <w:style w:type="character" w:customStyle="1" w:styleId="WW8Num38z0">
    <w:name w:val="WW8Num38z0"/>
    <w:uiPriority w:val="99"/>
    <w:rsid w:val="004E4A09"/>
    <w:rPr>
      <w:rFonts w:ascii="Symbol" w:hAnsi="Symbol"/>
    </w:rPr>
  </w:style>
  <w:style w:type="character" w:customStyle="1" w:styleId="WW8Num38z1">
    <w:name w:val="WW8Num38z1"/>
    <w:uiPriority w:val="99"/>
    <w:rsid w:val="004E4A09"/>
    <w:rPr>
      <w:rFonts w:ascii="Courier New" w:hAnsi="Courier New"/>
    </w:rPr>
  </w:style>
  <w:style w:type="character" w:customStyle="1" w:styleId="WW8Num38z2">
    <w:name w:val="WW8Num38z2"/>
    <w:uiPriority w:val="99"/>
    <w:rsid w:val="004E4A09"/>
    <w:rPr>
      <w:rFonts w:ascii="Wingdings" w:hAnsi="Wingdings"/>
    </w:rPr>
  </w:style>
  <w:style w:type="character" w:customStyle="1" w:styleId="WW8Num41z0">
    <w:name w:val="WW8Num41z0"/>
    <w:uiPriority w:val="99"/>
    <w:rsid w:val="004E4A09"/>
    <w:rPr>
      <w:b/>
    </w:rPr>
  </w:style>
  <w:style w:type="character" w:customStyle="1" w:styleId="WW8Num46z0">
    <w:name w:val="WW8Num46z0"/>
    <w:uiPriority w:val="99"/>
    <w:rsid w:val="004E4A09"/>
    <w:rPr>
      <w:b/>
    </w:rPr>
  </w:style>
  <w:style w:type="character" w:customStyle="1" w:styleId="WW8Num46z1">
    <w:name w:val="WW8Num46z1"/>
    <w:uiPriority w:val="99"/>
    <w:rsid w:val="004E4A09"/>
    <w:rPr>
      <w:rFonts w:ascii="Times New Roman" w:hAnsi="Times New Roman"/>
    </w:rPr>
  </w:style>
  <w:style w:type="character" w:customStyle="1" w:styleId="WW8Num51z1">
    <w:name w:val="WW8Num51z1"/>
    <w:uiPriority w:val="99"/>
    <w:rsid w:val="004E4A09"/>
    <w:rPr>
      <w:b/>
      <w:sz w:val="28"/>
    </w:rPr>
  </w:style>
  <w:style w:type="character" w:customStyle="1" w:styleId="WW8Num52z0">
    <w:name w:val="WW8Num52z0"/>
    <w:uiPriority w:val="99"/>
    <w:rsid w:val="004E4A09"/>
    <w:rPr>
      <w:rFonts w:ascii="Times New Roman" w:hAnsi="Times New Roman"/>
      <w:b/>
    </w:rPr>
  </w:style>
  <w:style w:type="character" w:customStyle="1" w:styleId="WW8Num57z1">
    <w:name w:val="WW8Num57z1"/>
    <w:uiPriority w:val="99"/>
    <w:rsid w:val="004E4A09"/>
    <w:rPr>
      <w:rFonts w:ascii="Symbol" w:hAnsi="Symbol"/>
      <w:color w:val="auto"/>
    </w:rPr>
  </w:style>
  <w:style w:type="character" w:customStyle="1" w:styleId="WW8Num57z3">
    <w:name w:val="WW8Num57z3"/>
    <w:uiPriority w:val="99"/>
    <w:rsid w:val="004E4A09"/>
    <w:rPr>
      <w:rFonts w:ascii="Symbol" w:hAnsi="Symbol"/>
    </w:rPr>
  </w:style>
  <w:style w:type="character" w:customStyle="1" w:styleId="WW8Num57z4">
    <w:name w:val="WW8Num57z4"/>
    <w:uiPriority w:val="99"/>
    <w:rsid w:val="004E4A09"/>
    <w:rPr>
      <w:rFonts w:ascii="Courier New" w:hAnsi="Courier New"/>
    </w:rPr>
  </w:style>
  <w:style w:type="character" w:customStyle="1" w:styleId="WW8Num61z0">
    <w:name w:val="WW8Num61z0"/>
    <w:uiPriority w:val="99"/>
    <w:rsid w:val="004E4A09"/>
    <w:rPr>
      <w:rFonts w:ascii="Times New Roman" w:hAnsi="Times New Roman"/>
    </w:rPr>
  </w:style>
  <w:style w:type="character" w:customStyle="1" w:styleId="WW8Num63z0">
    <w:name w:val="WW8Num63z0"/>
    <w:uiPriority w:val="99"/>
    <w:rsid w:val="004E4A09"/>
    <w:rPr>
      <w:rFonts w:ascii="Wingdings" w:hAnsi="Wingdings"/>
    </w:rPr>
  </w:style>
  <w:style w:type="character" w:customStyle="1" w:styleId="WW8Num63z1">
    <w:name w:val="WW8Num63z1"/>
    <w:uiPriority w:val="99"/>
    <w:rsid w:val="004E4A09"/>
    <w:rPr>
      <w:rFonts w:ascii="Symbol" w:hAnsi="Symbol"/>
    </w:rPr>
  </w:style>
  <w:style w:type="character" w:customStyle="1" w:styleId="WW8Num63z4">
    <w:name w:val="WW8Num63z4"/>
    <w:uiPriority w:val="99"/>
    <w:rsid w:val="004E4A09"/>
    <w:rPr>
      <w:rFonts w:ascii="Courier New" w:hAnsi="Courier New"/>
    </w:rPr>
  </w:style>
  <w:style w:type="character" w:customStyle="1" w:styleId="WW8Num68z0">
    <w:name w:val="WW8Num68z0"/>
    <w:uiPriority w:val="99"/>
    <w:rsid w:val="004E4A09"/>
    <w:rPr>
      <w:rFonts w:ascii="Symbol" w:hAnsi="Symbol"/>
    </w:rPr>
  </w:style>
  <w:style w:type="character" w:customStyle="1" w:styleId="WW8Num68z1">
    <w:name w:val="WW8Num68z1"/>
    <w:uiPriority w:val="99"/>
    <w:rsid w:val="004E4A09"/>
    <w:rPr>
      <w:rFonts w:ascii="Courier New" w:hAnsi="Courier New"/>
    </w:rPr>
  </w:style>
  <w:style w:type="character" w:customStyle="1" w:styleId="WW8Num68z2">
    <w:name w:val="WW8Num68z2"/>
    <w:uiPriority w:val="99"/>
    <w:rsid w:val="004E4A09"/>
    <w:rPr>
      <w:rFonts w:ascii="Wingdings" w:hAnsi="Wingdings"/>
    </w:rPr>
  </w:style>
  <w:style w:type="character" w:customStyle="1" w:styleId="WW8Num73z0">
    <w:name w:val="WW8Num73z0"/>
    <w:uiPriority w:val="99"/>
    <w:rsid w:val="004E4A09"/>
    <w:rPr>
      <w:rFonts w:ascii="Times New Roman" w:hAnsi="Times New Roman"/>
    </w:rPr>
  </w:style>
  <w:style w:type="character" w:customStyle="1" w:styleId="WW8Num76z0">
    <w:name w:val="WW8Num76z0"/>
    <w:uiPriority w:val="99"/>
    <w:rsid w:val="004E4A09"/>
    <w:rPr>
      <w:rFonts w:ascii="Symbol" w:hAnsi="Symbol"/>
    </w:rPr>
  </w:style>
  <w:style w:type="character" w:customStyle="1" w:styleId="WW8Num76z1">
    <w:name w:val="WW8Num76z1"/>
    <w:uiPriority w:val="99"/>
    <w:rsid w:val="004E4A09"/>
    <w:rPr>
      <w:rFonts w:ascii="Courier New" w:hAnsi="Courier New"/>
    </w:rPr>
  </w:style>
  <w:style w:type="character" w:customStyle="1" w:styleId="WW8Num76z2">
    <w:name w:val="WW8Num76z2"/>
    <w:uiPriority w:val="99"/>
    <w:rsid w:val="004E4A09"/>
    <w:rPr>
      <w:rFonts w:ascii="Wingdings" w:hAnsi="Wingdings"/>
    </w:rPr>
  </w:style>
  <w:style w:type="character" w:customStyle="1" w:styleId="WW8Num77z1">
    <w:name w:val="WW8Num77z1"/>
    <w:uiPriority w:val="99"/>
    <w:rsid w:val="004E4A09"/>
    <w:rPr>
      <w:b/>
      <w:sz w:val="28"/>
    </w:rPr>
  </w:style>
  <w:style w:type="character" w:customStyle="1" w:styleId="WW8Num78z0">
    <w:name w:val="WW8Num78z0"/>
    <w:uiPriority w:val="99"/>
    <w:rsid w:val="004E4A09"/>
    <w:rPr>
      <w:b/>
    </w:rPr>
  </w:style>
  <w:style w:type="character" w:customStyle="1" w:styleId="DefaultParagraphFont1">
    <w:name w:val="Default Paragraph Font1"/>
    <w:uiPriority w:val="99"/>
    <w:rsid w:val="004E4A09"/>
  </w:style>
  <w:style w:type="character" w:customStyle="1" w:styleId="WW-Absatz-Standardschriftart1">
    <w:name w:val="WW-Absatz-Standardschriftart1"/>
    <w:uiPriority w:val="99"/>
    <w:rsid w:val="004E4A09"/>
  </w:style>
  <w:style w:type="paragraph" w:styleId="BodyText3">
    <w:name w:val="Body Text 3"/>
    <w:basedOn w:val="Normal"/>
    <w:link w:val="BodyText3Char"/>
    <w:uiPriority w:val="99"/>
    <w:rsid w:val="004E4A09"/>
    <w:rPr>
      <w:rFonts w:ascii="RimTimes" w:hAnsi="RimTimes"/>
      <w:b/>
      <w:sz w:val="20"/>
      <w:szCs w:val="20"/>
    </w:rPr>
  </w:style>
  <w:style w:type="character" w:customStyle="1" w:styleId="BodyText3Char">
    <w:name w:val="Body Text 3 Char"/>
    <w:link w:val="BodyText3"/>
    <w:uiPriority w:val="99"/>
    <w:locked/>
    <w:rsid w:val="004E4A09"/>
    <w:rPr>
      <w:rFonts w:ascii="RimTimes" w:hAnsi="RimTimes" w:cs="Times New Roman"/>
      <w:b/>
      <w:sz w:val="20"/>
      <w:szCs w:val="20"/>
    </w:rPr>
  </w:style>
  <w:style w:type="character" w:customStyle="1" w:styleId="BodyText3Char1">
    <w:name w:val="Body Text 3 Char1"/>
    <w:uiPriority w:val="99"/>
    <w:rsid w:val="004E4A09"/>
    <w:rPr>
      <w:rFonts w:cs="Times New Roman"/>
      <w:sz w:val="16"/>
      <w:szCs w:val="16"/>
      <w:lang w:eastAsia="ar-SA" w:bidi="ar-SA"/>
    </w:rPr>
  </w:style>
  <w:style w:type="paragraph" w:styleId="List2">
    <w:name w:val="List 2"/>
    <w:basedOn w:val="Normal"/>
    <w:uiPriority w:val="99"/>
    <w:rsid w:val="004E4A09"/>
    <w:pPr>
      <w:ind w:left="566" w:hanging="283"/>
    </w:pPr>
  </w:style>
  <w:style w:type="paragraph" w:styleId="List3">
    <w:name w:val="List 3"/>
    <w:basedOn w:val="Normal"/>
    <w:uiPriority w:val="99"/>
    <w:rsid w:val="004E4A09"/>
    <w:pPr>
      <w:ind w:left="849" w:hanging="283"/>
    </w:pPr>
  </w:style>
  <w:style w:type="paragraph" w:styleId="List4">
    <w:name w:val="List 4"/>
    <w:basedOn w:val="Normal"/>
    <w:uiPriority w:val="99"/>
    <w:rsid w:val="004E4A09"/>
    <w:pPr>
      <w:ind w:left="1132" w:hanging="283"/>
    </w:pPr>
  </w:style>
  <w:style w:type="paragraph" w:styleId="List5">
    <w:name w:val="List 5"/>
    <w:basedOn w:val="Normal"/>
    <w:uiPriority w:val="99"/>
    <w:rsid w:val="004E4A09"/>
    <w:pPr>
      <w:ind w:left="1415" w:hanging="283"/>
    </w:pPr>
  </w:style>
  <w:style w:type="paragraph" w:styleId="ListBullet2">
    <w:name w:val="List Bullet 2"/>
    <w:basedOn w:val="Normal"/>
    <w:uiPriority w:val="99"/>
    <w:rsid w:val="004E4A09"/>
    <w:pPr>
      <w:tabs>
        <w:tab w:val="num" w:pos="643"/>
      </w:tabs>
      <w:ind w:left="643" w:hanging="360"/>
    </w:pPr>
  </w:style>
  <w:style w:type="paragraph" w:styleId="ListBullet5">
    <w:name w:val="List Bullet 5"/>
    <w:basedOn w:val="Normal"/>
    <w:uiPriority w:val="99"/>
    <w:rsid w:val="004E4A09"/>
    <w:pPr>
      <w:tabs>
        <w:tab w:val="num" w:pos="1492"/>
      </w:tabs>
      <w:ind w:left="1492" w:hanging="360"/>
    </w:pPr>
  </w:style>
  <w:style w:type="paragraph" w:styleId="ListContinue">
    <w:name w:val="List Continue"/>
    <w:basedOn w:val="Normal"/>
    <w:uiPriority w:val="99"/>
    <w:rsid w:val="004E4A09"/>
    <w:pPr>
      <w:spacing w:after="120"/>
      <w:ind w:left="283"/>
    </w:pPr>
  </w:style>
  <w:style w:type="paragraph" w:styleId="ListContinue2">
    <w:name w:val="List Continue 2"/>
    <w:basedOn w:val="Normal"/>
    <w:uiPriority w:val="99"/>
    <w:rsid w:val="004E4A09"/>
    <w:pPr>
      <w:spacing w:after="120"/>
      <w:ind w:left="566"/>
    </w:pPr>
  </w:style>
  <w:style w:type="paragraph" w:styleId="BodyTextFirstIndent">
    <w:name w:val="Body Text First Indent"/>
    <w:basedOn w:val="BodyText"/>
    <w:link w:val="BodyTextFirstIndentChar"/>
    <w:uiPriority w:val="99"/>
    <w:rsid w:val="004E4A09"/>
    <w:pPr>
      <w:ind w:firstLine="210"/>
    </w:pPr>
  </w:style>
  <w:style w:type="character" w:customStyle="1" w:styleId="BodyTextFirstIndentChar">
    <w:name w:val="Body Text First Indent Char"/>
    <w:link w:val="BodyTextFirstIndent"/>
    <w:uiPriority w:val="99"/>
    <w:locked/>
    <w:rsid w:val="004E4A09"/>
    <w:rPr>
      <w:rFonts w:ascii="Times New Roman" w:hAnsi="Times New Roman" w:cs="Times New Roman"/>
      <w:sz w:val="24"/>
      <w:szCs w:val="24"/>
    </w:rPr>
  </w:style>
  <w:style w:type="paragraph" w:styleId="BodyTextFirstIndent2">
    <w:name w:val="Body Text First Indent 2"/>
    <w:basedOn w:val="BodyTextIndent"/>
    <w:link w:val="BodyTextFirstIndent2Char"/>
    <w:uiPriority w:val="99"/>
    <w:rsid w:val="004E4A09"/>
    <w:pPr>
      <w:spacing w:after="120"/>
      <w:ind w:left="283" w:firstLine="210"/>
      <w:jc w:val="left"/>
    </w:pPr>
    <w:rPr>
      <w:sz w:val="24"/>
      <w:szCs w:val="24"/>
    </w:rPr>
  </w:style>
  <w:style w:type="character" w:customStyle="1" w:styleId="BodyTextFirstIndent2Char">
    <w:name w:val="Body Text First Indent 2 Char"/>
    <w:link w:val="BodyTextFirstIndent2"/>
    <w:uiPriority w:val="99"/>
    <w:locked/>
    <w:rsid w:val="004E4A09"/>
    <w:rPr>
      <w:rFonts w:ascii="Times New Roman" w:hAnsi="Times New Roman" w:cs="Times New Roman"/>
      <w:sz w:val="24"/>
      <w:szCs w:val="24"/>
      <w:lang w:eastAsia="lv-LV"/>
    </w:rPr>
  </w:style>
  <w:style w:type="paragraph" w:customStyle="1" w:styleId="Normal1">
    <w:name w:val="Normal1"/>
    <w:basedOn w:val="Normal"/>
    <w:uiPriority w:val="99"/>
    <w:rsid w:val="004E4A09"/>
    <w:pPr>
      <w:spacing w:before="240"/>
      <w:jc w:val="both"/>
    </w:pPr>
    <w:rPr>
      <w:rFonts w:ascii="Times" w:hAnsi="Times"/>
      <w:szCs w:val="20"/>
      <w:lang w:val="en-GB"/>
    </w:rPr>
  </w:style>
  <w:style w:type="paragraph" w:customStyle="1" w:styleId="Char1CharCharChar">
    <w:name w:val="Char1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p1">
    <w:name w:val="p1"/>
    <w:basedOn w:val="Normal"/>
    <w:uiPriority w:val="99"/>
    <w:rsid w:val="004E4A09"/>
    <w:pPr>
      <w:spacing w:before="120"/>
      <w:jc w:val="both"/>
    </w:pPr>
    <w:rPr>
      <w:szCs w:val="20"/>
    </w:rPr>
  </w:style>
  <w:style w:type="paragraph" w:styleId="Subtitle">
    <w:name w:val="Subtitle"/>
    <w:basedOn w:val="Normal"/>
    <w:link w:val="SubtitleChar"/>
    <w:uiPriority w:val="99"/>
    <w:qFormat/>
    <w:rsid w:val="004E4A09"/>
    <w:pPr>
      <w:jc w:val="center"/>
    </w:pPr>
    <w:rPr>
      <w:b/>
      <w:bCs/>
    </w:rPr>
  </w:style>
  <w:style w:type="character" w:customStyle="1" w:styleId="SubtitleChar">
    <w:name w:val="Subtitle Char"/>
    <w:link w:val="Subtitle"/>
    <w:uiPriority w:val="99"/>
    <w:locked/>
    <w:rsid w:val="004E4A09"/>
    <w:rPr>
      <w:rFonts w:ascii="Times New Roman" w:hAnsi="Times New Roman" w:cs="Times New Roman"/>
      <w:b/>
      <w:bCs/>
      <w:sz w:val="24"/>
      <w:szCs w:val="24"/>
    </w:rPr>
  </w:style>
  <w:style w:type="character" w:styleId="IntenseEmphasis">
    <w:name w:val="Intense Emphasis"/>
    <w:uiPriority w:val="99"/>
    <w:qFormat/>
    <w:rsid w:val="004E4A09"/>
    <w:rPr>
      <w:rFonts w:cs="Times New Roman"/>
      <w:b/>
      <w:bCs/>
      <w:i/>
      <w:iCs/>
      <w:color w:val="4F81BD"/>
    </w:rPr>
  </w:style>
  <w:style w:type="paragraph" w:customStyle="1" w:styleId="Picture">
    <w:name w:val="Picture"/>
    <w:basedOn w:val="Normal"/>
    <w:next w:val="Normal"/>
    <w:uiPriority w:val="99"/>
    <w:rsid w:val="004E4A09"/>
    <w:pPr>
      <w:keepLines/>
      <w:spacing w:before="120" w:after="120"/>
      <w:jc w:val="center"/>
    </w:pPr>
    <w:rPr>
      <w:rFonts w:ascii="Times-Baltic" w:hAnsi="Times-Baltic"/>
      <w:szCs w:val="20"/>
    </w:rPr>
  </w:style>
  <w:style w:type="paragraph" w:customStyle="1" w:styleId="productName">
    <w:name w:val="productName"/>
    <w:basedOn w:val="Normal"/>
    <w:uiPriority w:val="99"/>
    <w:rsid w:val="004E4A09"/>
    <w:pPr>
      <w:spacing w:after="240" w:line="240" w:lineRule="atLeast"/>
    </w:pPr>
    <w:rPr>
      <w:rFonts w:ascii="CG Times (W1)" w:hAnsi="CG Times (W1)"/>
      <w:sz w:val="20"/>
      <w:szCs w:val="20"/>
    </w:rPr>
  </w:style>
  <w:style w:type="paragraph" w:customStyle="1" w:styleId="xl34">
    <w:name w:val="xl34"/>
    <w:basedOn w:val="Normal"/>
    <w:uiPriority w:val="99"/>
    <w:rsid w:val="004E4A09"/>
    <w:pPr>
      <w:pBdr>
        <w:right w:val="single" w:sz="4" w:space="0" w:color="auto"/>
      </w:pBdr>
      <w:spacing w:before="100" w:beforeAutospacing="1" w:after="100" w:afterAutospacing="1"/>
    </w:pPr>
    <w:rPr>
      <w:lang w:val="en-GB"/>
    </w:rPr>
  </w:style>
  <w:style w:type="paragraph" w:customStyle="1" w:styleId="CharCharCharCharCharCharChar">
    <w:name w:val="Char 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1">
    <w:name w:val="1"/>
    <w:basedOn w:val="Normal"/>
    <w:uiPriority w:val="99"/>
    <w:rsid w:val="004E4A09"/>
    <w:pPr>
      <w:spacing w:before="120" w:after="160" w:line="240" w:lineRule="exact"/>
      <w:ind w:firstLine="720"/>
      <w:jc w:val="both"/>
    </w:pPr>
    <w:rPr>
      <w:rFonts w:ascii="Verdana" w:hAnsi="Verdana"/>
      <w:sz w:val="20"/>
      <w:szCs w:val="20"/>
      <w:lang w:val="en-US"/>
    </w:rPr>
  </w:style>
  <w:style w:type="paragraph" w:styleId="NoSpacing">
    <w:name w:val="No Spacing"/>
    <w:uiPriority w:val="99"/>
    <w:qFormat/>
    <w:rsid w:val="004E4A09"/>
    <w:rPr>
      <w:rFonts w:eastAsia="Times New Roman"/>
      <w:sz w:val="22"/>
      <w:szCs w:val="22"/>
      <w:lang w:val="en-US" w:eastAsia="en-US"/>
    </w:rPr>
  </w:style>
  <w:style w:type="paragraph" w:customStyle="1" w:styleId="Default">
    <w:name w:val="Default"/>
    <w:uiPriority w:val="99"/>
    <w:rsid w:val="004E4A09"/>
    <w:pPr>
      <w:widowControl w:val="0"/>
      <w:autoSpaceDE w:val="0"/>
      <w:autoSpaceDN w:val="0"/>
      <w:adjustRightInd w:val="0"/>
    </w:pPr>
    <w:rPr>
      <w:rFonts w:ascii="Times" w:hAnsi="Times" w:cs="Times"/>
      <w:color w:val="000000"/>
      <w:sz w:val="24"/>
      <w:szCs w:val="24"/>
    </w:rPr>
  </w:style>
  <w:style w:type="paragraph" w:customStyle="1" w:styleId="CM5">
    <w:name w:val="CM5"/>
    <w:basedOn w:val="Default"/>
    <w:next w:val="Default"/>
    <w:uiPriority w:val="99"/>
    <w:rsid w:val="004E4A09"/>
    <w:pPr>
      <w:spacing w:line="260" w:lineRule="atLeast"/>
    </w:pPr>
    <w:rPr>
      <w:rFonts w:cs="Times New Roman"/>
      <w:color w:val="auto"/>
    </w:rPr>
  </w:style>
  <w:style w:type="paragraph" w:customStyle="1" w:styleId="CharCharCharCharCharChar">
    <w:name w:val="Char Char Char Char Char Char"/>
    <w:basedOn w:val="Normal"/>
    <w:uiPriority w:val="99"/>
    <w:rsid w:val="004E4A09"/>
    <w:pPr>
      <w:spacing w:before="120" w:after="160" w:line="240" w:lineRule="exact"/>
      <w:ind w:firstLine="720"/>
      <w:jc w:val="both"/>
    </w:pPr>
    <w:rPr>
      <w:rFonts w:ascii="Verdana" w:hAnsi="Verdana"/>
      <w:sz w:val="20"/>
      <w:szCs w:val="20"/>
      <w:lang w:val="en-US"/>
    </w:rPr>
  </w:style>
  <w:style w:type="paragraph" w:customStyle="1" w:styleId="Sarakstarindkopa">
    <w:name w:val="Saraksta rindkopa"/>
    <w:basedOn w:val="Normal"/>
    <w:uiPriority w:val="99"/>
    <w:rsid w:val="004E4A09"/>
    <w:pPr>
      <w:spacing w:after="200" w:line="276" w:lineRule="auto"/>
      <w:ind w:left="720"/>
      <w:contextualSpacing/>
    </w:pPr>
    <w:rPr>
      <w:rFonts w:ascii="Calibri" w:eastAsia="Times New Roman" w:hAnsi="Calibri"/>
      <w:sz w:val="22"/>
      <w:szCs w:val="22"/>
    </w:rPr>
  </w:style>
  <w:style w:type="paragraph" w:styleId="ListContinue5">
    <w:name w:val="List Continue 5"/>
    <w:basedOn w:val="Normal"/>
    <w:uiPriority w:val="99"/>
    <w:rsid w:val="004E4A09"/>
    <w:pPr>
      <w:spacing w:after="120"/>
      <w:ind w:left="1415"/>
    </w:pPr>
  </w:style>
  <w:style w:type="paragraph" w:customStyle="1" w:styleId="txt1">
    <w:name w:val="txt1"/>
    <w:uiPriority w:val="99"/>
    <w:rsid w:val="004E4A09"/>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eastAsia="Times New Roman" w:hAnsi="!Neo'w Arial"/>
      <w:color w:val="000000"/>
      <w:lang w:val="en-US" w:eastAsia="en-US"/>
    </w:rPr>
  </w:style>
  <w:style w:type="paragraph" w:customStyle="1" w:styleId="xl24">
    <w:name w:val="xl24"/>
    <w:basedOn w:val="Normal"/>
    <w:uiPriority w:val="99"/>
    <w:rsid w:val="004E4A09"/>
    <w:pPr>
      <w:pBdr>
        <w:top w:val="single" w:sz="8" w:space="0" w:color="auto"/>
        <w:bottom w:val="single" w:sz="8" w:space="0" w:color="auto"/>
      </w:pBdr>
      <w:spacing w:before="100" w:beforeAutospacing="1" w:after="100" w:afterAutospacing="1"/>
      <w:jc w:val="both"/>
    </w:pPr>
    <w:rPr>
      <w:lang w:eastAsia="lv-LV"/>
    </w:rPr>
  </w:style>
  <w:style w:type="character" w:customStyle="1" w:styleId="FooterChar1">
    <w:name w:val="Footer Char1"/>
    <w:uiPriority w:val="99"/>
    <w:locked/>
    <w:rsid w:val="004E4A09"/>
    <w:rPr>
      <w:rFonts w:cs="Times New Roman"/>
      <w:sz w:val="24"/>
      <w:szCs w:val="24"/>
      <w:lang w:val="lv-LV" w:eastAsia="lv-LV" w:bidi="ar-SA"/>
    </w:rPr>
  </w:style>
  <w:style w:type="character" w:customStyle="1" w:styleId="CharChar4">
    <w:name w:val="Char Char4"/>
    <w:uiPriority w:val="99"/>
    <w:rsid w:val="004E4A09"/>
    <w:rPr>
      <w:rFonts w:cs="Times New Roman"/>
      <w:sz w:val="24"/>
      <w:szCs w:val="24"/>
      <w:lang w:val="en-GB" w:eastAsia="en-US" w:bidi="ar-SA"/>
    </w:rPr>
  </w:style>
  <w:style w:type="character" w:customStyle="1" w:styleId="colora">
    <w:name w:val="colora"/>
    <w:uiPriority w:val="99"/>
    <w:rsid w:val="000950C2"/>
    <w:rPr>
      <w:rFonts w:cs="Times New Roman"/>
    </w:rPr>
  </w:style>
  <w:style w:type="character" w:styleId="PlaceholderText">
    <w:name w:val="Placeholder Text"/>
    <w:uiPriority w:val="99"/>
    <w:semiHidden/>
    <w:rsid w:val="00C96BD0"/>
    <w:rPr>
      <w:rFonts w:cs="Times New Roman"/>
      <w:color w:val="808080"/>
    </w:rPr>
  </w:style>
  <w:style w:type="character" w:customStyle="1" w:styleId="HeaderChar2">
    <w:name w:val="Header Char2"/>
    <w:uiPriority w:val="99"/>
    <w:rsid w:val="00CE7E3E"/>
    <w:rPr>
      <w:rFonts w:cs="Times New Roman"/>
      <w:sz w:val="24"/>
      <w:szCs w:val="24"/>
      <w:lang w:val="lv-LV" w:eastAsia="en-US" w:bidi="ar-SA"/>
    </w:rPr>
  </w:style>
  <w:style w:type="numbering" w:styleId="111111">
    <w:name w:val="Outline List 2"/>
    <w:aliases w:val="1 / 1.2 / 1.1.1"/>
    <w:basedOn w:val="NoList"/>
    <w:uiPriority w:val="99"/>
    <w:semiHidden/>
    <w:unhideWhenUsed/>
    <w:locked/>
    <w:rsid w:val="00D10585"/>
    <w:pPr>
      <w:numPr>
        <w:numId w:val="2"/>
      </w:numPr>
    </w:pPr>
  </w:style>
  <w:style w:type="paragraph" w:styleId="Revision">
    <w:name w:val="Revision"/>
    <w:hidden/>
    <w:uiPriority w:val="99"/>
    <w:semiHidden/>
    <w:rsid w:val="00B87DB2"/>
    <w:rPr>
      <w:rFonts w:ascii="Times New Roman" w:hAnsi="Times New Roman"/>
      <w:sz w:val="24"/>
      <w:szCs w:val="24"/>
      <w:lang w:eastAsia="en-US"/>
    </w:rPr>
  </w:style>
  <w:style w:type="numbering" w:customStyle="1" w:styleId="NoList1">
    <w:name w:val="No List1"/>
    <w:next w:val="NoList"/>
    <w:uiPriority w:val="99"/>
    <w:semiHidden/>
    <w:unhideWhenUsed/>
    <w:rsid w:val="00C91C6F"/>
  </w:style>
  <w:style w:type="character" w:customStyle="1" w:styleId="Heading1Char2">
    <w:name w:val="Heading 1 Char2"/>
    <w:uiPriority w:val="99"/>
    <w:locked/>
    <w:rsid w:val="00C91C6F"/>
    <w:rPr>
      <w:b/>
      <w:sz w:val="27"/>
      <w:lang w:val="lv-LV" w:eastAsia="en-US"/>
    </w:rPr>
  </w:style>
  <w:style w:type="table" w:customStyle="1" w:styleId="TableGrid1">
    <w:name w:val="Table Grid1"/>
    <w:basedOn w:val="TableNormal"/>
    <w:next w:val="TableGrid"/>
    <w:uiPriority w:val="99"/>
    <w:rsid w:val="00C91C6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Char2">
    <w:name w:val="List Bullet Char2"/>
    <w:uiPriority w:val="99"/>
    <w:locked/>
    <w:rsid w:val="00C91C6F"/>
    <w:rPr>
      <w:sz w:val="24"/>
      <w:lang w:eastAsia="en-US"/>
    </w:rPr>
  </w:style>
  <w:style w:type="paragraph" w:customStyle="1" w:styleId="RakstzRakstzCharCharRakstzRakstz1">
    <w:name w:val="Rakstz. Rakstz.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scfpostal">
    <w:name w:val="scf_postal"/>
    <w:basedOn w:val="Normal"/>
    <w:uiPriority w:val="99"/>
    <w:rsid w:val="00C91C6F"/>
    <w:pPr>
      <w:spacing w:line="160" w:lineRule="exact"/>
    </w:pPr>
    <w:rPr>
      <w:rFonts w:ascii="Arial" w:eastAsia="MS Mincho" w:hAnsi="Arial" w:cs="Arial"/>
      <w:noProof/>
      <w:sz w:val="14"/>
      <w:szCs w:val="14"/>
      <w:lang w:val="en-US" w:eastAsia="de-DE"/>
    </w:rPr>
  </w:style>
  <w:style w:type="character" w:customStyle="1" w:styleId="EmailStyle80">
    <w:name w:val="EmailStyle80"/>
    <w:uiPriority w:val="99"/>
    <w:semiHidden/>
    <w:rsid w:val="00C91C6F"/>
    <w:rPr>
      <w:rFonts w:ascii="Arial" w:hAnsi="Arial"/>
      <w:color w:val="auto"/>
      <w:sz w:val="20"/>
    </w:rPr>
  </w:style>
  <w:style w:type="character" w:customStyle="1" w:styleId="CharChar19">
    <w:name w:val="Char Char19"/>
    <w:uiPriority w:val="99"/>
    <w:rsid w:val="00C91C6F"/>
    <w:rPr>
      <w:rFonts w:ascii="Arial" w:hAnsi="Arial"/>
      <w:b/>
      <w:kern w:val="32"/>
      <w:sz w:val="32"/>
    </w:rPr>
  </w:style>
  <w:style w:type="character" w:customStyle="1" w:styleId="CharChar18">
    <w:name w:val="Char Char18"/>
    <w:uiPriority w:val="99"/>
    <w:rsid w:val="00C91C6F"/>
    <w:rPr>
      <w:rFonts w:ascii="Times New Roman" w:hAnsi="Times New Roman"/>
      <w:b/>
      <w:color w:val="000000"/>
      <w:sz w:val="28"/>
    </w:rPr>
  </w:style>
  <w:style w:type="character" w:customStyle="1" w:styleId="CharChar16">
    <w:name w:val="Char Char16"/>
    <w:uiPriority w:val="99"/>
    <w:rsid w:val="00C91C6F"/>
    <w:rPr>
      <w:rFonts w:ascii="Times New Roman" w:hAnsi="Times New Roman"/>
      <w:b/>
      <w:sz w:val="28"/>
      <w:lang w:val="en-GB"/>
    </w:rPr>
  </w:style>
  <w:style w:type="character" w:customStyle="1" w:styleId="CharChar15">
    <w:name w:val="Char Char15"/>
    <w:uiPriority w:val="99"/>
    <w:rsid w:val="00C91C6F"/>
    <w:rPr>
      <w:rFonts w:ascii="Times New Roman" w:hAnsi="Times New Roman"/>
      <w:b/>
      <w:i/>
      <w:sz w:val="26"/>
      <w:lang w:val="en-GB"/>
    </w:rPr>
  </w:style>
  <w:style w:type="character" w:customStyle="1" w:styleId="CharChar14">
    <w:name w:val="Char Char14"/>
    <w:uiPriority w:val="99"/>
    <w:rsid w:val="00C91C6F"/>
    <w:rPr>
      <w:rFonts w:ascii="Times New Roman" w:hAnsi="Times New Roman"/>
      <w:b/>
      <w:lang w:val="en-GB"/>
    </w:rPr>
  </w:style>
  <w:style w:type="character" w:customStyle="1" w:styleId="CharChar13">
    <w:name w:val="Char Char13"/>
    <w:uiPriority w:val="99"/>
    <w:rsid w:val="00C91C6F"/>
    <w:rPr>
      <w:rFonts w:ascii="Times New Roman" w:hAnsi="Times New Roman"/>
      <w:sz w:val="24"/>
      <w:lang w:val="en-GB"/>
    </w:rPr>
  </w:style>
  <w:style w:type="character" w:customStyle="1" w:styleId="CharChar12">
    <w:name w:val="Char Char12"/>
    <w:uiPriority w:val="99"/>
    <w:rsid w:val="00C91C6F"/>
    <w:rPr>
      <w:rFonts w:ascii="Times New Roman" w:hAnsi="Times New Roman"/>
      <w:i/>
      <w:sz w:val="24"/>
      <w:lang w:val="en-GB"/>
    </w:rPr>
  </w:style>
  <w:style w:type="character" w:customStyle="1" w:styleId="CharChar11">
    <w:name w:val="Char Char11"/>
    <w:uiPriority w:val="99"/>
    <w:rsid w:val="00C91C6F"/>
    <w:rPr>
      <w:rFonts w:ascii="Arial" w:hAnsi="Arial"/>
      <w:lang w:val="en-GB"/>
    </w:rPr>
  </w:style>
  <w:style w:type="character" w:customStyle="1" w:styleId="BodyText1CharChar">
    <w:name w:val="Body Text1 Char Char"/>
    <w:uiPriority w:val="99"/>
    <w:rsid w:val="00C91C6F"/>
    <w:rPr>
      <w:rFonts w:ascii="Times New Roman" w:hAnsi="Times New Roman"/>
      <w:sz w:val="24"/>
    </w:rPr>
  </w:style>
  <w:style w:type="character" w:customStyle="1" w:styleId="CharChar6">
    <w:name w:val="Char Char6"/>
    <w:uiPriority w:val="99"/>
    <w:rsid w:val="00C91C6F"/>
    <w:rPr>
      <w:rFonts w:ascii="Times New Roman" w:hAnsi="Times New Roman"/>
      <w:sz w:val="16"/>
    </w:rPr>
  </w:style>
  <w:style w:type="character" w:customStyle="1" w:styleId="CharChar5">
    <w:name w:val="Char Char5"/>
    <w:uiPriority w:val="99"/>
    <w:rsid w:val="00C91C6F"/>
    <w:rPr>
      <w:rFonts w:ascii="Times New Roman" w:hAnsi="Times New Roman"/>
      <w:sz w:val="24"/>
    </w:rPr>
  </w:style>
  <w:style w:type="character" w:customStyle="1" w:styleId="CharChar3">
    <w:name w:val="Char Char3"/>
    <w:uiPriority w:val="99"/>
    <w:rsid w:val="00C91C6F"/>
    <w:rPr>
      <w:rFonts w:ascii="Times New Roman" w:hAnsi="Times New Roman"/>
      <w:sz w:val="20"/>
      <w:lang w:eastAsia="lv-LV"/>
    </w:rPr>
  </w:style>
  <w:style w:type="character" w:customStyle="1" w:styleId="CharChar2">
    <w:name w:val="Char Char2"/>
    <w:uiPriority w:val="99"/>
    <w:rsid w:val="00C91C6F"/>
    <w:rPr>
      <w:rFonts w:ascii="Times New Roman" w:hAnsi="Times New Roman"/>
      <w:sz w:val="20"/>
      <w:lang w:eastAsia="lv-LV"/>
    </w:rPr>
  </w:style>
  <w:style w:type="character" w:customStyle="1" w:styleId="Noklusjumarindkopasfonts11">
    <w:name w:val="Noklusējuma rindkopas fonts11"/>
    <w:uiPriority w:val="99"/>
    <w:rsid w:val="00C91C6F"/>
  </w:style>
  <w:style w:type="paragraph" w:customStyle="1" w:styleId="Balonteksts11">
    <w:name w:val="Balonteksts11"/>
    <w:basedOn w:val="Normal"/>
    <w:uiPriority w:val="99"/>
    <w:rsid w:val="00C91C6F"/>
    <w:pPr>
      <w:suppressAutoHyphens/>
    </w:pPr>
    <w:rPr>
      <w:rFonts w:ascii="Tahoma" w:eastAsia="MS Mincho" w:hAnsi="Tahoma" w:cs="Tahoma"/>
      <w:sz w:val="16"/>
      <w:szCs w:val="16"/>
      <w:lang w:eastAsia="ar-SA"/>
    </w:rPr>
  </w:style>
  <w:style w:type="paragraph" w:customStyle="1" w:styleId="Parakstszemobjekta11">
    <w:name w:val="Paraksts zem objekta11"/>
    <w:basedOn w:val="Normal"/>
    <w:uiPriority w:val="99"/>
    <w:rsid w:val="00C91C6F"/>
    <w:pPr>
      <w:suppressLineNumbers/>
      <w:suppressAutoHyphens/>
      <w:spacing w:before="120" w:after="120"/>
    </w:pPr>
    <w:rPr>
      <w:rFonts w:eastAsia="MS Mincho"/>
      <w:i/>
      <w:iCs/>
      <w:lang w:eastAsia="ar-SA"/>
    </w:rPr>
  </w:style>
  <w:style w:type="paragraph" w:customStyle="1" w:styleId="Sarakstanumurs211">
    <w:name w:val="Saraksta numurs 211"/>
    <w:basedOn w:val="Normal"/>
    <w:uiPriority w:val="99"/>
    <w:rsid w:val="00C91C6F"/>
    <w:pPr>
      <w:suppressAutoHyphens/>
    </w:pPr>
    <w:rPr>
      <w:rFonts w:eastAsia="MS Mincho"/>
      <w:lang w:eastAsia="ar-SA"/>
    </w:rPr>
  </w:style>
  <w:style w:type="paragraph" w:customStyle="1" w:styleId="Sarakstanumurs11">
    <w:name w:val="Saraksta numurs11"/>
    <w:basedOn w:val="Normal"/>
    <w:uiPriority w:val="99"/>
    <w:rsid w:val="00C91C6F"/>
    <w:pPr>
      <w:suppressAutoHyphens/>
      <w:spacing w:before="120"/>
      <w:jc w:val="both"/>
    </w:pPr>
    <w:rPr>
      <w:rFonts w:eastAsia="MS Mincho"/>
      <w:lang w:eastAsia="ar-SA"/>
    </w:rPr>
  </w:style>
  <w:style w:type="paragraph" w:customStyle="1" w:styleId="Pamatteksts211">
    <w:name w:val="Pamatteksts 211"/>
    <w:basedOn w:val="Normal"/>
    <w:uiPriority w:val="99"/>
    <w:rsid w:val="00C91C6F"/>
    <w:pPr>
      <w:suppressAutoHyphens/>
      <w:spacing w:after="120" w:line="480" w:lineRule="auto"/>
    </w:pPr>
    <w:rPr>
      <w:rFonts w:eastAsia="MS Mincho"/>
      <w:lang w:eastAsia="ar-SA"/>
    </w:rPr>
  </w:style>
  <w:style w:type="paragraph" w:customStyle="1" w:styleId="Pamattekstaatkpe311">
    <w:name w:val="Pamatteksta atkāpe 311"/>
    <w:basedOn w:val="Normal"/>
    <w:uiPriority w:val="99"/>
    <w:rsid w:val="00C91C6F"/>
    <w:pPr>
      <w:suppressAutoHyphens/>
      <w:spacing w:after="120"/>
      <w:ind w:left="283"/>
    </w:pPr>
    <w:rPr>
      <w:rFonts w:eastAsia="MS Mincho"/>
      <w:sz w:val="16"/>
      <w:szCs w:val="16"/>
      <w:lang w:eastAsia="ar-SA"/>
    </w:rPr>
  </w:style>
  <w:style w:type="paragraph" w:customStyle="1" w:styleId="Sarakstaaizzme11">
    <w:name w:val="Saraksta aizzīme11"/>
    <w:basedOn w:val="Normal"/>
    <w:uiPriority w:val="99"/>
    <w:rsid w:val="00C91C6F"/>
    <w:pPr>
      <w:suppressAutoHyphens/>
      <w:spacing w:before="40" w:after="40"/>
      <w:ind w:left="-360"/>
    </w:pPr>
    <w:rPr>
      <w:rFonts w:eastAsia="MS Mincho"/>
      <w:lang w:eastAsia="ar-SA"/>
    </w:rPr>
  </w:style>
  <w:style w:type="paragraph" w:customStyle="1" w:styleId="Dokumentakarte11">
    <w:name w:val="Dokumenta karte11"/>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msolistparagraph0">
    <w:name w:val="msolistparagraph"/>
    <w:basedOn w:val="Normal"/>
    <w:uiPriority w:val="99"/>
    <w:rsid w:val="00C91C6F"/>
    <w:pPr>
      <w:ind w:left="720"/>
    </w:pPr>
    <w:rPr>
      <w:rFonts w:ascii="Calibri" w:eastAsia="MS Mincho" w:hAnsi="Calibri" w:cs="Calibri"/>
      <w:sz w:val="22"/>
      <w:szCs w:val="22"/>
      <w:lang w:eastAsia="lv-LV"/>
    </w:rPr>
  </w:style>
  <w:style w:type="paragraph" w:customStyle="1" w:styleId="c3">
    <w:name w:val="c3"/>
    <w:basedOn w:val="Normal"/>
    <w:uiPriority w:val="99"/>
    <w:rsid w:val="00C91C6F"/>
    <w:pPr>
      <w:spacing w:before="100" w:beforeAutospacing="1" w:after="100" w:afterAutospacing="1"/>
    </w:pPr>
    <w:rPr>
      <w:rFonts w:eastAsia="MS Mincho"/>
      <w:lang w:eastAsia="lv-LV"/>
    </w:rPr>
  </w:style>
  <w:style w:type="character" w:customStyle="1" w:styleId="c2">
    <w:name w:val="c2"/>
    <w:uiPriority w:val="99"/>
    <w:rsid w:val="00C91C6F"/>
  </w:style>
  <w:style w:type="character" w:customStyle="1" w:styleId="c1">
    <w:name w:val="c1"/>
    <w:uiPriority w:val="99"/>
    <w:rsid w:val="00C91C6F"/>
  </w:style>
  <w:style w:type="character" w:customStyle="1" w:styleId="c5">
    <w:name w:val="c5"/>
    <w:uiPriority w:val="99"/>
    <w:rsid w:val="00C91C6F"/>
  </w:style>
  <w:style w:type="character" w:customStyle="1" w:styleId="c7">
    <w:name w:val="c7"/>
    <w:uiPriority w:val="99"/>
    <w:rsid w:val="00C91C6F"/>
  </w:style>
  <w:style w:type="character" w:customStyle="1" w:styleId="c12">
    <w:name w:val="c12"/>
    <w:uiPriority w:val="99"/>
    <w:rsid w:val="00C91C6F"/>
  </w:style>
  <w:style w:type="character" w:customStyle="1" w:styleId="c13">
    <w:name w:val="c13"/>
    <w:uiPriority w:val="99"/>
    <w:rsid w:val="00C91C6F"/>
  </w:style>
  <w:style w:type="character" w:customStyle="1" w:styleId="c14">
    <w:name w:val="c14"/>
    <w:uiPriority w:val="99"/>
    <w:rsid w:val="00C91C6F"/>
  </w:style>
  <w:style w:type="paragraph" w:customStyle="1" w:styleId="Sarakstarindkopa1">
    <w:name w:val="Saraksta rindkopa1"/>
    <w:basedOn w:val="Normal"/>
    <w:uiPriority w:val="99"/>
    <w:rsid w:val="00C91C6F"/>
    <w:pPr>
      <w:spacing w:after="200" w:line="276" w:lineRule="auto"/>
      <w:ind w:left="720"/>
    </w:pPr>
    <w:rPr>
      <w:rFonts w:ascii="Calibri" w:eastAsia="MS Mincho" w:hAnsi="Calibri" w:cs="Calibri"/>
      <w:sz w:val="22"/>
      <w:szCs w:val="22"/>
    </w:rPr>
  </w:style>
  <w:style w:type="character" w:customStyle="1" w:styleId="VienkrstekstsRakstz1">
    <w:name w:val="Vienkāršs teksts Rakstz.1"/>
    <w:uiPriority w:val="99"/>
    <w:semiHidden/>
    <w:rsid w:val="00C91C6F"/>
    <w:rPr>
      <w:rFonts w:ascii="Consolas" w:hAnsi="Consolas"/>
      <w:sz w:val="21"/>
    </w:rPr>
  </w:style>
  <w:style w:type="character" w:customStyle="1" w:styleId="Noklusjumarindkopasfonts3">
    <w:name w:val="Noklusējuma rindkopas fonts3"/>
    <w:uiPriority w:val="99"/>
    <w:rsid w:val="00C91C6F"/>
  </w:style>
  <w:style w:type="paragraph" w:customStyle="1" w:styleId="Balonteksts3">
    <w:name w:val="Balonteksts3"/>
    <w:basedOn w:val="Normal"/>
    <w:uiPriority w:val="99"/>
    <w:rsid w:val="00C91C6F"/>
    <w:pPr>
      <w:suppressAutoHyphens/>
    </w:pPr>
    <w:rPr>
      <w:rFonts w:ascii="Tahoma" w:eastAsia="MS Mincho" w:hAnsi="Tahoma" w:cs="Tahoma"/>
      <w:sz w:val="16"/>
      <w:szCs w:val="16"/>
      <w:lang w:eastAsia="ar-SA"/>
    </w:rPr>
  </w:style>
  <w:style w:type="paragraph" w:customStyle="1" w:styleId="Parakstszemobjekta2">
    <w:name w:val="Paraksts zem objekta2"/>
    <w:basedOn w:val="Normal"/>
    <w:uiPriority w:val="99"/>
    <w:rsid w:val="00C91C6F"/>
    <w:pPr>
      <w:suppressLineNumbers/>
      <w:suppressAutoHyphens/>
      <w:spacing w:before="120" w:after="120"/>
    </w:pPr>
    <w:rPr>
      <w:rFonts w:eastAsia="MS Mincho"/>
      <w:i/>
      <w:iCs/>
      <w:lang w:eastAsia="ar-SA"/>
    </w:rPr>
  </w:style>
  <w:style w:type="paragraph" w:customStyle="1" w:styleId="Sarakstanumurs22">
    <w:name w:val="Saraksta numurs 22"/>
    <w:basedOn w:val="Normal"/>
    <w:uiPriority w:val="99"/>
    <w:rsid w:val="00C91C6F"/>
    <w:pPr>
      <w:suppressAutoHyphens/>
    </w:pPr>
    <w:rPr>
      <w:rFonts w:eastAsia="MS Mincho"/>
      <w:lang w:eastAsia="ar-SA"/>
    </w:rPr>
  </w:style>
  <w:style w:type="paragraph" w:customStyle="1" w:styleId="Sarakstanumurs20">
    <w:name w:val="Saraksta numurs2"/>
    <w:basedOn w:val="Normal"/>
    <w:uiPriority w:val="99"/>
    <w:rsid w:val="00C91C6F"/>
    <w:pPr>
      <w:suppressAutoHyphens/>
      <w:spacing w:before="120"/>
      <w:jc w:val="both"/>
    </w:pPr>
    <w:rPr>
      <w:rFonts w:eastAsia="MS Mincho"/>
      <w:lang w:eastAsia="ar-SA"/>
    </w:rPr>
  </w:style>
  <w:style w:type="paragraph" w:customStyle="1" w:styleId="Pamatteksts22">
    <w:name w:val="Pamatteksts 22"/>
    <w:basedOn w:val="Normal"/>
    <w:uiPriority w:val="99"/>
    <w:rsid w:val="00C91C6F"/>
    <w:pPr>
      <w:suppressAutoHyphens/>
      <w:spacing w:after="120" w:line="480" w:lineRule="auto"/>
    </w:pPr>
    <w:rPr>
      <w:rFonts w:eastAsia="MS Mincho"/>
      <w:lang w:eastAsia="ar-SA"/>
    </w:rPr>
  </w:style>
  <w:style w:type="paragraph" w:customStyle="1" w:styleId="Pamattekstaatkpe32">
    <w:name w:val="Pamatteksta atkāpe 32"/>
    <w:basedOn w:val="Normal"/>
    <w:uiPriority w:val="99"/>
    <w:rsid w:val="00C91C6F"/>
    <w:pPr>
      <w:suppressAutoHyphens/>
      <w:spacing w:after="120"/>
      <w:ind w:left="283"/>
    </w:pPr>
    <w:rPr>
      <w:rFonts w:eastAsia="MS Mincho"/>
      <w:sz w:val="16"/>
      <w:szCs w:val="16"/>
      <w:lang w:eastAsia="ar-SA"/>
    </w:rPr>
  </w:style>
  <w:style w:type="paragraph" w:customStyle="1" w:styleId="ParastaisWeb2">
    <w:name w:val="Parastais (Web)2"/>
    <w:basedOn w:val="Normal"/>
    <w:uiPriority w:val="99"/>
    <w:rsid w:val="00C91C6F"/>
    <w:pPr>
      <w:suppressAutoHyphens/>
      <w:spacing w:before="100"/>
    </w:pPr>
    <w:rPr>
      <w:rFonts w:eastAsia="MS Mincho"/>
      <w:lang w:val="en-GB" w:eastAsia="ar-SA"/>
    </w:rPr>
  </w:style>
  <w:style w:type="paragraph" w:customStyle="1" w:styleId="Sarakstaaizzme2">
    <w:name w:val="Saraksta aizzīme2"/>
    <w:basedOn w:val="Normal"/>
    <w:uiPriority w:val="99"/>
    <w:rsid w:val="00C91C6F"/>
    <w:pPr>
      <w:suppressAutoHyphens/>
      <w:spacing w:before="40" w:after="40"/>
      <w:ind w:left="-360"/>
    </w:pPr>
    <w:rPr>
      <w:rFonts w:eastAsia="MS Mincho"/>
      <w:lang w:eastAsia="ar-SA"/>
    </w:rPr>
  </w:style>
  <w:style w:type="paragraph" w:customStyle="1" w:styleId="Dokumentakarte2">
    <w:name w:val="Dokumenta karte2"/>
    <w:basedOn w:val="Normal"/>
    <w:uiPriority w:val="99"/>
    <w:rsid w:val="00C91C6F"/>
    <w:pPr>
      <w:shd w:val="clear" w:color="auto" w:fill="000080"/>
      <w:suppressAutoHyphens/>
    </w:pPr>
    <w:rPr>
      <w:rFonts w:ascii="Tahoma" w:eastAsia="MS Mincho" w:hAnsi="Tahoma" w:cs="Tahoma"/>
      <w:sz w:val="20"/>
      <w:szCs w:val="20"/>
      <w:lang w:eastAsia="ar-SA"/>
    </w:rPr>
  </w:style>
  <w:style w:type="paragraph" w:customStyle="1" w:styleId="Char1">
    <w:name w:val="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RakstzRakstz1CharCharRakstzRakstz1">
    <w:name w:val="Rakstz. Rakstz.1 Char Char Rakstz. Rakstz.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1CharCharChar1">
    <w:name w:val="Char1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Char1">
    <w:name w:val="Char 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paragraph" w:customStyle="1" w:styleId="CharCharCharCharCharChar1">
    <w:name w:val="Char Char Char Char Char Char1"/>
    <w:basedOn w:val="Normal"/>
    <w:uiPriority w:val="99"/>
    <w:rsid w:val="00C91C6F"/>
    <w:pPr>
      <w:spacing w:before="120" w:after="160" w:line="240" w:lineRule="exact"/>
      <w:ind w:firstLine="720"/>
      <w:jc w:val="both"/>
    </w:pPr>
    <w:rPr>
      <w:rFonts w:ascii="Verdana" w:eastAsia="MS Mincho" w:hAnsi="Verdana" w:cs="Verdana"/>
      <w:sz w:val="20"/>
      <w:szCs w:val="20"/>
      <w:lang w:val="en-US"/>
    </w:rPr>
  </w:style>
  <w:style w:type="character" w:customStyle="1" w:styleId="CharChar191">
    <w:name w:val="Char Char191"/>
    <w:uiPriority w:val="99"/>
    <w:rsid w:val="00C91C6F"/>
    <w:rPr>
      <w:rFonts w:ascii="Arial" w:hAnsi="Arial"/>
      <w:b/>
      <w:kern w:val="32"/>
      <w:sz w:val="32"/>
    </w:rPr>
  </w:style>
  <w:style w:type="character" w:customStyle="1" w:styleId="CharChar181">
    <w:name w:val="Char Char181"/>
    <w:uiPriority w:val="99"/>
    <w:rsid w:val="00C91C6F"/>
    <w:rPr>
      <w:rFonts w:ascii="Times New Roman" w:hAnsi="Times New Roman"/>
      <w:b/>
      <w:color w:val="000000"/>
      <w:sz w:val="28"/>
    </w:rPr>
  </w:style>
  <w:style w:type="character" w:customStyle="1" w:styleId="CharChar171">
    <w:name w:val="Char Char171"/>
    <w:uiPriority w:val="99"/>
    <w:rsid w:val="00C91C6F"/>
    <w:rPr>
      <w:rFonts w:ascii="Times New Roman" w:hAnsi="Times New Roman"/>
      <w:b/>
      <w:sz w:val="26"/>
      <w:lang w:val="en-GB"/>
    </w:rPr>
  </w:style>
  <w:style w:type="character" w:customStyle="1" w:styleId="CharChar161">
    <w:name w:val="Char Char161"/>
    <w:uiPriority w:val="99"/>
    <w:rsid w:val="00C91C6F"/>
    <w:rPr>
      <w:rFonts w:ascii="Times New Roman" w:hAnsi="Times New Roman"/>
      <w:b/>
      <w:sz w:val="28"/>
      <w:lang w:val="en-GB"/>
    </w:rPr>
  </w:style>
  <w:style w:type="character" w:customStyle="1" w:styleId="CharChar151">
    <w:name w:val="Char Char151"/>
    <w:uiPriority w:val="99"/>
    <w:rsid w:val="00C91C6F"/>
    <w:rPr>
      <w:rFonts w:ascii="Times New Roman" w:hAnsi="Times New Roman"/>
      <w:b/>
      <w:i/>
      <w:sz w:val="26"/>
      <w:lang w:val="en-GB"/>
    </w:rPr>
  </w:style>
  <w:style w:type="character" w:customStyle="1" w:styleId="CharChar141">
    <w:name w:val="Char Char141"/>
    <w:uiPriority w:val="99"/>
    <w:rsid w:val="00C91C6F"/>
    <w:rPr>
      <w:rFonts w:ascii="Times New Roman" w:hAnsi="Times New Roman"/>
      <w:b/>
      <w:lang w:val="en-GB"/>
    </w:rPr>
  </w:style>
  <w:style w:type="character" w:customStyle="1" w:styleId="CharChar131">
    <w:name w:val="Char Char131"/>
    <w:uiPriority w:val="99"/>
    <w:rsid w:val="00C91C6F"/>
    <w:rPr>
      <w:rFonts w:ascii="Times New Roman" w:hAnsi="Times New Roman"/>
      <w:sz w:val="24"/>
      <w:lang w:val="en-GB"/>
    </w:rPr>
  </w:style>
  <w:style w:type="character" w:customStyle="1" w:styleId="CharChar121">
    <w:name w:val="Char Char121"/>
    <w:uiPriority w:val="99"/>
    <w:rsid w:val="00C91C6F"/>
    <w:rPr>
      <w:rFonts w:ascii="Times New Roman" w:hAnsi="Times New Roman"/>
      <w:i/>
      <w:sz w:val="24"/>
      <w:lang w:val="en-GB"/>
    </w:rPr>
  </w:style>
  <w:style w:type="character" w:customStyle="1" w:styleId="CharChar111">
    <w:name w:val="Char Char111"/>
    <w:uiPriority w:val="99"/>
    <w:rsid w:val="00C91C6F"/>
    <w:rPr>
      <w:rFonts w:ascii="Arial" w:hAnsi="Arial"/>
      <w:lang w:val="en-GB"/>
    </w:rPr>
  </w:style>
  <w:style w:type="character" w:customStyle="1" w:styleId="CharChar101">
    <w:name w:val="Char Char101"/>
    <w:uiPriority w:val="99"/>
    <w:rsid w:val="00C91C6F"/>
    <w:rPr>
      <w:rFonts w:ascii="Times New Roman" w:hAnsi="Times New Roman"/>
      <w:sz w:val="24"/>
    </w:rPr>
  </w:style>
  <w:style w:type="character" w:customStyle="1" w:styleId="CharChar91">
    <w:name w:val="Char Char91"/>
    <w:uiPriority w:val="99"/>
    <w:rsid w:val="00C91C6F"/>
    <w:rPr>
      <w:rFonts w:ascii="Times New Roman" w:hAnsi="Times New Roman"/>
      <w:sz w:val="24"/>
      <w:lang w:val="en-GB"/>
    </w:rPr>
  </w:style>
  <w:style w:type="character" w:customStyle="1" w:styleId="CharChar81">
    <w:name w:val="Char Char81"/>
    <w:uiPriority w:val="99"/>
    <w:rsid w:val="00C91C6F"/>
    <w:rPr>
      <w:rFonts w:ascii="Tahoma" w:hAnsi="Tahoma"/>
      <w:sz w:val="16"/>
    </w:rPr>
  </w:style>
  <w:style w:type="character" w:customStyle="1" w:styleId="CharChar71">
    <w:name w:val="Char Char71"/>
    <w:uiPriority w:val="99"/>
    <w:rsid w:val="00C91C6F"/>
    <w:rPr>
      <w:rFonts w:ascii="Times New Roman" w:hAnsi="Times New Roman"/>
      <w:sz w:val="24"/>
    </w:rPr>
  </w:style>
  <w:style w:type="character" w:customStyle="1" w:styleId="CharChar61">
    <w:name w:val="Char Char61"/>
    <w:uiPriority w:val="99"/>
    <w:rsid w:val="00C91C6F"/>
    <w:rPr>
      <w:rFonts w:ascii="Times New Roman" w:hAnsi="Times New Roman"/>
      <w:sz w:val="16"/>
    </w:rPr>
  </w:style>
  <w:style w:type="character" w:customStyle="1" w:styleId="CharChar51">
    <w:name w:val="Char Char51"/>
    <w:uiPriority w:val="99"/>
    <w:rsid w:val="00C91C6F"/>
    <w:rPr>
      <w:rFonts w:ascii="Times New Roman" w:hAnsi="Times New Roman"/>
      <w:sz w:val="24"/>
    </w:rPr>
  </w:style>
  <w:style w:type="character" w:customStyle="1" w:styleId="CharChar41">
    <w:name w:val="Char Char41"/>
    <w:uiPriority w:val="99"/>
    <w:semiHidden/>
    <w:rsid w:val="00C91C6F"/>
    <w:rPr>
      <w:rFonts w:ascii="Tahoma" w:hAnsi="Tahoma"/>
      <w:sz w:val="20"/>
      <w:shd w:val="clear" w:color="auto" w:fill="000080"/>
    </w:rPr>
  </w:style>
  <w:style w:type="character" w:customStyle="1" w:styleId="CharChar31">
    <w:name w:val="Char Char31"/>
    <w:uiPriority w:val="99"/>
    <w:rsid w:val="00C91C6F"/>
    <w:rPr>
      <w:rFonts w:ascii="Times New Roman" w:hAnsi="Times New Roman"/>
      <w:sz w:val="20"/>
      <w:lang w:eastAsia="lv-LV"/>
    </w:rPr>
  </w:style>
  <w:style w:type="character" w:customStyle="1" w:styleId="CharChar21">
    <w:name w:val="Char Char21"/>
    <w:uiPriority w:val="99"/>
    <w:rsid w:val="00C91C6F"/>
    <w:rPr>
      <w:rFonts w:ascii="Times New Roman" w:hAnsi="Times New Roman"/>
      <w:sz w:val="20"/>
      <w:lang w:eastAsia="lv-LV"/>
    </w:rPr>
  </w:style>
  <w:style w:type="character" w:customStyle="1" w:styleId="CharChar110">
    <w:name w:val="Char Char110"/>
    <w:uiPriority w:val="99"/>
    <w:rsid w:val="00C91C6F"/>
    <w:rPr>
      <w:rFonts w:ascii="Times New Roman" w:hAnsi="Times New Roman"/>
      <w:sz w:val="20"/>
    </w:rPr>
  </w:style>
  <w:style w:type="character" w:customStyle="1" w:styleId="EmailStyle3271">
    <w:name w:val="EmailStyle3271"/>
    <w:uiPriority w:val="99"/>
    <w:semiHidden/>
    <w:rsid w:val="00C91C6F"/>
    <w:rPr>
      <w:rFonts w:ascii="Arial" w:hAnsi="Arial"/>
      <w:color w:val="auto"/>
      <w:sz w:val="20"/>
    </w:rPr>
  </w:style>
  <w:style w:type="paragraph" w:customStyle="1" w:styleId="RakstzRakstzCharCharRakstzRakstz2">
    <w:name w:val="Rakstz. Rakstz.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29">
    <w:name w:val="EmailStyle329"/>
    <w:uiPriority w:val="99"/>
    <w:semiHidden/>
    <w:rsid w:val="00C91C6F"/>
    <w:rPr>
      <w:rFonts w:ascii="Arial" w:hAnsi="Arial"/>
      <w:color w:val="auto"/>
      <w:sz w:val="20"/>
    </w:rPr>
  </w:style>
  <w:style w:type="character" w:customStyle="1" w:styleId="CharChar192">
    <w:name w:val="Char Char192"/>
    <w:uiPriority w:val="99"/>
    <w:rsid w:val="00C91C6F"/>
    <w:rPr>
      <w:rFonts w:ascii="Arial" w:hAnsi="Arial"/>
      <w:b/>
      <w:kern w:val="32"/>
      <w:sz w:val="32"/>
    </w:rPr>
  </w:style>
  <w:style w:type="character" w:customStyle="1" w:styleId="CharChar182">
    <w:name w:val="Char Char182"/>
    <w:uiPriority w:val="99"/>
    <w:rsid w:val="00C91C6F"/>
    <w:rPr>
      <w:rFonts w:ascii="Times New Roman" w:hAnsi="Times New Roman"/>
      <w:b/>
      <w:color w:val="000000"/>
      <w:sz w:val="28"/>
    </w:rPr>
  </w:style>
  <w:style w:type="character" w:customStyle="1" w:styleId="CharChar172">
    <w:name w:val="Char Char172"/>
    <w:uiPriority w:val="99"/>
    <w:rsid w:val="00C91C6F"/>
    <w:rPr>
      <w:rFonts w:ascii="Times New Roman" w:hAnsi="Times New Roman"/>
      <w:b/>
      <w:sz w:val="26"/>
      <w:lang w:val="en-GB"/>
    </w:rPr>
  </w:style>
  <w:style w:type="character" w:customStyle="1" w:styleId="CharChar162">
    <w:name w:val="Char Char162"/>
    <w:uiPriority w:val="99"/>
    <w:rsid w:val="00C91C6F"/>
    <w:rPr>
      <w:rFonts w:ascii="Times New Roman" w:hAnsi="Times New Roman"/>
      <w:b/>
      <w:sz w:val="28"/>
      <w:lang w:val="en-GB"/>
    </w:rPr>
  </w:style>
  <w:style w:type="character" w:customStyle="1" w:styleId="CharChar152">
    <w:name w:val="Char Char152"/>
    <w:uiPriority w:val="99"/>
    <w:rsid w:val="00C91C6F"/>
    <w:rPr>
      <w:rFonts w:ascii="Times New Roman" w:hAnsi="Times New Roman"/>
      <w:b/>
      <w:i/>
      <w:sz w:val="26"/>
      <w:lang w:val="en-GB"/>
    </w:rPr>
  </w:style>
  <w:style w:type="character" w:customStyle="1" w:styleId="CharChar142">
    <w:name w:val="Char Char142"/>
    <w:uiPriority w:val="99"/>
    <w:rsid w:val="00C91C6F"/>
    <w:rPr>
      <w:rFonts w:ascii="Times New Roman" w:hAnsi="Times New Roman"/>
      <w:b/>
      <w:lang w:val="en-GB"/>
    </w:rPr>
  </w:style>
  <w:style w:type="character" w:customStyle="1" w:styleId="CharChar132">
    <w:name w:val="Char Char132"/>
    <w:uiPriority w:val="99"/>
    <w:rsid w:val="00C91C6F"/>
    <w:rPr>
      <w:rFonts w:ascii="Times New Roman" w:hAnsi="Times New Roman"/>
      <w:sz w:val="24"/>
      <w:lang w:val="en-GB"/>
    </w:rPr>
  </w:style>
  <w:style w:type="character" w:customStyle="1" w:styleId="CharChar122">
    <w:name w:val="Char Char122"/>
    <w:uiPriority w:val="99"/>
    <w:rsid w:val="00C91C6F"/>
    <w:rPr>
      <w:rFonts w:ascii="Times New Roman" w:hAnsi="Times New Roman"/>
      <w:i/>
      <w:sz w:val="24"/>
      <w:lang w:val="en-GB"/>
    </w:rPr>
  </w:style>
  <w:style w:type="character" w:customStyle="1" w:styleId="CharChar113">
    <w:name w:val="Char Char113"/>
    <w:uiPriority w:val="99"/>
    <w:rsid w:val="00C91C6F"/>
    <w:rPr>
      <w:rFonts w:ascii="Arial" w:hAnsi="Arial"/>
      <w:lang w:val="en-GB"/>
    </w:rPr>
  </w:style>
  <w:style w:type="character" w:customStyle="1" w:styleId="CharChar102">
    <w:name w:val="Char Char102"/>
    <w:uiPriority w:val="99"/>
    <w:rsid w:val="00C91C6F"/>
    <w:rPr>
      <w:rFonts w:ascii="Times New Roman" w:hAnsi="Times New Roman"/>
      <w:sz w:val="24"/>
    </w:rPr>
  </w:style>
  <w:style w:type="character" w:customStyle="1" w:styleId="CharChar92">
    <w:name w:val="Char Char92"/>
    <w:uiPriority w:val="99"/>
    <w:rsid w:val="00C91C6F"/>
    <w:rPr>
      <w:rFonts w:ascii="Times New Roman" w:hAnsi="Times New Roman"/>
      <w:sz w:val="24"/>
      <w:lang w:val="en-GB"/>
    </w:rPr>
  </w:style>
  <w:style w:type="character" w:customStyle="1" w:styleId="CharChar82">
    <w:name w:val="Char Char82"/>
    <w:uiPriority w:val="99"/>
    <w:rsid w:val="00C91C6F"/>
    <w:rPr>
      <w:rFonts w:ascii="Tahoma" w:hAnsi="Tahoma"/>
      <w:sz w:val="16"/>
    </w:rPr>
  </w:style>
  <w:style w:type="character" w:customStyle="1" w:styleId="CharChar72">
    <w:name w:val="Char Char72"/>
    <w:uiPriority w:val="99"/>
    <w:rsid w:val="00C91C6F"/>
    <w:rPr>
      <w:rFonts w:ascii="Times New Roman" w:hAnsi="Times New Roman"/>
      <w:sz w:val="24"/>
    </w:rPr>
  </w:style>
  <w:style w:type="character" w:customStyle="1" w:styleId="CharChar62">
    <w:name w:val="Char Char62"/>
    <w:uiPriority w:val="99"/>
    <w:rsid w:val="00C91C6F"/>
    <w:rPr>
      <w:rFonts w:ascii="Times New Roman" w:hAnsi="Times New Roman"/>
      <w:sz w:val="16"/>
    </w:rPr>
  </w:style>
  <w:style w:type="character" w:customStyle="1" w:styleId="CharChar52">
    <w:name w:val="Char Char52"/>
    <w:uiPriority w:val="99"/>
    <w:rsid w:val="00C91C6F"/>
    <w:rPr>
      <w:rFonts w:ascii="Times New Roman" w:hAnsi="Times New Roman"/>
      <w:sz w:val="24"/>
    </w:rPr>
  </w:style>
  <w:style w:type="character" w:customStyle="1" w:styleId="CharChar42">
    <w:name w:val="Char Char42"/>
    <w:uiPriority w:val="99"/>
    <w:semiHidden/>
    <w:rsid w:val="00C91C6F"/>
    <w:rPr>
      <w:rFonts w:ascii="Tahoma" w:hAnsi="Tahoma"/>
      <w:sz w:val="20"/>
      <w:shd w:val="clear" w:color="auto" w:fill="000080"/>
    </w:rPr>
  </w:style>
  <w:style w:type="character" w:customStyle="1" w:styleId="CharChar32">
    <w:name w:val="Char Char32"/>
    <w:uiPriority w:val="99"/>
    <w:rsid w:val="00C91C6F"/>
    <w:rPr>
      <w:rFonts w:ascii="Times New Roman" w:hAnsi="Times New Roman"/>
      <w:sz w:val="20"/>
      <w:lang w:eastAsia="lv-LV"/>
    </w:rPr>
  </w:style>
  <w:style w:type="character" w:customStyle="1" w:styleId="CharChar22">
    <w:name w:val="Char Char22"/>
    <w:uiPriority w:val="99"/>
    <w:rsid w:val="00C91C6F"/>
    <w:rPr>
      <w:rFonts w:ascii="Times New Roman" w:hAnsi="Times New Roman"/>
      <w:sz w:val="20"/>
      <w:lang w:eastAsia="lv-LV"/>
    </w:rPr>
  </w:style>
  <w:style w:type="character" w:customStyle="1" w:styleId="CharChar112">
    <w:name w:val="Char Char112"/>
    <w:uiPriority w:val="99"/>
    <w:rsid w:val="00C91C6F"/>
    <w:rPr>
      <w:rFonts w:ascii="Times New Roman" w:hAnsi="Times New Roman"/>
      <w:sz w:val="20"/>
    </w:rPr>
  </w:style>
  <w:style w:type="paragraph" w:customStyle="1" w:styleId="Char2">
    <w:name w:val="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RakstzRakstz1CharCharRakstzRakstz2">
    <w:name w:val="Rakstz. Rakstz.1 Char Char Rakstz. Rakstz.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1CharCharChar2">
    <w:name w:val="Char1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Char2">
    <w:name w:val="Char 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paragraph" w:customStyle="1" w:styleId="CharCharCharCharCharChar2">
    <w:name w:val="Char Char Char Char Char Char2"/>
    <w:basedOn w:val="Normal"/>
    <w:uiPriority w:val="99"/>
    <w:rsid w:val="00C91C6F"/>
    <w:pPr>
      <w:spacing w:before="120" w:after="160" w:line="240" w:lineRule="exact"/>
      <w:ind w:firstLine="720"/>
      <w:jc w:val="both"/>
    </w:pPr>
    <w:rPr>
      <w:rFonts w:ascii="Verdana" w:eastAsia="MS Mincho" w:hAnsi="Verdana"/>
      <w:sz w:val="20"/>
      <w:szCs w:val="20"/>
      <w:lang w:val="en-US"/>
    </w:rPr>
  </w:style>
  <w:style w:type="character" w:customStyle="1" w:styleId="EmailStyle355">
    <w:name w:val="EmailStyle355"/>
    <w:uiPriority w:val="99"/>
    <w:semiHidden/>
    <w:rsid w:val="00C91C6F"/>
    <w:rPr>
      <w:rFonts w:ascii="Arial" w:hAnsi="Arial"/>
      <w:color w:val="auto"/>
      <w:sz w:val="20"/>
    </w:rPr>
  </w:style>
  <w:style w:type="paragraph" w:customStyle="1" w:styleId="LP2">
    <w:name w:val="LP2"/>
    <w:basedOn w:val="ListParagraph"/>
    <w:uiPriority w:val="99"/>
    <w:rsid w:val="00C91C6F"/>
    <w:pPr>
      <w:widowControl w:val="0"/>
      <w:ind w:left="0"/>
      <w:contextualSpacing w:val="0"/>
    </w:pPr>
    <w:rPr>
      <w:rFonts w:eastAsia="MS Mincho"/>
    </w:rPr>
  </w:style>
  <w:style w:type="character" w:customStyle="1" w:styleId="BulletedListChar">
    <w:name w:val="Bulleted List Char"/>
    <w:link w:val="BulletedList"/>
    <w:uiPriority w:val="99"/>
    <w:locked/>
    <w:rsid w:val="00C91C6F"/>
    <w:rPr>
      <w:rFonts w:ascii="Arial" w:hAnsi="Arial"/>
      <w:sz w:val="24"/>
      <w:lang w:eastAsia="ar-SA"/>
    </w:rPr>
  </w:style>
  <w:style w:type="paragraph" w:customStyle="1" w:styleId="BulletedList">
    <w:name w:val="Bulleted List"/>
    <w:basedOn w:val="Normal"/>
    <w:link w:val="BulletedListChar"/>
    <w:uiPriority w:val="99"/>
    <w:rsid w:val="00C91C6F"/>
    <w:pPr>
      <w:spacing w:before="120" w:after="120"/>
      <w:ind w:left="363" w:hanging="363"/>
    </w:pPr>
    <w:rPr>
      <w:rFonts w:ascii="Arial" w:hAnsi="Arial"/>
      <w:szCs w:val="20"/>
      <w:lang w:eastAsia="ar-SA"/>
    </w:rPr>
  </w:style>
  <w:style w:type="paragraph" w:customStyle="1" w:styleId="Tablebody">
    <w:name w:val="Table body"/>
    <w:basedOn w:val="Normal"/>
    <w:next w:val="BodyText"/>
    <w:link w:val="TablebodyChar"/>
    <w:autoRedefine/>
    <w:uiPriority w:val="99"/>
    <w:rsid w:val="00C91C6F"/>
    <w:pPr>
      <w:spacing w:after="60"/>
    </w:pPr>
    <w:rPr>
      <w:rFonts w:eastAsia="Times New Roman"/>
      <w:b/>
      <w:szCs w:val="20"/>
    </w:rPr>
  </w:style>
  <w:style w:type="character" w:customStyle="1" w:styleId="TablebodyChar">
    <w:name w:val="Table body Char"/>
    <w:link w:val="Tablebody"/>
    <w:uiPriority w:val="99"/>
    <w:locked/>
    <w:rsid w:val="00C91C6F"/>
    <w:rPr>
      <w:rFonts w:ascii="Times New Roman" w:eastAsia="Times New Roman" w:hAnsi="Times New Roman"/>
      <w:b/>
      <w:sz w:val="24"/>
    </w:rPr>
  </w:style>
  <w:style w:type="character" w:customStyle="1" w:styleId="editions">
    <w:name w:val="editions"/>
    <w:uiPriority w:val="99"/>
    <w:rsid w:val="00C91C6F"/>
  </w:style>
  <w:style w:type="character" w:customStyle="1" w:styleId="productscolor">
    <w:name w:val="product_s_color"/>
    <w:uiPriority w:val="99"/>
    <w:rsid w:val="00C91C6F"/>
  </w:style>
  <w:style w:type="character" w:customStyle="1" w:styleId="Normal2">
    <w:name w:val="Normal2"/>
    <w:uiPriority w:val="99"/>
    <w:rsid w:val="00C91C6F"/>
  </w:style>
  <w:style w:type="paragraph" w:customStyle="1" w:styleId="Body">
    <w:name w:val="Body"/>
    <w:uiPriority w:val="99"/>
    <w:rsid w:val="00C91C6F"/>
    <w:rPr>
      <w:rFonts w:ascii="Helvetica" w:eastAsia="MS Mincho" w:hAnsi="Helvetica"/>
      <w:color w:val="000000"/>
      <w:sz w:val="24"/>
    </w:rPr>
  </w:style>
  <w:style w:type="character" w:customStyle="1" w:styleId="hps">
    <w:name w:val="hps"/>
    <w:uiPriority w:val="99"/>
    <w:rsid w:val="00C91C6F"/>
  </w:style>
  <w:style w:type="paragraph" w:customStyle="1" w:styleId="xl65">
    <w:name w:val="xl65"/>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xl66">
    <w:name w:val="xl66"/>
    <w:basedOn w:val="Normal"/>
    <w:uiPriority w:val="99"/>
    <w:rsid w:val="00C91C6F"/>
    <w:pPr>
      <w:spacing w:before="100" w:beforeAutospacing="1" w:after="100" w:afterAutospacing="1"/>
    </w:pPr>
    <w:rPr>
      <w:rFonts w:ascii="Calibri" w:eastAsia="MS Mincho" w:hAnsi="Calibri"/>
      <w:b/>
      <w:bCs/>
      <w:lang w:eastAsia="lv-LV"/>
    </w:rPr>
  </w:style>
  <w:style w:type="paragraph" w:customStyle="1" w:styleId="TableStyle2">
    <w:name w:val="Table Style 2"/>
    <w:uiPriority w:val="99"/>
    <w:rsid w:val="00C91C6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MS Mincho" w:hAnsi="Helvetica" w:cs="Helvetica"/>
      <w:color w:val="000000"/>
    </w:rPr>
  </w:style>
  <w:style w:type="numbering" w:customStyle="1" w:styleId="1121111">
    <w:name w:val="1 / 1.2 / 1.1.11"/>
    <w:basedOn w:val="NoList"/>
    <w:next w:val="111111"/>
    <w:uiPriority w:val="99"/>
    <w:semiHidden/>
    <w:unhideWhenUsed/>
    <w:locked/>
    <w:rsid w:val="00C91C6F"/>
  </w:style>
  <w:style w:type="paragraph" w:customStyle="1" w:styleId="Bodynosaukumsbig">
    <w:name w:val="Body nosaukums big"/>
    <w:basedOn w:val="BodyText"/>
    <w:autoRedefine/>
    <w:uiPriority w:val="99"/>
    <w:rsid w:val="00673C6B"/>
    <w:pPr>
      <w:spacing w:after="0"/>
      <w:jc w:val="center"/>
    </w:pPr>
    <w:rPr>
      <w:rFonts w:eastAsia="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643667">
      <w:marLeft w:val="0"/>
      <w:marRight w:val="0"/>
      <w:marTop w:val="0"/>
      <w:marBottom w:val="0"/>
      <w:divBdr>
        <w:top w:val="none" w:sz="0" w:space="0" w:color="auto"/>
        <w:left w:val="none" w:sz="0" w:space="0" w:color="auto"/>
        <w:bottom w:val="none" w:sz="0" w:space="0" w:color="auto"/>
        <w:right w:val="none" w:sz="0" w:space="0" w:color="auto"/>
      </w:divBdr>
      <w:divsChild>
        <w:div w:id="167643666">
          <w:marLeft w:val="0"/>
          <w:marRight w:val="0"/>
          <w:marTop w:val="0"/>
          <w:marBottom w:val="0"/>
          <w:divBdr>
            <w:top w:val="none" w:sz="0" w:space="0" w:color="auto"/>
            <w:left w:val="none" w:sz="0" w:space="0" w:color="auto"/>
            <w:bottom w:val="none" w:sz="0" w:space="0" w:color="auto"/>
            <w:right w:val="none" w:sz="0" w:space="0" w:color="auto"/>
          </w:divBdr>
        </w:div>
      </w:divsChild>
    </w:div>
    <w:div w:id="167643668">
      <w:marLeft w:val="0"/>
      <w:marRight w:val="0"/>
      <w:marTop w:val="0"/>
      <w:marBottom w:val="0"/>
      <w:divBdr>
        <w:top w:val="none" w:sz="0" w:space="0" w:color="auto"/>
        <w:left w:val="none" w:sz="0" w:space="0" w:color="auto"/>
        <w:bottom w:val="none" w:sz="0" w:space="0" w:color="auto"/>
        <w:right w:val="none" w:sz="0" w:space="0" w:color="auto"/>
      </w:divBdr>
    </w:div>
    <w:div w:id="457072169">
      <w:bodyDiv w:val="1"/>
      <w:marLeft w:val="0"/>
      <w:marRight w:val="0"/>
      <w:marTop w:val="0"/>
      <w:marBottom w:val="0"/>
      <w:divBdr>
        <w:top w:val="none" w:sz="0" w:space="0" w:color="auto"/>
        <w:left w:val="none" w:sz="0" w:space="0" w:color="auto"/>
        <w:bottom w:val="none" w:sz="0" w:space="0" w:color="auto"/>
        <w:right w:val="none" w:sz="0" w:space="0" w:color="auto"/>
      </w:divBdr>
    </w:div>
    <w:div w:id="1291283185">
      <w:bodyDiv w:val="1"/>
      <w:marLeft w:val="0"/>
      <w:marRight w:val="0"/>
      <w:marTop w:val="0"/>
      <w:marBottom w:val="0"/>
      <w:divBdr>
        <w:top w:val="none" w:sz="0" w:space="0" w:color="auto"/>
        <w:left w:val="none" w:sz="0" w:space="0" w:color="auto"/>
        <w:bottom w:val="none" w:sz="0" w:space="0" w:color="auto"/>
        <w:right w:val="none" w:sz="0" w:space="0" w:color="auto"/>
      </w:divBdr>
    </w:div>
    <w:div w:id="1386373783">
      <w:bodyDiv w:val="1"/>
      <w:marLeft w:val="0"/>
      <w:marRight w:val="0"/>
      <w:marTop w:val="0"/>
      <w:marBottom w:val="0"/>
      <w:divBdr>
        <w:top w:val="none" w:sz="0" w:space="0" w:color="auto"/>
        <w:left w:val="none" w:sz="0" w:space="0" w:color="auto"/>
        <w:bottom w:val="none" w:sz="0" w:space="0" w:color="auto"/>
        <w:right w:val="none" w:sz="0" w:space="0" w:color="auto"/>
      </w:divBdr>
    </w:div>
    <w:div w:id="1842040739">
      <w:bodyDiv w:val="1"/>
      <w:marLeft w:val="0"/>
      <w:marRight w:val="0"/>
      <w:marTop w:val="0"/>
      <w:marBottom w:val="0"/>
      <w:divBdr>
        <w:top w:val="none" w:sz="0" w:space="0" w:color="auto"/>
        <w:left w:val="none" w:sz="0" w:space="0" w:color="auto"/>
        <w:bottom w:val="none" w:sz="0" w:space="0" w:color="auto"/>
        <w:right w:val="none" w:sz="0" w:space="0" w:color="auto"/>
      </w:divBdr>
    </w:div>
    <w:div w:id="1940331712">
      <w:bodyDiv w:val="1"/>
      <w:marLeft w:val="0"/>
      <w:marRight w:val="0"/>
      <w:marTop w:val="0"/>
      <w:marBottom w:val="0"/>
      <w:divBdr>
        <w:top w:val="none" w:sz="0" w:space="0" w:color="auto"/>
        <w:left w:val="none" w:sz="0" w:space="0" w:color="auto"/>
        <w:bottom w:val="none" w:sz="0" w:space="0" w:color="auto"/>
        <w:right w:val="none" w:sz="0" w:space="0" w:color="auto"/>
      </w:divBdr>
    </w:div>
    <w:div w:id="1951276668">
      <w:bodyDiv w:val="1"/>
      <w:marLeft w:val="0"/>
      <w:marRight w:val="0"/>
      <w:marTop w:val="0"/>
      <w:marBottom w:val="0"/>
      <w:divBdr>
        <w:top w:val="none" w:sz="0" w:space="0" w:color="auto"/>
        <w:left w:val="none" w:sz="0" w:space="0" w:color="auto"/>
        <w:bottom w:val="none" w:sz="0" w:space="0" w:color="auto"/>
        <w:right w:val="none" w:sz="0" w:space="0" w:color="auto"/>
      </w:divBdr>
    </w:div>
    <w:div w:id="199105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is.gov.lv"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vraa.gov.lv/lv/about/iepirkumi/" TargetMode="External"/><Relationship Id="rId4" Type="http://schemas.microsoft.com/office/2007/relationships/stylesWithEffects" Target="stylesWithEffects.xml"/><Relationship Id="rId9" Type="http://schemas.openxmlformats.org/officeDocument/2006/relationships/hyperlink" Target="mailto:arija.vecmane@vraa.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40DD2-A99C-4AB9-8251-C9D91A14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11</Pages>
  <Words>2634</Words>
  <Characters>20931</Characters>
  <Application>Microsoft Office Word</Application>
  <DocSecurity>0</DocSecurity>
  <Lines>174</Lines>
  <Paragraphs>47</Paragraphs>
  <ScaleCrop>false</ScaleCrop>
  <HeadingPairs>
    <vt:vector size="2" baseType="variant">
      <vt:variant>
        <vt:lpstr>Title</vt:lpstr>
      </vt:variant>
      <vt:variant>
        <vt:i4>1</vt:i4>
      </vt:variant>
    </vt:vector>
  </HeadingPairs>
  <TitlesOfParts>
    <vt:vector size="1" baseType="lpstr">
      <vt:lpstr>Valsts reģionālās attīstības aģentūras</vt:lpstr>
    </vt:vector>
  </TitlesOfParts>
  <Company>HP</Company>
  <LinksUpToDate>false</LinksUpToDate>
  <CharactersWithSpaces>23518</CharactersWithSpaces>
  <SharedDoc>false</SharedDoc>
  <HLinks>
    <vt:vector size="234" baseType="variant">
      <vt:variant>
        <vt:i4>1835121</vt:i4>
      </vt:variant>
      <vt:variant>
        <vt:i4>120</vt:i4>
      </vt:variant>
      <vt:variant>
        <vt:i4>0</vt:i4>
      </vt:variant>
      <vt:variant>
        <vt:i4>5</vt:i4>
      </vt:variant>
      <vt:variant>
        <vt:lpwstr>mailto:pasts@vraa.gov.lv</vt:lpwstr>
      </vt:variant>
      <vt:variant>
        <vt:lpwstr/>
      </vt:variant>
      <vt:variant>
        <vt:i4>4325490</vt:i4>
      </vt:variant>
      <vt:variant>
        <vt:i4>117</vt:i4>
      </vt:variant>
      <vt:variant>
        <vt:i4>0</vt:i4>
      </vt:variant>
      <vt:variant>
        <vt:i4>5</vt:i4>
      </vt:variant>
      <vt:variant>
        <vt:lpwstr/>
      </vt:variant>
      <vt:variant>
        <vt:lpwstr>_8.pielikums</vt:lpwstr>
      </vt:variant>
      <vt:variant>
        <vt:i4>5046386</vt:i4>
      </vt:variant>
      <vt:variant>
        <vt:i4>114</vt:i4>
      </vt:variant>
      <vt:variant>
        <vt:i4>0</vt:i4>
      </vt:variant>
      <vt:variant>
        <vt:i4>5</vt:i4>
      </vt:variant>
      <vt:variant>
        <vt:lpwstr/>
      </vt:variant>
      <vt:variant>
        <vt:lpwstr>_7.pielikums</vt:lpwstr>
      </vt:variant>
      <vt:variant>
        <vt:i4>4980850</vt:i4>
      </vt:variant>
      <vt:variant>
        <vt:i4>111</vt:i4>
      </vt:variant>
      <vt:variant>
        <vt:i4>0</vt:i4>
      </vt:variant>
      <vt:variant>
        <vt:i4>5</vt:i4>
      </vt:variant>
      <vt:variant>
        <vt:lpwstr/>
      </vt:variant>
      <vt:variant>
        <vt:lpwstr>_6.pielikums</vt:lpwstr>
      </vt:variant>
      <vt:variant>
        <vt:i4>1835121</vt:i4>
      </vt:variant>
      <vt:variant>
        <vt:i4>108</vt:i4>
      </vt:variant>
      <vt:variant>
        <vt:i4>0</vt:i4>
      </vt:variant>
      <vt:variant>
        <vt:i4>5</vt:i4>
      </vt:variant>
      <vt:variant>
        <vt:lpwstr>mailto:pasts@vraa.gov.lv</vt:lpwstr>
      </vt:variant>
      <vt:variant>
        <vt:lpwstr/>
      </vt:variant>
      <vt:variant>
        <vt:i4>2424894</vt:i4>
      </vt:variant>
      <vt:variant>
        <vt:i4>105</vt:i4>
      </vt:variant>
      <vt:variant>
        <vt:i4>0</vt:i4>
      </vt:variant>
      <vt:variant>
        <vt:i4>5</vt:i4>
      </vt:variant>
      <vt:variant>
        <vt:lpwstr>http://www.vraa.gov.lv/</vt:lpwstr>
      </vt:variant>
      <vt:variant>
        <vt:lpwstr/>
      </vt:variant>
      <vt:variant>
        <vt:i4>7274528</vt:i4>
      </vt:variant>
      <vt:variant>
        <vt:i4>102</vt:i4>
      </vt:variant>
      <vt:variant>
        <vt:i4>0</vt:i4>
      </vt:variant>
      <vt:variant>
        <vt:i4>5</vt:i4>
      </vt:variant>
      <vt:variant>
        <vt:lpwstr>http://www.eis.gov.lv/</vt:lpwstr>
      </vt:variant>
      <vt:variant>
        <vt:lpwstr/>
      </vt:variant>
      <vt:variant>
        <vt:i4>2424894</vt:i4>
      </vt:variant>
      <vt:variant>
        <vt:i4>99</vt:i4>
      </vt:variant>
      <vt:variant>
        <vt:i4>0</vt:i4>
      </vt:variant>
      <vt:variant>
        <vt:i4>5</vt:i4>
      </vt:variant>
      <vt:variant>
        <vt:lpwstr>http://www.vraa.gov.lv/</vt:lpwstr>
      </vt:variant>
      <vt:variant>
        <vt:lpwstr/>
      </vt:variant>
      <vt:variant>
        <vt:i4>7274528</vt:i4>
      </vt:variant>
      <vt:variant>
        <vt:i4>96</vt:i4>
      </vt:variant>
      <vt:variant>
        <vt:i4>0</vt:i4>
      </vt:variant>
      <vt:variant>
        <vt:i4>5</vt:i4>
      </vt:variant>
      <vt:variant>
        <vt:lpwstr>http://www.eis.gov.lv/</vt:lpwstr>
      </vt:variant>
      <vt:variant>
        <vt:lpwstr/>
      </vt:variant>
      <vt:variant>
        <vt:i4>7274528</vt:i4>
      </vt:variant>
      <vt:variant>
        <vt:i4>93</vt:i4>
      </vt:variant>
      <vt:variant>
        <vt:i4>0</vt:i4>
      </vt:variant>
      <vt:variant>
        <vt:i4>5</vt:i4>
      </vt:variant>
      <vt:variant>
        <vt:lpwstr>http://www.eis.gov.lv/</vt:lpwstr>
      </vt:variant>
      <vt:variant>
        <vt:lpwstr/>
      </vt:variant>
      <vt:variant>
        <vt:i4>7274528</vt:i4>
      </vt:variant>
      <vt:variant>
        <vt:i4>90</vt:i4>
      </vt:variant>
      <vt:variant>
        <vt:i4>0</vt:i4>
      </vt:variant>
      <vt:variant>
        <vt:i4>5</vt:i4>
      </vt:variant>
      <vt:variant>
        <vt:lpwstr>http://www.eis.gov.lv/</vt:lpwstr>
      </vt:variant>
      <vt:variant>
        <vt:lpwstr/>
      </vt:variant>
      <vt:variant>
        <vt:i4>4325490</vt:i4>
      </vt:variant>
      <vt:variant>
        <vt:i4>87</vt:i4>
      </vt:variant>
      <vt:variant>
        <vt:i4>0</vt:i4>
      </vt:variant>
      <vt:variant>
        <vt:i4>5</vt:i4>
      </vt:variant>
      <vt:variant>
        <vt:lpwstr/>
      </vt:variant>
      <vt:variant>
        <vt:lpwstr>_8.pielikums</vt:lpwstr>
      </vt:variant>
      <vt:variant>
        <vt:i4>5046386</vt:i4>
      </vt:variant>
      <vt:variant>
        <vt:i4>84</vt:i4>
      </vt:variant>
      <vt:variant>
        <vt:i4>0</vt:i4>
      </vt:variant>
      <vt:variant>
        <vt:i4>5</vt:i4>
      </vt:variant>
      <vt:variant>
        <vt:lpwstr/>
      </vt:variant>
      <vt:variant>
        <vt:lpwstr>_7.pielikums</vt:lpwstr>
      </vt:variant>
      <vt:variant>
        <vt:i4>4980850</vt:i4>
      </vt:variant>
      <vt:variant>
        <vt:i4>81</vt:i4>
      </vt:variant>
      <vt:variant>
        <vt:i4>0</vt:i4>
      </vt:variant>
      <vt:variant>
        <vt:i4>5</vt:i4>
      </vt:variant>
      <vt:variant>
        <vt:lpwstr/>
      </vt:variant>
      <vt:variant>
        <vt:lpwstr>_6.pielikums</vt:lpwstr>
      </vt:variant>
      <vt:variant>
        <vt:i4>5177458</vt:i4>
      </vt:variant>
      <vt:variant>
        <vt:i4>78</vt:i4>
      </vt:variant>
      <vt:variant>
        <vt:i4>0</vt:i4>
      </vt:variant>
      <vt:variant>
        <vt:i4>5</vt:i4>
      </vt:variant>
      <vt:variant>
        <vt:lpwstr/>
      </vt:variant>
      <vt:variant>
        <vt:lpwstr>_5.pielikums</vt:lpwstr>
      </vt:variant>
      <vt:variant>
        <vt:i4>5111922</vt:i4>
      </vt:variant>
      <vt:variant>
        <vt:i4>75</vt:i4>
      </vt:variant>
      <vt:variant>
        <vt:i4>0</vt:i4>
      </vt:variant>
      <vt:variant>
        <vt:i4>5</vt:i4>
      </vt:variant>
      <vt:variant>
        <vt:lpwstr/>
      </vt:variant>
      <vt:variant>
        <vt:lpwstr>_4.pielikums</vt:lpwstr>
      </vt:variant>
      <vt:variant>
        <vt:i4>4784242</vt:i4>
      </vt:variant>
      <vt:variant>
        <vt:i4>72</vt:i4>
      </vt:variant>
      <vt:variant>
        <vt:i4>0</vt:i4>
      </vt:variant>
      <vt:variant>
        <vt:i4>5</vt:i4>
      </vt:variant>
      <vt:variant>
        <vt:lpwstr/>
      </vt:variant>
      <vt:variant>
        <vt:lpwstr>_3.pielikums</vt:lpwstr>
      </vt:variant>
      <vt:variant>
        <vt:i4>4718706</vt:i4>
      </vt:variant>
      <vt:variant>
        <vt:i4>69</vt:i4>
      </vt:variant>
      <vt:variant>
        <vt:i4>0</vt:i4>
      </vt:variant>
      <vt:variant>
        <vt:i4>5</vt:i4>
      </vt:variant>
      <vt:variant>
        <vt:lpwstr/>
      </vt:variant>
      <vt:variant>
        <vt:lpwstr>_2.pielikums</vt:lpwstr>
      </vt:variant>
      <vt:variant>
        <vt:i4>7995437</vt:i4>
      </vt:variant>
      <vt:variant>
        <vt:i4>66</vt:i4>
      </vt:variant>
      <vt:variant>
        <vt:i4>0</vt:i4>
      </vt:variant>
      <vt:variant>
        <vt:i4>5</vt:i4>
      </vt:variant>
      <vt:variant>
        <vt:lpwstr/>
      </vt:variant>
      <vt:variant>
        <vt:lpwstr>_1.pielikums_1</vt:lpwstr>
      </vt:variant>
      <vt:variant>
        <vt:i4>4718706</vt:i4>
      </vt:variant>
      <vt:variant>
        <vt:i4>63</vt:i4>
      </vt:variant>
      <vt:variant>
        <vt:i4>0</vt:i4>
      </vt:variant>
      <vt:variant>
        <vt:i4>5</vt:i4>
      </vt:variant>
      <vt:variant>
        <vt:lpwstr/>
      </vt:variant>
      <vt:variant>
        <vt:lpwstr>_2.pielikums</vt:lpwstr>
      </vt:variant>
      <vt:variant>
        <vt:i4>4718706</vt:i4>
      </vt:variant>
      <vt:variant>
        <vt:i4>60</vt:i4>
      </vt:variant>
      <vt:variant>
        <vt:i4>0</vt:i4>
      </vt:variant>
      <vt:variant>
        <vt:i4>5</vt:i4>
      </vt:variant>
      <vt:variant>
        <vt:lpwstr/>
      </vt:variant>
      <vt:variant>
        <vt:lpwstr>_2.pielikums</vt:lpwstr>
      </vt:variant>
      <vt:variant>
        <vt:i4>4915314</vt:i4>
      </vt:variant>
      <vt:variant>
        <vt:i4>57</vt:i4>
      </vt:variant>
      <vt:variant>
        <vt:i4>0</vt:i4>
      </vt:variant>
      <vt:variant>
        <vt:i4>5</vt:i4>
      </vt:variant>
      <vt:variant>
        <vt:lpwstr/>
      </vt:variant>
      <vt:variant>
        <vt:lpwstr>_1.pielikums</vt:lpwstr>
      </vt:variant>
      <vt:variant>
        <vt:i4>7274528</vt:i4>
      </vt:variant>
      <vt:variant>
        <vt:i4>54</vt:i4>
      </vt:variant>
      <vt:variant>
        <vt:i4>0</vt:i4>
      </vt:variant>
      <vt:variant>
        <vt:i4>5</vt:i4>
      </vt:variant>
      <vt:variant>
        <vt:lpwstr>http://www.eis.gov.lv/</vt:lpwstr>
      </vt:variant>
      <vt:variant>
        <vt:lpwstr/>
      </vt:variant>
      <vt:variant>
        <vt:i4>8061034</vt:i4>
      </vt:variant>
      <vt:variant>
        <vt:i4>51</vt:i4>
      </vt:variant>
      <vt:variant>
        <vt:i4>0</vt:i4>
      </vt:variant>
      <vt:variant>
        <vt:i4>5</vt:i4>
      </vt:variant>
      <vt:variant>
        <vt:lpwstr>http://www.vraa.gov.lv/lv/about/iepirkumi/</vt:lpwstr>
      </vt:variant>
      <vt:variant>
        <vt:lpwstr/>
      </vt:variant>
      <vt:variant>
        <vt:i4>8323158</vt:i4>
      </vt:variant>
      <vt:variant>
        <vt:i4>48</vt:i4>
      </vt:variant>
      <vt:variant>
        <vt:i4>0</vt:i4>
      </vt:variant>
      <vt:variant>
        <vt:i4>5</vt:i4>
      </vt:variant>
      <vt:variant>
        <vt:lpwstr>mailto:dace.muceniece@vraa.gov.lv</vt:lpwstr>
      </vt:variant>
      <vt:variant>
        <vt:lpwstr/>
      </vt:variant>
      <vt:variant>
        <vt:i4>1769527</vt:i4>
      </vt:variant>
      <vt:variant>
        <vt:i4>45</vt:i4>
      </vt:variant>
      <vt:variant>
        <vt:i4>0</vt:i4>
      </vt:variant>
      <vt:variant>
        <vt:i4>5</vt:i4>
      </vt:variant>
      <vt:variant>
        <vt:lpwstr>mailto:peteris.kapostins@vraa.gov.lv</vt:lpwstr>
      </vt:variant>
      <vt:variant>
        <vt:lpwstr/>
      </vt:variant>
      <vt:variant>
        <vt:i4>1703994</vt:i4>
      </vt:variant>
      <vt:variant>
        <vt:i4>38</vt:i4>
      </vt:variant>
      <vt:variant>
        <vt:i4>0</vt:i4>
      </vt:variant>
      <vt:variant>
        <vt:i4>5</vt:i4>
      </vt:variant>
      <vt:variant>
        <vt:lpwstr/>
      </vt:variant>
      <vt:variant>
        <vt:lpwstr>_Toc379985862</vt:lpwstr>
      </vt:variant>
      <vt:variant>
        <vt:i4>1703994</vt:i4>
      </vt:variant>
      <vt:variant>
        <vt:i4>32</vt:i4>
      </vt:variant>
      <vt:variant>
        <vt:i4>0</vt:i4>
      </vt:variant>
      <vt:variant>
        <vt:i4>5</vt:i4>
      </vt:variant>
      <vt:variant>
        <vt:lpwstr/>
      </vt:variant>
      <vt:variant>
        <vt:lpwstr>_Toc379985861</vt:lpwstr>
      </vt:variant>
      <vt:variant>
        <vt:i4>1703994</vt:i4>
      </vt:variant>
      <vt:variant>
        <vt:i4>26</vt:i4>
      </vt:variant>
      <vt:variant>
        <vt:i4>0</vt:i4>
      </vt:variant>
      <vt:variant>
        <vt:i4>5</vt:i4>
      </vt:variant>
      <vt:variant>
        <vt:lpwstr/>
      </vt:variant>
      <vt:variant>
        <vt:lpwstr>_Toc379985860</vt:lpwstr>
      </vt:variant>
      <vt:variant>
        <vt:i4>1638458</vt:i4>
      </vt:variant>
      <vt:variant>
        <vt:i4>20</vt:i4>
      </vt:variant>
      <vt:variant>
        <vt:i4>0</vt:i4>
      </vt:variant>
      <vt:variant>
        <vt:i4>5</vt:i4>
      </vt:variant>
      <vt:variant>
        <vt:lpwstr/>
      </vt:variant>
      <vt:variant>
        <vt:lpwstr>_Toc379985859</vt:lpwstr>
      </vt:variant>
      <vt:variant>
        <vt:i4>1638458</vt:i4>
      </vt:variant>
      <vt:variant>
        <vt:i4>14</vt:i4>
      </vt:variant>
      <vt:variant>
        <vt:i4>0</vt:i4>
      </vt:variant>
      <vt:variant>
        <vt:i4>5</vt:i4>
      </vt:variant>
      <vt:variant>
        <vt:lpwstr/>
      </vt:variant>
      <vt:variant>
        <vt:lpwstr>_Toc379985858</vt:lpwstr>
      </vt:variant>
      <vt:variant>
        <vt:i4>1638458</vt:i4>
      </vt:variant>
      <vt:variant>
        <vt:i4>8</vt:i4>
      </vt:variant>
      <vt:variant>
        <vt:i4>0</vt:i4>
      </vt:variant>
      <vt:variant>
        <vt:i4>5</vt:i4>
      </vt:variant>
      <vt:variant>
        <vt:lpwstr/>
      </vt:variant>
      <vt:variant>
        <vt:lpwstr>_Toc379985857</vt:lpwstr>
      </vt:variant>
      <vt:variant>
        <vt:i4>1638458</vt:i4>
      </vt:variant>
      <vt:variant>
        <vt:i4>2</vt:i4>
      </vt:variant>
      <vt:variant>
        <vt:i4>0</vt:i4>
      </vt:variant>
      <vt:variant>
        <vt:i4>5</vt:i4>
      </vt:variant>
      <vt:variant>
        <vt:lpwstr/>
      </vt:variant>
      <vt:variant>
        <vt:lpwstr>_Toc379985856</vt:lpwstr>
      </vt:variant>
      <vt:variant>
        <vt:i4>5046386</vt:i4>
      </vt:variant>
      <vt:variant>
        <vt:i4>15</vt:i4>
      </vt:variant>
      <vt:variant>
        <vt:i4>0</vt:i4>
      </vt:variant>
      <vt:variant>
        <vt:i4>5</vt:i4>
      </vt:variant>
      <vt:variant>
        <vt:lpwstr/>
      </vt:variant>
      <vt:variant>
        <vt:lpwstr>_7.pielikums</vt:lpwstr>
      </vt:variant>
      <vt:variant>
        <vt:i4>8192045</vt:i4>
      </vt:variant>
      <vt:variant>
        <vt:i4>12</vt:i4>
      </vt:variant>
      <vt:variant>
        <vt:i4>0</vt:i4>
      </vt:variant>
      <vt:variant>
        <vt:i4>5</vt:i4>
      </vt:variant>
      <vt:variant>
        <vt:lpwstr/>
      </vt:variant>
      <vt:variant>
        <vt:lpwstr>_6.pielikums_1</vt:lpwstr>
      </vt:variant>
      <vt:variant>
        <vt:i4>4325490</vt:i4>
      </vt:variant>
      <vt:variant>
        <vt:i4>9</vt:i4>
      </vt:variant>
      <vt:variant>
        <vt:i4>0</vt:i4>
      </vt:variant>
      <vt:variant>
        <vt:i4>5</vt:i4>
      </vt:variant>
      <vt:variant>
        <vt:lpwstr/>
      </vt:variant>
      <vt:variant>
        <vt:lpwstr>_8.pielikums</vt:lpwstr>
      </vt:variant>
      <vt:variant>
        <vt:i4>5177458</vt:i4>
      </vt:variant>
      <vt:variant>
        <vt:i4>6</vt:i4>
      </vt:variant>
      <vt:variant>
        <vt:i4>0</vt:i4>
      </vt:variant>
      <vt:variant>
        <vt:i4>5</vt:i4>
      </vt:variant>
      <vt:variant>
        <vt:lpwstr/>
      </vt:variant>
      <vt:variant>
        <vt:lpwstr>_5.pielikums</vt:lpwstr>
      </vt:variant>
      <vt:variant>
        <vt:i4>5111922</vt:i4>
      </vt:variant>
      <vt:variant>
        <vt:i4>3</vt:i4>
      </vt:variant>
      <vt:variant>
        <vt:i4>0</vt:i4>
      </vt:variant>
      <vt:variant>
        <vt:i4>5</vt:i4>
      </vt:variant>
      <vt:variant>
        <vt:lpwstr/>
      </vt:variant>
      <vt:variant>
        <vt:lpwstr>_4.pielikums</vt:lpwstr>
      </vt:variant>
      <vt:variant>
        <vt:i4>7340151</vt:i4>
      </vt:variant>
      <vt:variant>
        <vt:i4>0</vt:i4>
      </vt:variant>
      <vt:variant>
        <vt:i4>0</vt:i4>
      </vt:variant>
      <vt:variant>
        <vt:i4>5</vt:i4>
      </vt:variant>
      <vt:variant>
        <vt:lpwstr>http://www.dvi.gov.lv/lv/e-paraksts/uzticamu-sertifikacijas-pakalpojumu-sniedzeju-registrs/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Valsts reģionālās attīstības aģentūras</dc:title>
  <dc:creator>Administrators</dc:creator>
  <cp:lastModifiedBy>Ilga Cimdina</cp:lastModifiedBy>
  <cp:revision>20</cp:revision>
  <cp:lastPrinted>2016-03-22T10:31:00Z</cp:lastPrinted>
  <dcterms:created xsi:type="dcterms:W3CDTF">2016-06-09T13:55:00Z</dcterms:created>
  <dcterms:modified xsi:type="dcterms:W3CDTF">2016-06-22T10:59:00Z</dcterms:modified>
</cp:coreProperties>
</file>