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142"/>
        <w:tblW w:w="8928" w:type="dxa"/>
        <w:tblLayout w:type="fixed"/>
        <w:tblLook w:val="00A0" w:firstRow="1" w:lastRow="0" w:firstColumn="1" w:lastColumn="0" w:noHBand="0" w:noVBand="0"/>
      </w:tblPr>
      <w:tblGrid>
        <w:gridCol w:w="4326"/>
        <w:gridCol w:w="264"/>
        <w:gridCol w:w="1788"/>
        <w:gridCol w:w="750"/>
        <w:gridCol w:w="540"/>
        <w:gridCol w:w="1260"/>
      </w:tblGrid>
      <w:tr w:rsidR="00891B3C" w:rsidRPr="00891B3C" w:rsidTr="00F31E1E">
        <w:trPr>
          <w:cantSplit/>
          <w:trHeight w:val="253"/>
        </w:trPr>
        <w:tc>
          <w:tcPr>
            <w:tcW w:w="8928" w:type="dxa"/>
            <w:gridSpan w:val="6"/>
          </w:tcPr>
          <w:p w:rsidR="00891B3C" w:rsidRPr="00891B3C" w:rsidRDefault="00830318" w:rsidP="00891B3C">
            <w:pPr>
              <w:tabs>
                <w:tab w:val="left" w:pos="1425"/>
              </w:tabs>
              <w:jc w:val="right"/>
              <w:rPr>
                <w:rFonts w:eastAsia="Times New Roman" w:cs="Arial"/>
                <w:b/>
              </w:rPr>
            </w:pPr>
            <w:bookmarkStart w:id="0" w:name="_Toc59334731"/>
            <w:r>
              <w:rPr>
                <w:rFonts w:eastAsia="Times New Roman" w:cs="Arial"/>
                <w:b/>
              </w:rPr>
              <w:t>2.</w:t>
            </w:r>
            <w:r w:rsidR="0027626F">
              <w:rPr>
                <w:rFonts w:eastAsia="Times New Roman" w:cs="Arial"/>
                <w:b/>
              </w:rPr>
              <w:t>p</w:t>
            </w:r>
            <w:r w:rsidR="00891B3C" w:rsidRPr="00891B3C">
              <w:rPr>
                <w:rFonts w:eastAsia="Times New Roman" w:cs="Arial"/>
                <w:b/>
              </w:rPr>
              <w:t>ielikums</w:t>
            </w:r>
          </w:p>
          <w:p w:rsidR="00861411" w:rsidRDefault="00891B3C" w:rsidP="00861411">
            <w:pPr>
              <w:ind w:left="2160" w:firstLine="720"/>
              <w:jc w:val="right"/>
            </w:pPr>
            <w:r w:rsidRPr="009D7CDC">
              <w:t xml:space="preserve">Konkursa </w:t>
            </w:r>
            <w:r w:rsidR="00D119A4">
              <w:t>(</w:t>
            </w:r>
            <w:proofErr w:type="spellStart"/>
            <w:r w:rsidR="00D119A4">
              <w:t>I</w:t>
            </w:r>
            <w:r w:rsidRPr="009D7CDC">
              <w:t>d</w:t>
            </w:r>
            <w:proofErr w:type="spellEnd"/>
            <w:r w:rsidRPr="009D7CDC">
              <w:t>.</w:t>
            </w:r>
            <w:r w:rsidR="00A766BF">
              <w:t xml:space="preserve"> </w:t>
            </w:r>
            <w:r w:rsidRPr="009D7CDC">
              <w:t>Nr.</w:t>
            </w:r>
            <w:r w:rsidR="006A4650">
              <w:t xml:space="preserve"> VRAA 2016/17/AK/CI-101</w:t>
            </w:r>
            <w:r w:rsidR="00A766BF">
              <w:t>)</w:t>
            </w:r>
          </w:p>
          <w:p w:rsidR="00891B3C" w:rsidRPr="00891B3C" w:rsidRDefault="00D119A4" w:rsidP="00D119A4">
            <w:pPr>
              <w:spacing w:after="120"/>
              <w:ind w:left="2160" w:firstLine="720"/>
              <w:jc w:val="right"/>
              <w:rPr>
                <w:b/>
              </w:rPr>
            </w:pPr>
            <w:r>
              <w:t>N</w:t>
            </w:r>
            <w:r w:rsidR="00891B3C" w:rsidRPr="009D7CDC">
              <w:t>olikumam</w:t>
            </w:r>
          </w:p>
        </w:tc>
      </w:tr>
      <w:tr w:rsidR="00891B3C" w:rsidRPr="00891B3C" w:rsidTr="00F31E1E">
        <w:trPr>
          <w:cantSplit/>
          <w:trHeight w:val="87"/>
        </w:trPr>
        <w:tc>
          <w:tcPr>
            <w:tcW w:w="4326" w:type="dxa"/>
          </w:tcPr>
          <w:p w:rsidR="00891B3C" w:rsidRPr="00891B3C" w:rsidRDefault="00891B3C" w:rsidP="00891B3C">
            <w:pPr>
              <w:tabs>
                <w:tab w:val="left" w:pos="3240"/>
              </w:tabs>
              <w:jc w:val="right"/>
              <w:rPr>
                <w:rFonts w:eastAsia="Times New Roman"/>
                <w:b/>
                <w:bCs/>
                <w:sz w:val="28"/>
                <w:szCs w:val="28"/>
              </w:rPr>
            </w:pPr>
            <w:r w:rsidRPr="00891B3C">
              <w:rPr>
                <w:rFonts w:eastAsia="Times New Roman"/>
              </w:rPr>
              <w:t>Līguma reģ. Nr.</w:t>
            </w:r>
          </w:p>
        </w:tc>
        <w:tc>
          <w:tcPr>
            <w:tcW w:w="2052" w:type="dxa"/>
            <w:gridSpan w:val="2"/>
            <w:tcBorders>
              <w:bottom w:val="single" w:sz="4" w:space="0" w:color="auto"/>
            </w:tcBorders>
          </w:tcPr>
          <w:p w:rsidR="00891B3C" w:rsidRPr="00891B3C" w:rsidRDefault="00891B3C" w:rsidP="00891B3C">
            <w:pPr>
              <w:widowControl w:val="0"/>
              <w:ind w:right="34"/>
              <w:jc w:val="both"/>
              <w:rPr>
                <w:b/>
              </w:rPr>
            </w:pPr>
          </w:p>
        </w:tc>
        <w:tc>
          <w:tcPr>
            <w:tcW w:w="2550" w:type="dxa"/>
            <w:gridSpan w:val="3"/>
          </w:tcPr>
          <w:p w:rsidR="00891B3C" w:rsidRPr="00891B3C" w:rsidRDefault="00891B3C" w:rsidP="00891B3C">
            <w:pPr>
              <w:widowControl w:val="0"/>
              <w:ind w:right="34"/>
              <w:jc w:val="both"/>
              <w:rPr>
                <w:b/>
              </w:rPr>
            </w:pPr>
          </w:p>
        </w:tc>
      </w:tr>
      <w:tr w:rsidR="00891B3C" w:rsidRPr="00891B3C" w:rsidTr="00F31E1E">
        <w:trPr>
          <w:cantSplit/>
          <w:trHeight w:val="77"/>
        </w:trPr>
        <w:tc>
          <w:tcPr>
            <w:tcW w:w="8928" w:type="dxa"/>
            <w:gridSpan w:val="6"/>
          </w:tcPr>
          <w:p w:rsidR="00891B3C" w:rsidRPr="00891B3C" w:rsidRDefault="00891B3C" w:rsidP="00547571">
            <w:pPr>
              <w:widowControl w:val="0"/>
              <w:spacing w:before="240"/>
              <w:ind w:right="34"/>
              <w:jc w:val="center"/>
              <w:rPr>
                <w:b/>
              </w:rPr>
            </w:pPr>
            <w:r w:rsidRPr="00891B3C">
              <w:rPr>
                <w:rFonts w:eastAsia="Times New Roman"/>
                <w:b/>
              </w:rPr>
              <w:t>VISPĀRĪGĀ VIENOŠANĀS Nr.</w:t>
            </w:r>
            <w:r w:rsidR="006A4650" w:rsidRPr="009D7CDC">
              <w:rPr>
                <w:b/>
              </w:rPr>
              <w:t xml:space="preserve"> </w:t>
            </w:r>
            <w:r w:rsidR="006A4650">
              <w:t>VRAA 2016/17/AK</w:t>
            </w:r>
            <w:bookmarkStart w:id="1" w:name="_GoBack"/>
            <w:bookmarkEnd w:id="1"/>
            <w:r w:rsidR="006A4650">
              <w:t>/CI-101</w:t>
            </w:r>
          </w:p>
        </w:tc>
      </w:tr>
      <w:tr w:rsidR="00891B3C" w:rsidRPr="00891B3C" w:rsidTr="00F31E1E">
        <w:trPr>
          <w:cantSplit/>
          <w:trHeight w:val="277"/>
        </w:trPr>
        <w:tc>
          <w:tcPr>
            <w:tcW w:w="8928" w:type="dxa"/>
            <w:gridSpan w:val="6"/>
          </w:tcPr>
          <w:p w:rsidR="000F3E4F" w:rsidRDefault="00860D8E" w:rsidP="008B7C8A">
            <w:pPr>
              <w:widowControl w:val="0"/>
              <w:spacing w:before="240"/>
              <w:ind w:right="34"/>
              <w:jc w:val="center"/>
              <w:rPr>
                <w:rFonts w:ascii="Times New Roman Bold" w:eastAsia="Times New Roman" w:hAnsi="Times New Roman Bold"/>
                <w:b/>
                <w:caps/>
                <w:sz w:val="28"/>
                <w:szCs w:val="28"/>
              </w:rPr>
            </w:pPr>
            <w:r>
              <w:rPr>
                <w:rFonts w:ascii="Times New Roman Bold" w:eastAsia="Times New Roman" w:hAnsi="Times New Roman Bold"/>
                <w:b/>
                <w:caps/>
                <w:sz w:val="28"/>
                <w:szCs w:val="28"/>
              </w:rPr>
              <w:t xml:space="preserve">Par </w:t>
            </w:r>
            <w:r w:rsidR="00FE27BC">
              <w:rPr>
                <w:rFonts w:ascii="Times New Roman Bold" w:eastAsia="Times New Roman" w:hAnsi="Times New Roman Bold"/>
                <w:b/>
                <w:caps/>
                <w:sz w:val="28"/>
                <w:szCs w:val="28"/>
              </w:rPr>
              <w:t>pārtikas preču piegādi</w:t>
            </w:r>
          </w:p>
          <w:p w:rsidR="00891B3C" w:rsidRPr="00891B3C" w:rsidRDefault="00227B23" w:rsidP="00CF4473">
            <w:pPr>
              <w:widowControl w:val="0"/>
              <w:spacing w:after="60"/>
              <w:ind w:right="34"/>
              <w:jc w:val="center"/>
            </w:pPr>
            <w:r w:rsidRPr="00CF4473">
              <w:rPr>
                <w:rFonts w:ascii="Times New Roman Bold" w:eastAsia="Times New Roman" w:hAnsi="Times New Roman Bold"/>
                <w:b/>
                <w:caps/>
                <w:sz w:val="28"/>
                <w:szCs w:val="28"/>
              </w:rPr>
              <w:t>Elektronisko iepirkumu sistēmas dalībniekiem</w:t>
            </w:r>
          </w:p>
        </w:tc>
      </w:tr>
      <w:tr w:rsidR="00891B3C" w:rsidRPr="00891B3C" w:rsidTr="00F31E1E">
        <w:trPr>
          <w:cantSplit/>
          <w:trHeight w:val="95"/>
        </w:trPr>
        <w:tc>
          <w:tcPr>
            <w:tcW w:w="8928" w:type="dxa"/>
            <w:gridSpan w:val="6"/>
          </w:tcPr>
          <w:p w:rsidR="00891B3C" w:rsidRPr="00891B3C" w:rsidRDefault="00891B3C" w:rsidP="00891B3C">
            <w:pPr>
              <w:widowControl w:val="0"/>
              <w:ind w:right="34"/>
              <w:jc w:val="center"/>
            </w:pPr>
            <w:r w:rsidRPr="00891B3C">
              <w:rPr>
                <w:rFonts w:eastAsia="Times New Roman"/>
                <w:i/>
              </w:rPr>
              <w:t>PROJEKTS</w:t>
            </w:r>
          </w:p>
        </w:tc>
      </w:tr>
      <w:tr w:rsidR="00891B3C" w:rsidRPr="00891B3C" w:rsidTr="00F31E1E">
        <w:trPr>
          <w:cantSplit/>
          <w:trHeight w:val="87"/>
        </w:trPr>
        <w:tc>
          <w:tcPr>
            <w:tcW w:w="4590" w:type="dxa"/>
            <w:gridSpan w:val="2"/>
          </w:tcPr>
          <w:p w:rsidR="00891B3C" w:rsidRPr="00891B3C" w:rsidRDefault="00891B3C" w:rsidP="007E5BB0">
            <w:pPr>
              <w:widowControl w:val="0"/>
              <w:spacing w:before="240"/>
              <w:ind w:right="34"/>
              <w:jc w:val="both"/>
              <w:rPr>
                <w:rFonts w:eastAsia="Times New Roman"/>
                <w:b/>
                <w:i/>
              </w:rPr>
            </w:pPr>
            <w:r w:rsidRPr="00891B3C">
              <w:rPr>
                <w:rFonts w:eastAsia="Times New Roman"/>
              </w:rPr>
              <w:t>Rīgā</w:t>
            </w:r>
            <w:r w:rsidRPr="00891B3C">
              <w:rPr>
                <w:rFonts w:eastAsia="Times New Roman"/>
              </w:rPr>
              <w:tab/>
            </w:r>
          </w:p>
        </w:tc>
        <w:tc>
          <w:tcPr>
            <w:tcW w:w="2538" w:type="dxa"/>
            <w:gridSpan w:val="2"/>
          </w:tcPr>
          <w:p w:rsidR="00891B3C" w:rsidRPr="00891B3C" w:rsidRDefault="00891B3C" w:rsidP="00BC175B">
            <w:pPr>
              <w:widowControl w:val="0"/>
              <w:spacing w:before="240"/>
              <w:ind w:right="34"/>
              <w:jc w:val="right"/>
              <w:rPr>
                <w:rFonts w:eastAsia="Times New Roman"/>
                <w:b/>
                <w:i/>
              </w:rPr>
            </w:pPr>
            <w:r w:rsidRPr="00891B3C">
              <w:rPr>
                <w:rFonts w:eastAsia="Times New Roman"/>
              </w:rPr>
              <w:t>201</w:t>
            </w:r>
            <w:r w:rsidR="00BC175B">
              <w:rPr>
                <w:rFonts w:eastAsia="Times New Roman"/>
              </w:rPr>
              <w:t>6</w:t>
            </w:r>
            <w:r w:rsidRPr="00891B3C">
              <w:rPr>
                <w:rFonts w:eastAsia="Times New Roman"/>
              </w:rPr>
              <w:t xml:space="preserve">.gada </w:t>
            </w:r>
          </w:p>
        </w:tc>
        <w:tc>
          <w:tcPr>
            <w:tcW w:w="540" w:type="dxa"/>
            <w:tcBorders>
              <w:bottom w:val="single" w:sz="4" w:space="0" w:color="auto"/>
            </w:tcBorders>
          </w:tcPr>
          <w:p w:rsidR="00891B3C" w:rsidRPr="00891B3C" w:rsidRDefault="00891B3C" w:rsidP="00891B3C">
            <w:pPr>
              <w:widowControl w:val="0"/>
              <w:spacing w:before="240"/>
              <w:ind w:right="-108"/>
              <w:jc w:val="right"/>
              <w:rPr>
                <w:rFonts w:eastAsia="Times New Roman"/>
              </w:rPr>
            </w:pPr>
            <w:r w:rsidRPr="00891B3C">
              <w:rPr>
                <w:rFonts w:eastAsia="Times New Roman"/>
              </w:rPr>
              <w:t>.</w:t>
            </w:r>
          </w:p>
        </w:tc>
        <w:tc>
          <w:tcPr>
            <w:tcW w:w="1260" w:type="dxa"/>
          </w:tcPr>
          <w:p w:rsidR="00891B3C" w:rsidRPr="00891B3C" w:rsidRDefault="00891B3C" w:rsidP="00891B3C">
            <w:pPr>
              <w:widowControl w:val="0"/>
              <w:spacing w:before="240"/>
              <w:ind w:right="-99"/>
              <w:jc w:val="right"/>
              <w:rPr>
                <w:rFonts w:eastAsia="Times New Roman"/>
                <w:b/>
                <w:i/>
              </w:rPr>
            </w:pPr>
            <w:r w:rsidRPr="00891B3C">
              <w:rPr>
                <w:rFonts w:eastAsia="Times New Roman"/>
              </w:rPr>
              <w:t>&lt;mēnesis&gt;</w:t>
            </w:r>
          </w:p>
        </w:tc>
      </w:tr>
    </w:tbl>
    <w:p w:rsidR="009D6B94" w:rsidRPr="009D7CDC" w:rsidRDefault="009D6B94" w:rsidP="004E4A09">
      <w:pPr>
        <w:pStyle w:val="Heading2"/>
        <w:spacing w:before="0"/>
        <w:jc w:val="center"/>
        <w:rPr>
          <w:color w:val="auto"/>
          <w:sz w:val="24"/>
          <w:szCs w:val="24"/>
        </w:rPr>
      </w:pPr>
      <w:bookmarkStart w:id="2" w:name="_Toc243284120"/>
    </w:p>
    <w:bookmarkEnd w:id="0"/>
    <w:bookmarkEnd w:id="2"/>
    <w:p w:rsidR="009D6B94" w:rsidRPr="009D7CDC" w:rsidRDefault="009D6B94" w:rsidP="00C96BD0">
      <w:pPr>
        <w:spacing w:after="240"/>
        <w:rPr>
          <w:b/>
        </w:rPr>
      </w:pPr>
      <w:r w:rsidRPr="009D7CDC">
        <w:rPr>
          <w:b/>
        </w:rPr>
        <w:t>A.</w:t>
      </w:r>
      <w:r w:rsidRPr="009D7CDC">
        <w:rPr>
          <w:b/>
        </w:rPr>
        <w:tab/>
        <w:t>VISPĀRĪGĀS VIENOŠANĀS DALĪBNIEKI</w:t>
      </w:r>
    </w:p>
    <w:p w:rsidR="009D6B94" w:rsidRPr="009D7CDC" w:rsidRDefault="009D6B94" w:rsidP="00C96BD0">
      <w:pPr>
        <w:spacing w:after="240"/>
        <w:jc w:val="both"/>
        <w:rPr>
          <w:bCs/>
        </w:rPr>
      </w:pPr>
      <w:r w:rsidRPr="009D7CDC">
        <w:rPr>
          <w:bCs/>
        </w:rPr>
        <w:t>Šī vispārīgā vienošanās „</w:t>
      </w:r>
      <w:r w:rsidR="005409AA" w:rsidRPr="008B7C8A">
        <w:t>Par</w:t>
      </w:r>
      <w:r w:rsidR="005409AA" w:rsidRPr="005409AA">
        <w:rPr>
          <w:color w:val="FF0000"/>
        </w:rPr>
        <w:t xml:space="preserve"> </w:t>
      </w:r>
      <w:r w:rsidR="00FE27BC">
        <w:t>pārtikas preču piegādi</w:t>
      </w:r>
      <w:r w:rsidR="009E0034">
        <w:t xml:space="preserve"> Elektronisko iepirkumu sistēmas dalībniekiem</w:t>
      </w:r>
      <w:r w:rsidRPr="009D7CDC">
        <w:t xml:space="preserve">” (turpmāk – vispārīgā vienošanās) ir noslēgta starp </w:t>
      </w:r>
      <w:r w:rsidR="00CE5F14">
        <w:t>e</w:t>
      </w:r>
      <w:r w:rsidR="00BB11DC">
        <w:t>-katalogu</w:t>
      </w:r>
      <w:r w:rsidRPr="009D7CDC">
        <w:t xml:space="preserve"> sistēmā reģistrētiem pircējiem,</w:t>
      </w:r>
    </w:p>
    <w:p w:rsidR="009D6B94" w:rsidRPr="009D7CDC" w:rsidRDefault="009D6B94" w:rsidP="00C96BD0">
      <w:pPr>
        <w:spacing w:after="240"/>
        <w:jc w:val="both"/>
        <w:rPr>
          <w:bCs/>
          <w:i/>
        </w:rPr>
      </w:pPr>
      <w:r w:rsidRPr="009D7CDC">
        <w:rPr>
          <w:bCs/>
          <w:i/>
        </w:rPr>
        <w:t>un</w:t>
      </w:r>
    </w:p>
    <w:p w:rsidR="009D6B94" w:rsidRPr="00F31E1E" w:rsidRDefault="009D6B94" w:rsidP="004F752C">
      <w:pPr>
        <w:jc w:val="both"/>
        <w:rPr>
          <w:bCs/>
        </w:rPr>
      </w:pPr>
      <w:r w:rsidRPr="00F31E1E">
        <w:rPr>
          <w:bCs/>
        </w:rPr>
        <w:t xml:space="preserve">visām personām, kuras </w:t>
      </w:r>
      <w:r w:rsidR="00253C5B" w:rsidRPr="00F31E1E">
        <w:rPr>
          <w:bCs/>
        </w:rPr>
        <w:t>atklāt</w:t>
      </w:r>
      <w:r w:rsidR="00253C5B">
        <w:rPr>
          <w:bCs/>
        </w:rPr>
        <w:t>a</w:t>
      </w:r>
      <w:r w:rsidR="00253C5B" w:rsidRPr="00F31E1E">
        <w:rPr>
          <w:bCs/>
        </w:rPr>
        <w:t xml:space="preserve"> </w:t>
      </w:r>
      <w:r w:rsidRPr="00F31E1E">
        <w:rPr>
          <w:bCs/>
        </w:rPr>
        <w:t>konkursa „</w:t>
      </w:r>
      <w:r w:rsidR="00FE27BC">
        <w:t>Par pārtikas preču piegādi</w:t>
      </w:r>
      <w:r w:rsidR="009E0034">
        <w:t xml:space="preserve"> Elektronisko iepirkumu sistēmas dalībniekiem</w:t>
      </w:r>
      <w:r w:rsidRPr="00F31E1E">
        <w:t>” (</w:t>
      </w:r>
      <w:proofErr w:type="spellStart"/>
      <w:r w:rsidRPr="00F31E1E">
        <w:t>I</w:t>
      </w:r>
      <w:r w:rsidR="00D119A4">
        <w:t>d</w:t>
      </w:r>
      <w:proofErr w:type="spellEnd"/>
      <w:r w:rsidR="00D119A4">
        <w:t>.</w:t>
      </w:r>
      <w:r w:rsidRPr="00F31E1E">
        <w:t xml:space="preserve"> Nr. </w:t>
      </w:r>
      <w:r w:rsidR="007A3C7C">
        <w:t>VRAA 2016/17/AK/CI-101</w:t>
      </w:r>
      <w:r w:rsidRPr="00F31E1E">
        <w:t>)</w:t>
      </w:r>
      <w:r w:rsidRPr="00F31E1E">
        <w:rPr>
          <w:bCs/>
        </w:rPr>
        <w:t xml:space="preserve"> rezultātā ir ieguvušas tiesības piedalīties E-iepirkumu procesā kā piegādātāji:</w:t>
      </w:r>
    </w:p>
    <w:tbl>
      <w:tblPr>
        <w:tblW w:w="8972" w:type="dxa"/>
        <w:tblInd w:w="-4" w:type="dxa"/>
        <w:tblBorders>
          <w:bottom w:val="single" w:sz="4" w:space="0" w:color="BFBFBF"/>
          <w:insideH w:val="single" w:sz="4" w:space="0" w:color="BFBFBF"/>
        </w:tblBorders>
        <w:tblLayout w:type="fixed"/>
        <w:tblLook w:val="00A0" w:firstRow="1" w:lastRow="0" w:firstColumn="1" w:lastColumn="0" w:noHBand="0" w:noVBand="0"/>
      </w:tblPr>
      <w:tblGrid>
        <w:gridCol w:w="4172"/>
        <w:gridCol w:w="756"/>
        <w:gridCol w:w="1932"/>
        <w:gridCol w:w="1876"/>
        <w:gridCol w:w="236"/>
      </w:tblGrid>
      <w:tr w:rsidR="00392D94" w:rsidTr="00611C8E">
        <w:trPr>
          <w:cantSplit/>
          <w:trHeight w:val="253"/>
        </w:trPr>
        <w:sdt>
          <w:sdtPr>
            <w:rPr>
              <w:rStyle w:val="Style3"/>
            </w:rPr>
            <w:id w:val="2644737"/>
            <w:placeholder>
              <w:docPart w:val="36C5F799A4F64DA9910606C9C333B9F1"/>
            </w:placeholder>
            <w:showingPlcHdr/>
            <w:text/>
          </w:sdtPr>
          <w:sdtEndPr>
            <w:rPr>
              <w:rStyle w:val="Style3"/>
            </w:rPr>
          </w:sdtEnd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1"/>
            <w:placeholder>
              <w:docPart w:val="DA49C0F6E57D45C9B045DD1A224651E3"/>
            </w:placeholder>
            <w:showingPlcHdr/>
            <w:dropDownList>
              <w:listItem w:value="veids"/>
              <w:listItem w:displayText="SIA" w:value="SIA"/>
              <w:listItem w:displayText="AS" w:value="AS"/>
            </w:dropDownList>
          </w:sdtPr>
          <w:sdtEnd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Del="001860D8"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392D94" w:rsidTr="00611C8E">
        <w:trPr>
          <w:cantSplit/>
          <w:trHeight w:val="253"/>
        </w:trPr>
        <w:sdt>
          <w:sdtPr>
            <w:rPr>
              <w:rStyle w:val="Style3"/>
            </w:rPr>
            <w:id w:val="2644684"/>
            <w:placeholder>
              <w:docPart w:val="2AE382E4E5E54C3BA2516E6555D3BC9C"/>
            </w:placeholder>
            <w:showingPlcHdr/>
            <w:text/>
          </w:sdtPr>
          <w:sdtEndPr>
            <w:rPr>
              <w:rStyle w:val="Style3"/>
            </w:rPr>
          </w:sdtEnd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2"/>
            <w:placeholder>
              <w:docPart w:val="904992801BC9402BB65DA5181F1C2F2C"/>
            </w:placeholder>
            <w:showingPlcHdr/>
            <w:dropDownList>
              <w:listItem w:value="veids"/>
              <w:listItem w:displayText="SIA" w:value="SIA"/>
              <w:listItem w:displayText="AS" w:value="AS"/>
            </w:dropDownList>
          </w:sdtPr>
          <w:sdtEnd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Del="001860D8"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392D94" w:rsidTr="00611C8E">
        <w:trPr>
          <w:cantSplit/>
          <w:trHeight w:val="253"/>
        </w:trPr>
        <w:sdt>
          <w:sdtPr>
            <w:rPr>
              <w:rStyle w:val="Style3"/>
            </w:rPr>
            <w:id w:val="2644685"/>
            <w:placeholder>
              <w:docPart w:val="31FC778F07D44244B6690710A3DB235F"/>
            </w:placeholder>
            <w:showingPlcHdr/>
            <w:text/>
          </w:sdtPr>
          <w:sdtEndPr>
            <w:rPr>
              <w:rStyle w:val="Style3"/>
            </w:rPr>
          </w:sdtEnd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3"/>
            <w:placeholder>
              <w:docPart w:val="4BF8E9A1FDEF4C4ABF45BCABFCDFB6E9"/>
            </w:placeholder>
            <w:showingPlcHdr/>
            <w:dropDownList>
              <w:listItem w:value="veids"/>
              <w:listItem w:displayText="SIA" w:value="SIA"/>
              <w:listItem w:displayText="AS" w:value="AS"/>
            </w:dropDownList>
          </w:sdtPr>
          <w:sdtEnd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9E5A31" w:rsidTr="00611C8E">
        <w:trPr>
          <w:cantSplit/>
          <w:trHeight w:val="253"/>
        </w:trPr>
        <w:sdt>
          <w:sdtPr>
            <w:rPr>
              <w:rStyle w:val="Style3"/>
            </w:rPr>
            <w:id w:val="93585456"/>
            <w:placeholder>
              <w:docPart w:val="C9DA89958984419BB14F6CEA1D8D1EC3"/>
            </w:placeholder>
            <w:showingPlcHdr/>
            <w:text/>
          </w:sdtPr>
          <w:sdtEndPr>
            <w:rPr>
              <w:rStyle w:val="Style3"/>
            </w:rPr>
          </w:sdtEndPr>
          <w:sdtContent>
            <w:tc>
              <w:tcPr>
                <w:tcW w:w="4172" w:type="dxa"/>
                <w:shd w:val="clear" w:color="auto" w:fill="auto"/>
                <w:vAlign w:val="center"/>
              </w:tcPr>
              <w:p w:rsidR="009E5A31" w:rsidRPr="00FB2029" w:rsidRDefault="009E5A31" w:rsidP="009E5A31">
                <w:pPr>
                  <w:spacing w:before="60" w:line="20" w:lineRule="atLeast"/>
                  <w:rPr>
                    <w:b/>
                    <w:lang w:eastAsia="lv-LV"/>
                  </w:rPr>
                </w:pPr>
                <w:r w:rsidRPr="0011068B">
                  <w:rPr>
                    <w:rStyle w:val="PlaceholderText"/>
                    <w:i/>
                  </w:rPr>
                  <w:t>Piegādātāja nosaukums</w:t>
                </w:r>
              </w:p>
            </w:tc>
          </w:sdtContent>
        </w:sdt>
        <w:sdt>
          <w:sdtPr>
            <w:id w:val="93585457"/>
            <w:placeholder>
              <w:docPart w:val="A40F27C5B77B4014BBBBCEA9F8F7A88D"/>
            </w:placeholder>
            <w:showingPlcHdr/>
            <w:dropDownList>
              <w:listItem w:value="veids"/>
              <w:listItem w:displayText="SIA" w:value="SIA"/>
              <w:listItem w:displayText="AS" w:value="AS"/>
            </w:dropDownList>
          </w:sdtPr>
          <w:sdtEndPr/>
          <w:sdtContent>
            <w:tc>
              <w:tcPr>
                <w:tcW w:w="756" w:type="dxa"/>
                <w:shd w:val="clear" w:color="auto" w:fill="auto"/>
              </w:tcPr>
              <w:p w:rsidR="009E5A31" w:rsidRPr="00C92179" w:rsidRDefault="005715B5" w:rsidP="009E5A31">
                <w:pPr>
                  <w:widowControl w:val="0"/>
                  <w:spacing w:before="60"/>
                  <w:ind w:right="34"/>
                  <w:jc w:val="both"/>
                </w:pPr>
                <w:r>
                  <w:rPr>
                    <w:rStyle w:val="PlaceholderText"/>
                    <w:i/>
                  </w:rPr>
                  <w:t>veids</w:t>
                </w:r>
              </w:p>
            </w:tc>
          </w:sdtContent>
        </w:sdt>
        <w:tc>
          <w:tcPr>
            <w:tcW w:w="1932" w:type="dxa"/>
            <w:shd w:val="clear" w:color="auto" w:fill="auto"/>
          </w:tcPr>
          <w:p w:rsidR="009E5A31" w:rsidRDefault="009E5A31" w:rsidP="009E5A31">
            <w:pPr>
              <w:spacing w:before="60"/>
              <w:jc w:val="right"/>
            </w:pPr>
            <w:r w:rsidRPr="00AB47C2">
              <w:t>(reģistrācijas. Nr.</w:t>
            </w:r>
          </w:p>
        </w:tc>
        <w:tc>
          <w:tcPr>
            <w:tcW w:w="1876" w:type="dxa"/>
            <w:shd w:val="clear" w:color="auto" w:fill="auto"/>
            <w:vAlign w:val="bottom"/>
          </w:tcPr>
          <w:p w:rsidR="009E5A31" w:rsidRPr="00971C1E" w:rsidRDefault="009E5A31" w:rsidP="005715B5">
            <w:pPr>
              <w:ind w:left="-80" w:right="-100"/>
            </w:pPr>
          </w:p>
        </w:tc>
        <w:tc>
          <w:tcPr>
            <w:tcW w:w="236" w:type="dxa"/>
            <w:shd w:val="clear" w:color="auto" w:fill="auto"/>
          </w:tcPr>
          <w:p w:rsidR="009E5A31" w:rsidRDefault="009E5A31" w:rsidP="009E5A31">
            <w:pPr>
              <w:spacing w:before="60"/>
              <w:ind w:left="-108"/>
            </w:pPr>
            <w:r w:rsidRPr="00A1612D">
              <w:t>)</w:t>
            </w:r>
          </w:p>
        </w:tc>
      </w:tr>
      <w:tr w:rsidR="009E5A31" w:rsidTr="00611C8E">
        <w:trPr>
          <w:cantSplit/>
          <w:trHeight w:val="253"/>
        </w:trPr>
        <w:tc>
          <w:tcPr>
            <w:tcW w:w="4172" w:type="dxa"/>
            <w:shd w:val="clear" w:color="auto" w:fill="auto"/>
            <w:vAlign w:val="center"/>
          </w:tcPr>
          <w:p w:rsidR="009E5A31" w:rsidRDefault="009E5A31" w:rsidP="00392D94">
            <w:pPr>
              <w:spacing w:before="60" w:line="20" w:lineRule="atLeast"/>
              <w:rPr>
                <w:rStyle w:val="Style3"/>
              </w:rPr>
            </w:pPr>
            <w:r>
              <w:rPr>
                <w:rStyle w:val="Style3"/>
              </w:rPr>
              <w:t>...</w:t>
            </w:r>
          </w:p>
        </w:tc>
        <w:tc>
          <w:tcPr>
            <w:tcW w:w="756" w:type="dxa"/>
            <w:shd w:val="clear" w:color="auto" w:fill="auto"/>
          </w:tcPr>
          <w:p w:rsidR="009E5A31" w:rsidRDefault="009E5A31" w:rsidP="00392D94">
            <w:pPr>
              <w:widowControl w:val="0"/>
              <w:spacing w:before="60"/>
              <w:ind w:right="34"/>
              <w:jc w:val="both"/>
            </w:pPr>
          </w:p>
        </w:tc>
        <w:tc>
          <w:tcPr>
            <w:tcW w:w="1932" w:type="dxa"/>
            <w:shd w:val="clear" w:color="auto" w:fill="auto"/>
          </w:tcPr>
          <w:p w:rsidR="009E5A31" w:rsidRPr="00AB47C2" w:rsidRDefault="009E5A31" w:rsidP="00392D94">
            <w:pPr>
              <w:spacing w:before="60"/>
              <w:jc w:val="right"/>
            </w:pPr>
          </w:p>
        </w:tc>
        <w:tc>
          <w:tcPr>
            <w:tcW w:w="1876" w:type="dxa"/>
            <w:shd w:val="clear" w:color="auto" w:fill="auto"/>
            <w:vAlign w:val="bottom"/>
          </w:tcPr>
          <w:p w:rsidR="009E5A31" w:rsidRPr="00971C1E" w:rsidRDefault="009E5A31" w:rsidP="005715B5">
            <w:pPr>
              <w:ind w:left="-80" w:right="-100"/>
            </w:pPr>
          </w:p>
        </w:tc>
        <w:tc>
          <w:tcPr>
            <w:tcW w:w="236" w:type="dxa"/>
            <w:shd w:val="clear" w:color="auto" w:fill="auto"/>
          </w:tcPr>
          <w:p w:rsidR="009E5A31" w:rsidRPr="00A1612D" w:rsidRDefault="009E5A31" w:rsidP="009E5A31">
            <w:pPr>
              <w:spacing w:before="60"/>
              <w:ind w:left="-108"/>
            </w:pPr>
          </w:p>
        </w:tc>
      </w:tr>
    </w:tbl>
    <w:p w:rsidR="009D6B94" w:rsidRPr="009D7CDC" w:rsidRDefault="009D6B94" w:rsidP="00ED4E96">
      <w:pPr>
        <w:spacing w:before="120" w:after="120"/>
        <w:jc w:val="both"/>
        <w:rPr>
          <w:bCs/>
        </w:rPr>
      </w:pPr>
      <w:r w:rsidRPr="009D7CDC">
        <w:rPr>
          <w:bCs/>
        </w:rPr>
        <w:t>(katra persona atsevišķi turpmāk – piegādātājs);</w:t>
      </w:r>
    </w:p>
    <w:p w:rsidR="009D6B94" w:rsidRPr="009D7CDC" w:rsidRDefault="009D6B94" w:rsidP="00C96BD0">
      <w:pPr>
        <w:spacing w:after="240"/>
        <w:jc w:val="both"/>
        <w:rPr>
          <w:bCs/>
          <w:i/>
        </w:rPr>
      </w:pPr>
      <w:r w:rsidRPr="009D7CDC">
        <w:rPr>
          <w:bCs/>
          <w:i/>
        </w:rPr>
        <w:t>un</w:t>
      </w:r>
    </w:p>
    <w:p w:rsidR="004F752C" w:rsidRPr="004F752C" w:rsidRDefault="00BD3CBF" w:rsidP="004F752C">
      <w:pPr>
        <w:spacing w:after="240"/>
        <w:jc w:val="both"/>
        <w:rPr>
          <w:rFonts w:eastAsia="Times New Roman"/>
        </w:rPr>
      </w:pPr>
      <w:r w:rsidRPr="00BD3CBF">
        <w:rPr>
          <w:rFonts w:eastAsia="Times New Roman"/>
          <w:b/>
        </w:rPr>
        <w:t>Valsts reģionālās attīstības aģentūru</w:t>
      </w:r>
      <w:r w:rsidRPr="00BD3CBF">
        <w:rPr>
          <w:rFonts w:eastAsia="Times New Roman"/>
        </w:rPr>
        <w:t xml:space="preserve">, tās direktora pienākumu izpildītāja Mārtiņa </w:t>
      </w:r>
      <w:proofErr w:type="spellStart"/>
      <w:r w:rsidRPr="00BD3CBF">
        <w:rPr>
          <w:rFonts w:eastAsia="Times New Roman"/>
        </w:rPr>
        <w:t>Rinča</w:t>
      </w:r>
      <w:proofErr w:type="spellEnd"/>
      <w:r w:rsidRPr="00BD3CBF">
        <w:rPr>
          <w:rFonts w:eastAsia="Times New Roman"/>
        </w:rPr>
        <w:t xml:space="preserve"> personā, kurš rīkojas saskaņā ar Ministru kabineta 2012.gada 9.oktobra noteikumiem Nr.689 „Valsts reģionālās attīstības aģentūras nolikums” un </w:t>
      </w:r>
      <w:r w:rsidR="00830318">
        <w:rPr>
          <w:rFonts w:eastAsia="Times New Roman"/>
        </w:rPr>
        <w:t>V</w:t>
      </w:r>
      <w:r w:rsidRPr="00BD3CBF">
        <w:rPr>
          <w:rFonts w:eastAsia="Times New Roman"/>
        </w:rPr>
        <w:t xml:space="preserve">ides aizsardzības un reģionālās attīstības ministra Kaspara Gerharda 2016.gada 26.februāra rīkojumu Nr.151-p </w:t>
      </w:r>
      <w:r w:rsidR="0027626F">
        <w:rPr>
          <w:rFonts w:eastAsia="Times New Roman"/>
        </w:rPr>
        <w:t>„</w:t>
      </w:r>
      <w:r w:rsidRPr="00BD3CBF">
        <w:rPr>
          <w:rFonts w:eastAsia="Times New Roman"/>
        </w:rPr>
        <w:t>Par Valsts reģionālās attīstības aģentūras direktora pienākumu pildīšanu”, (turpmāk ‒ E-kataloga uzturētājs)</w:t>
      </w:r>
      <w:r w:rsidR="004F752C" w:rsidRPr="004F752C">
        <w:rPr>
          <w:rFonts w:eastAsia="Times New Roman"/>
        </w:rPr>
        <w:t xml:space="preserve">; </w:t>
      </w:r>
    </w:p>
    <w:p w:rsidR="009D6B94" w:rsidRPr="009D7CDC" w:rsidRDefault="004F752C" w:rsidP="004F752C">
      <w:pPr>
        <w:pStyle w:val="G5CharChar"/>
      </w:pPr>
      <w:r w:rsidRPr="004F752C">
        <w:rPr>
          <w:rFonts w:eastAsia="Times New Roman"/>
        </w:rPr>
        <w:t>(katrs minētais dalībnieks turpmāk – līdzējs vai visi kopā ‒ līdzēji).</w:t>
      </w:r>
    </w:p>
    <w:p w:rsidR="009D6B94" w:rsidRPr="009D7CDC" w:rsidRDefault="009D6B94" w:rsidP="00BE5EBC">
      <w:pPr>
        <w:pStyle w:val="Heading5"/>
        <w:spacing w:after="240"/>
        <w:jc w:val="both"/>
        <w:rPr>
          <w:i w:val="0"/>
        </w:rPr>
      </w:pPr>
      <w:r w:rsidRPr="009D7CDC">
        <w:rPr>
          <w:i w:val="0"/>
        </w:rPr>
        <w:t>B.</w:t>
      </w:r>
      <w:r w:rsidRPr="009D7CDC">
        <w:rPr>
          <w:i w:val="0"/>
        </w:rPr>
        <w:tab/>
        <w:t>DEFINĪCIJAS</w:t>
      </w:r>
    </w:p>
    <w:p w:rsidR="004F752C" w:rsidRPr="004F752C" w:rsidRDefault="004F752C" w:rsidP="004F752C">
      <w:pPr>
        <w:spacing w:after="240"/>
        <w:jc w:val="both"/>
        <w:rPr>
          <w:rFonts w:eastAsia="Times New Roman"/>
        </w:rPr>
      </w:pPr>
      <w:r w:rsidRPr="004F752C">
        <w:rPr>
          <w:rFonts w:eastAsia="Times New Roman"/>
        </w:rPr>
        <w:t>Šīs vispārīgās vienošanās sadaļā ietverts dokumentā lietoto terminu skaidrojums, kas attiecas uz visās vispārīgās vienošanās sadaļās un tās pielikumos lietotajiem terminiem.</w:t>
      </w:r>
    </w:p>
    <w:p w:rsidR="004F752C" w:rsidRPr="004F752C" w:rsidRDefault="004F752C" w:rsidP="004F752C">
      <w:pPr>
        <w:spacing w:after="240"/>
        <w:jc w:val="both"/>
        <w:rPr>
          <w:rFonts w:eastAsia="Times New Roman"/>
        </w:rPr>
      </w:pPr>
      <w:r w:rsidRPr="004F752C">
        <w:rPr>
          <w:rFonts w:eastAsia="Times New Roman"/>
          <w:b/>
        </w:rPr>
        <w:t xml:space="preserve">Apstiprināts pirkuma pieprasījums </w:t>
      </w:r>
      <w:r w:rsidRPr="004F752C">
        <w:rPr>
          <w:rFonts w:eastAsia="Times New Roman"/>
        </w:rPr>
        <w:t>‒</w:t>
      </w:r>
      <w:r w:rsidRPr="004F752C">
        <w:rPr>
          <w:rFonts w:eastAsia="Times New Roman"/>
          <w:b/>
        </w:rPr>
        <w:t xml:space="preserve"> </w:t>
      </w:r>
      <w:r w:rsidRPr="004F752C">
        <w:rPr>
          <w:rFonts w:eastAsia="Times New Roman"/>
        </w:rPr>
        <w:t>piegādātāja pilnībā apstiprināts pirkuma pieprasījums, ar kuru piegādātājs apliecina savu gatavību piegādāt pieprasītās preces un piekrišanu noslēgt ar pircēju darījumu pirkuma pieprasījuma apstiprināšanas gadījumā (t.i.,  brīdī, kad pirkuma pieprasījums kļūst par pirkuma pasūtījumu).</w:t>
      </w:r>
    </w:p>
    <w:p w:rsidR="004F752C" w:rsidRPr="004F752C" w:rsidRDefault="004F752C" w:rsidP="004F752C">
      <w:pPr>
        <w:spacing w:after="240"/>
        <w:jc w:val="both"/>
        <w:rPr>
          <w:rFonts w:eastAsia="Times New Roman"/>
        </w:rPr>
      </w:pPr>
      <w:r w:rsidRPr="004F752C">
        <w:rPr>
          <w:rFonts w:eastAsia="Times New Roman"/>
          <w:b/>
        </w:rPr>
        <w:lastRenderedPageBreak/>
        <w:t>Daļēji apstiprināts pirkuma pieprasījums</w:t>
      </w:r>
      <w:r w:rsidRPr="004F752C">
        <w:rPr>
          <w:rFonts w:eastAsia="Times New Roman"/>
        </w:rPr>
        <w:t xml:space="preserve"> – pirkuma pieprasījums, kuru piegādātāja organizācijas lietotājs ir apstiprinājis ar preču saraksta vai to skaita izmaiņām.</w:t>
      </w:r>
    </w:p>
    <w:p w:rsidR="004F752C" w:rsidRPr="004F752C" w:rsidRDefault="004F752C" w:rsidP="004F752C">
      <w:pPr>
        <w:spacing w:after="240"/>
        <w:jc w:val="both"/>
        <w:rPr>
          <w:rFonts w:eastAsia="Times New Roman"/>
        </w:rPr>
      </w:pPr>
      <w:r w:rsidRPr="004F752C">
        <w:rPr>
          <w:rFonts w:eastAsia="Times New Roman"/>
          <w:b/>
        </w:rPr>
        <w:t xml:space="preserve">Darījums </w:t>
      </w:r>
      <w:r w:rsidRPr="004F752C">
        <w:rPr>
          <w:rFonts w:eastAsia="Times New Roman"/>
        </w:rPr>
        <w:t xml:space="preserve">‒ E-iepirkumu procesa ietvaros starp piegādātāju un pircēju noslēgts iepirkuma līgums, kurš nosaka konkrētās preču piegādes noteikumus. </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bCs/>
        </w:rPr>
        <w:t>Elektronisko iepirkumu sistēma</w:t>
      </w:r>
      <w:r w:rsidRPr="004F752C">
        <w:rPr>
          <w:rFonts w:eastAsia="MS Mincho"/>
          <w:bCs/>
        </w:rPr>
        <w:t xml:space="preserve"> (</w:t>
      </w:r>
      <w:r w:rsidRPr="004F752C">
        <w:rPr>
          <w:rFonts w:eastAsia="MS Mincho"/>
        </w:rPr>
        <w:t xml:space="preserve">turpmāk ‒ </w:t>
      </w:r>
      <w:r w:rsidRPr="004F752C">
        <w:rPr>
          <w:rFonts w:eastAsia="MS Mincho"/>
          <w:bCs/>
        </w:rPr>
        <w:t>E-iepirkumu sistēma)</w:t>
      </w:r>
      <w:r w:rsidRPr="004F752C">
        <w:rPr>
          <w:rFonts w:eastAsia="MS Mincho"/>
        </w:rPr>
        <w:t xml:space="preserve"> – informācijas sistēma, kurā veic publiskas iepirkuma procedūras un darījumus un kuras tīmekļa vietne ir </w:t>
      </w:r>
      <w:hyperlink r:id="rId9" w:history="1">
        <w:r w:rsidRPr="004F752C">
          <w:rPr>
            <w:rFonts w:eastAsia="MS Mincho"/>
            <w:u w:val="single"/>
          </w:rPr>
          <w:t>www.eis.gov.lv</w:t>
        </w:r>
      </w:hyperlink>
      <w:r w:rsidRPr="004F752C">
        <w:rPr>
          <w:rFonts w:eastAsia="MS Mincho"/>
        </w:rPr>
        <w:t>;</w:t>
      </w:r>
    </w:p>
    <w:p w:rsidR="004F752C" w:rsidRPr="004F752C" w:rsidRDefault="00BB11DC" w:rsidP="004F752C">
      <w:pPr>
        <w:tabs>
          <w:tab w:val="left" w:pos="720"/>
          <w:tab w:val="center" w:pos="4153"/>
          <w:tab w:val="right" w:pos="8306"/>
        </w:tabs>
        <w:spacing w:after="240"/>
        <w:jc w:val="both"/>
        <w:rPr>
          <w:rFonts w:eastAsia="MS Mincho"/>
        </w:rPr>
      </w:pPr>
      <w:r w:rsidRPr="004F752C">
        <w:rPr>
          <w:rFonts w:eastAsia="MS Mincho"/>
          <w:b/>
          <w:bCs/>
        </w:rPr>
        <w:t>Elektronisk</w:t>
      </w:r>
      <w:r>
        <w:rPr>
          <w:rFonts w:eastAsia="MS Mincho"/>
          <w:b/>
          <w:bCs/>
        </w:rPr>
        <w:t>o</w:t>
      </w:r>
      <w:r w:rsidRPr="004F752C">
        <w:rPr>
          <w:rFonts w:eastAsia="MS Mincho"/>
          <w:b/>
          <w:bCs/>
        </w:rPr>
        <w:t xml:space="preserve"> </w:t>
      </w:r>
      <w:r w:rsidR="004F752C" w:rsidRPr="004F752C">
        <w:rPr>
          <w:rFonts w:eastAsia="MS Mincho"/>
          <w:b/>
          <w:bCs/>
        </w:rPr>
        <w:t xml:space="preserve">iepirkumu process </w:t>
      </w:r>
      <w:r w:rsidR="004F752C" w:rsidRPr="004F752C">
        <w:rPr>
          <w:rFonts w:eastAsia="MS Mincho"/>
          <w:bCs/>
        </w:rPr>
        <w:t>(turpmāk – E-iepirkumu process)</w:t>
      </w:r>
      <w:r w:rsidR="004F752C" w:rsidRPr="004F752C">
        <w:rPr>
          <w:rFonts w:eastAsia="MS Mincho"/>
        </w:rPr>
        <w:t xml:space="preserve"> ‒ darbību kopums, kuru rezultātā pircējs un piegādātājs var noslēgt darījumu par standartizētu preču piegādi šīs vispārīgās vienošanās ietvaros un fiksēt piegādes un preču kvalitāti, izmantojot E-iepirkumu sistēmu.</w:t>
      </w:r>
    </w:p>
    <w:p w:rsidR="004F752C" w:rsidRPr="004F752C" w:rsidRDefault="004F752C" w:rsidP="004F752C">
      <w:pPr>
        <w:tabs>
          <w:tab w:val="left" w:pos="720"/>
          <w:tab w:val="center" w:pos="4153"/>
          <w:tab w:val="right" w:pos="8306"/>
        </w:tabs>
        <w:spacing w:after="240"/>
        <w:ind w:right="71"/>
        <w:jc w:val="both"/>
        <w:rPr>
          <w:rFonts w:eastAsia="MS Mincho"/>
        </w:rPr>
      </w:pPr>
      <w:r w:rsidRPr="004F752C">
        <w:rPr>
          <w:rFonts w:eastAsia="MS Mincho"/>
          <w:b/>
          <w:bCs/>
        </w:rPr>
        <w:t>Elektroniskais katalogs (</w:t>
      </w:r>
      <w:r w:rsidRPr="004F752C">
        <w:rPr>
          <w:rFonts w:eastAsia="MS Mincho"/>
          <w:bCs/>
        </w:rPr>
        <w:t>turpmāk ‒ E-katalogs</w:t>
      </w:r>
      <w:r w:rsidRPr="004F752C">
        <w:rPr>
          <w:rFonts w:eastAsia="MS Mincho"/>
          <w:b/>
          <w:bCs/>
        </w:rPr>
        <w:t>)</w:t>
      </w:r>
      <w:r w:rsidRPr="004F752C">
        <w:rPr>
          <w:rFonts w:eastAsia="MS Mincho"/>
        </w:rPr>
        <w:t xml:space="preserve"> – standartizētu preču katalogs, saskaņā ar kuru pircējs pasūta un piegādātājs piegādā konkrētas preces.</w:t>
      </w:r>
    </w:p>
    <w:p w:rsidR="004F752C" w:rsidRPr="004F752C" w:rsidRDefault="00BB11DC" w:rsidP="004F752C">
      <w:pPr>
        <w:tabs>
          <w:tab w:val="left" w:pos="720"/>
          <w:tab w:val="center" w:pos="4153"/>
          <w:tab w:val="right" w:pos="8306"/>
        </w:tabs>
        <w:spacing w:after="240"/>
        <w:ind w:right="71"/>
        <w:jc w:val="both"/>
        <w:rPr>
          <w:rFonts w:eastAsia="MS Mincho"/>
        </w:rPr>
      </w:pPr>
      <w:r w:rsidRPr="004F752C">
        <w:rPr>
          <w:rFonts w:eastAsia="MS Mincho"/>
          <w:b/>
          <w:bCs/>
        </w:rPr>
        <w:t>Elektronisk</w:t>
      </w:r>
      <w:r>
        <w:rPr>
          <w:rFonts w:eastAsia="MS Mincho"/>
          <w:b/>
          <w:bCs/>
        </w:rPr>
        <w:t>o</w:t>
      </w:r>
      <w:r w:rsidRPr="004F752C">
        <w:rPr>
          <w:rFonts w:eastAsia="MS Mincho"/>
          <w:b/>
          <w:bCs/>
        </w:rPr>
        <w:t xml:space="preserve"> katalog</w:t>
      </w:r>
      <w:r>
        <w:rPr>
          <w:rFonts w:eastAsia="MS Mincho"/>
          <w:b/>
          <w:bCs/>
        </w:rPr>
        <w:t>u</w:t>
      </w:r>
      <w:r w:rsidRPr="004F752C">
        <w:rPr>
          <w:rFonts w:eastAsia="MS Mincho"/>
          <w:b/>
          <w:bCs/>
        </w:rPr>
        <w:t xml:space="preserve"> </w:t>
      </w:r>
      <w:r w:rsidR="004F752C" w:rsidRPr="004F752C">
        <w:rPr>
          <w:rFonts w:eastAsia="MS Mincho"/>
          <w:b/>
          <w:bCs/>
        </w:rPr>
        <w:t>sistēma</w:t>
      </w:r>
      <w:r w:rsidR="004F752C" w:rsidRPr="004F752C">
        <w:rPr>
          <w:rFonts w:eastAsia="MS Mincho"/>
          <w:bCs/>
        </w:rPr>
        <w:t xml:space="preserve"> (</w:t>
      </w:r>
      <w:r w:rsidR="004F752C" w:rsidRPr="004F752C">
        <w:rPr>
          <w:rFonts w:eastAsia="MS Mincho"/>
        </w:rPr>
        <w:t xml:space="preserve">turpmāk ‒ </w:t>
      </w:r>
      <w:r>
        <w:rPr>
          <w:rFonts w:eastAsia="MS Mincho"/>
          <w:bCs/>
        </w:rPr>
        <w:t>E-katalogu</w:t>
      </w:r>
      <w:r w:rsidR="004F752C" w:rsidRPr="004F752C">
        <w:rPr>
          <w:rFonts w:eastAsia="MS Mincho"/>
          <w:bCs/>
        </w:rPr>
        <w:t xml:space="preserve"> </w:t>
      </w:r>
      <w:r w:rsidR="004F752C" w:rsidRPr="004F752C">
        <w:rPr>
          <w:rFonts w:eastAsia="MS Mincho"/>
        </w:rPr>
        <w:t xml:space="preserve">sistēma) – E-iepirkumu sistēmas apakšsistēma, kurā </w:t>
      </w:r>
      <w:r>
        <w:rPr>
          <w:rFonts w:eastAsia="MS Mincho"/>
        </w:rPr>
        <w:t>E-katalogu</w:t>
      </w:r>
      <w:r w:rsidR="004F752C" w:rsidRPr="004F752C">
        <w:rPr>
          <w:rFonts w:eastAsia="MS Mincho"/>
        </w:rPr>
        <w:t xml:space="preserve"> sistēmas dalībnieks veic darījumus par E-katalogā pieejamām precēm un pakalpojumiem.</w:t>
      </w:r>
    </w:p>
    <w:p w:rsidR="004F752C" w:rsidRPr="004F752C" w:rsidRDefault="00BB11DC" w:rsidP="004F752C">
      <w:pPr>
        <w:tabs>
          <w:tab w:val="left" w:pos="720"/>
          <w:tab w:val="center" w:pos="4153"/>
          <w:tab w:val="right" w:pos="8306"/>
        </w:tabs>
        <w:spacing w:after="240"/>
        <w:jc w:val="both"/>
        <w:rPr>
          <w:rFonts w:eastAsia="MS Mincho"/>
        </w:rPr>
      </w:pPr>
      <w:r>
        <w:rPr>
          <w:rFonts w:eastAsia="MS Mincho"/>
          <w:b/>
          <w:bCs/>
        </w:rPr>
        <w:t>E-katalogu</w:t>
      </w:r>
      <w:r w:rsidR="004F752C" w:rsidRPr="004F752C">
        <w:rPr>
          <w:rFonts w:eastAsia="MS Mincho"/>
          <w:b/>
          <w:bCs/>
        </w:rPr>
        <w:t xml:space="preserve"> sistēmas lietošanas noteikumi</w:t>
      </w:r>
      <w:r w:rsidR="004F752C" w:rsidRPr="004F752C">
        <w:rPr>
          <w:rFonts w:eastAsia="MS Mincho"/>
        </w:rPr>
        <w:t xml:space="preserve"> ‒ dokumentu kopums, kas nosaka </w:t>
      </w:r>
      <w:r w:rsidR="004F752C" w:rsidRPr="004F752C">
        <w:rPr>
          <w:rFonts w:eastAsia="MS Mincho"/>
        </w:rPr>
        <w:br w:type="textWrapping" w:clear="all"/>
        <w:t>E-katalogu lietošanas tehniskos noteikumus. Šo noteikumu ievērošana ir saistoša līdzējiem, ciktāl tie nav pretrunā ar šīs vispārīgās vienošanās noteikumiem un nosacījumiem.</w:t>
      </w:r>
    </w:p>
    <w:p w:rsidR="004F752C" w:rsidRPr="004F752C" w:rsidRDefault="004F752C" w:rsidP="004F752C">
      <w:pPr>
        <w:tabs>
          <w:tab w:val="left" w:pos="720"/>
          <w:tab w:val="center" w:pos="4153"/>
          <w:tab w:val="right" w:pos="8306"/>
        </w:tabs>
        <w:spacing w:after="240"/>
        <w:jc w:val="both"/>
        <w:rPr>
          <w:rFonts w:eastAsia="MS Mincho"/>
          <w:b/>
          <w:bCs/>
        </w:rPr>
      </w:pPr>
      <w:r w:rsidRPr="004F752C">
        <w:rPr>
          <w:rFonts w:eastAsia="MS Mincho"/>
          <w:b/>
        </w:rPr>
        <w:t>E–apakškatalogs</w:t>
      </w:r>
      <w:r w:rsidRPr="004F752C">
        <w:rPr>
          <w:rFonts w:eastAsia="MS Mincho"/>
        </w:rPr>
        <w:t xml:space="preserve"> – E-kataloga sadaļa.</w:t>
      </w:r>
      <w:r w:rsidRPr="004F752C">
        <w:rPr>
          <w:rFonts w:eastAsia="MS Mincho"/>
          <w:b/>
          <w:bCs/>
        </w:rPr>
        <w:t xml:space="preserve"> </w:t>
      </w:r>
    </w:p>
    <w:p w:rsidR="004F752C" w:rsidRPr="004F752C" w:rsidRDefault="00BB11DC" w:rsidP="004F752C">
      <w:pPr>
        <w:spacing w:after="240"/>
        <w:jc w:val="both"/>
        <w:rPr>
          <w:rFonts w:eastAsia="Times New Roman"/>
        </w:rPr>
      </w:pPr>
      <w:r>
        <w:rPr>
          <w:rFonts w:eastAsia="Times New Roman"/>
          <w:b/>
          <w:bCs/>
        </w:rPr>
        <w:t>E-katalogu</w:t>
      </w:r>
      <w:r w:rsidR="004F752C" w:rsidRPr="004F752C">
        <w:rPr>
          <w:rFonts w:eastAsia="Times New Roman"/>
          <w:b/>
          <w:bCs/>
        </w:rPr>
        <w:t xml:space="preserve"> sistēmas lietotājs</w:t>
      </w:r>
      <w:r w:rsidR="004F752C" w:rsidRPr="004F752C">
        <w:rPr>
          <w:rFonts w:eastAsia="Times New Roman"/>
        </w:rPr>
        <w:t xml:space="preserve"> – pircēja darbinieks, kurš</w:t>
      </w:r>
      <w:r w:rsidR="004F752C" w:rsidRPr="004F752C">
        <w:rPr>
          <w:rFonts w:eastAsia="Times New Roman"/>
          <w:snapToGrid w:val="0"/>
        </w:rPr>
        <w:t xml:space="preserve"> pārstāv </w:t>
      </w:r>
      <w:r w:rsidR="004F752C" w:rsidRPr="004F752C">
        <w:rPr>
          <w:rFonts w:eastAsia="Times New Roman"/>
        </w:rPr>
        <w:t xml:space="preserve">pircēju E-iepirkumu procesa ietvaros un pircēja vārdā veido un apstiprina E-katalogā iekļauto preču vai pakalpojumu pirkuma pieprasījumus, pieņem preces vai pakalpojumus, veic saistošus ierakstus datu bāzē par preču vai pakalpojuma pasūtījuma statusu, preču piegādēm un kvalitāti, kā arī veic citas </w:t>
      </w:r>
      <w:r>
        <w:rPr>
          <w:rFonts w:eastAsia="Times New Roman"/>
        </w:rPr>
        <w:t>E-katalogu</w:t>
      </w:r>
      <w:r w:rsidR="004F752C" w:rsidRPr="004F752C">
        <w:rPr>
          <w:rFonts w:eastAsia="Times New Roman"/>
        </w:rPr>
        <w:t xml:space="preserve"> sistēmas lietošanas nosacījumos paredzētās darbības.</w:t>
      </w:r>
    </w:p>
    <w:p w:rsidR="004F752C" w:rsidRPr="004F752C" w:rsidRDefault="004F752C" w:rsidP="004F752C">
      <w:pPr>
        <w:tabs>
          <w:tab w:val="left" w:pos="720"/>
          <w:tab w:val="center" w:pos="4153"/>
          <w:tab w:val="right" w:pos="8306"/>
        </w:tabs>
        <w:spacing w:after="240"/>
        <w:jc w:val="both"/>
        <w:rPr>
          <w:rFonts w:eastAsia="MS Mincho"/>
          <w:b/>
        </w:rPr>
      </w:pPr>
      <w:r w:rsidRPr="004F752C">
        <w:rPr>
          <w:rFonts w:eastAsia="MS Mincho"/>
          <w:b/>
          <w:bCs/>
        </w:rPr>
        <w:t>Identifikācijas rekvizīti</w:t>
      </w:r>
      <w:r w:rsidRPr="004F752C">
        <w:rPr>
          <w:rFonts w:eastAsia="MS Mincho"/>
        </w:rPr>
        <w:t xml:space="preserve"> ‒ paroles, lietotāja vārdi, kodu kartes un/vai cita elektroniskā vai jebkādā citādā veidā fiksēta informācija, kuru pircēja un piegādātāja pilnvarotie lietotāji izmanto piekļūšanai un darbību veikšanai E-iepirkumu procesā atbilstoši lietotāju instrukcijām.</w:t>
      </w:r>
      <w:r w:rsidRPr="004F752C">
        <w:rPr>
          <w:rFonts w:eastAsia="MS Mincho"/>
          <w:b/>
        </w:rPr>
        <w:t xml:space="preserve"> </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Neatbilstošas preces piegāde</w:t>
      </w:r>
      <w:r w:rsidRPr="004F752C">
        <w:rPr>
          <w:rFonts w:eastAsia="MS Mincho"/>
        </w:rPr>
        <w:t xml:space="preserve"> – tādas preces piegāde, kas neatbilst vispārīgās vienošanās tehniskajā specifikācijā (1.pielikums) minētajām prasībām.</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Nekvalitatīvas preces piegāde</w:t>
      </w:r>
      <w:r w:rsidRPr="004F752C">
        <w:rPr>
          <w:rFonts w:eastAsia="MS Mincho"/>
        </w:rPr>
        <w:t xml:space="preserve"> – tādas preces piegāde, kas atbilst vispārīgās vienošanās tehniskajā specifikācijā (1.pielikums) minētajām prasībām, taču tai ir bojājumi vai trūkumi.</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bCs/>
        </w:rPr>
        <w:t xml:space="preserve">Pilnībā izpildīts pasūtījums </w:t>
      </w:r>
      <w:r w:rsidRPr="004F752C">
        <w:rPr>
          <w:rFonts w:eastAsia="MS Mincho"/>
        </w:rPr>
        <w:t>–  darījuma statuss, kas E-iepirkumu sistēmā tiek piešķirts apstiprinot kvalitāti visām pirkuma pasūtījumā esošām piegādātām precēm.</w:t>
      </w:r>
    </w:p>
    <w:p w:rsidR="004F752C" w:rsidRPr="004F752C" w:rsidRDefault="004F752C" w:rsidP="004F752C">
      <w:pPr>
        <w:spacing w:after="240"/>
        <w:jc w:val="both"/>
        <w:rPr>
          <w:rFonts w:eastAsia="Times New Roman"/>
        </w:rPr>
      </w:pPr>
      <w:r w:rsidRPr="004F752C">
        <w:rPr>
          <w:rFonts w:eastAsia="Times New Roman"/>
          <w:b/>
          <w:bCs/>
        </w:rPr>
        <w:t xml:space="preserve">Piegādātājs </w:t>
      </w:r>
      <w:r w:rsidRPr="004F752C">
        <w:rPr>
          <w:rFonts w:eastAsia="Times New Roman"/>
        </w:rPr>
        <w:t>‒ komersants, kas atklāta konkursa ietvaros ir ieguvis tiesības piedalīties E-iepirkumu procesā kā standartizēto preču piegādātājs. Atbilstoši darbību veikšanai E-iepirkumu procesa ietvaros, ar piegādātāju identificējams katrs piegādātāja pilnvarotais lietotājs atsevišķi un visi piegādātāja pilnvarotie lietotāji kopā, ja šajā vispārīgajā vienošanās nav noteikts citādi.</w:t>
      </w:r>
    </w:p>
    <w:p w:rsidR="004F752C" w:rsidRPr="004F752C" w:rsidRDefault="004F752C" w:rsidP="004F752C">
      <w:pPr>
        <w:spacing w:after="240"/>
        <w:jc w:val="both"/>
        <w:rPr>
          <w:rFonts w:eastAsia="Times New Roman"/>
        </w:rPr>
      </w:pPr>
      <w:r w:rsidRPr="004F752C">
        <w:rPr>
          <w:rFonts w:eastAsia="Times New Roman"/>
          <w:b/>
          <w:bCs/>
        </w:rPr>
        <w:lastRenderedPageBreak/>
        <w:t>Piegādātāja pilnvarotais lietotājs</w:t>
      </w:r>
      <w:r w:rsidRPr="004F752C">
        <w:rPr>
          <w:rFonts w:eastAsia="Times New Roman"/>
        </w:rPr>
        <w:t xml:space="preserve"> ‒ piegādātāja darbinieks, kuru </w:t>
      </w:r>
      <w:r w:rsidR="00BB11DC">
        <w:rPr>
          <w:rFonts w:eastAsia="Times New Roman"/>
        </w:rPr>
        <w:t>E-katalogu</w:t>
      </w:r>
      <w:r w:rsidRPr="004F752C">
        <w:rPr>
          <w:rFonts w:eastAsia="Times New Roman"/>
        </w:rPr>
        <w:t xml:space="preserve"> sistēmas uzturētājs var atpazīt pēc speciāla lietotāja vārda, paroles, koda un/vai citas identifikācijas informācijas, kas piešķirta šim pilnvarotajam lietotājam.</w:t>
      </w:r>
      <w:r w:rsidRPr="004F752C">
        <w:rPr>
          <w:rFonts w:eastAsia="Times New Roman"/>
          <w:snapToGrid w:val="0"/>
        </w:rPr>
        <w:t xml:space="preserve"> </w:t>
      </w:r>
      <w:r w:rsidRPr="004F752C">
        <w:rPr>
          <w:rFonts w:eastAsia="Times New Roman"/>
        </w:rPr>
        <w:t xml:space="preserve">Piegādātāja </w:t>
      </w:r>
      <w:r w:rsidRPr="004F752C">
        <w:rPr>
          <w:rFonts w:eastAsia="Times New Roman"/>
          <w:snapToGrid w:val="0"/>
        </w:rPr>
        <w:t xml:space="preserve">pilnvarotie lietotāji ir tiesīgi savas kompetences ietvaros pārstāvēt </w:t>
      </w:r>
      <w:r w:rsidRPr="004F752C">
        <w:rPr>
          <w:rFonts w:eastAsia="Times New Roman"/>
        </w:rPr>
        <w:t>piegādātāju saistībā ar darījumu noslēgšanu un citu šajā vispārīgajā vienošanās vai E-kataloga lietotāju instrukcijās darbību veikšanu E-iepirkumu procesa ietvaros.</w:t>
      </w:r>
    </w:p>
    <w:p w:rsidR="004F752C" w:rsidRPr="004F752C" w:rsidRDefault="004F752C" w:rsidP="004F752C">
      <w:pPr>
        <w:spacing w:after="240"/>
        <w:jc w:val="both"/>
        <w:rPr>
          <w:rFonts w:eastAsia="Times New Roman"/>
        </w:rPr>
      </w:pPr>
      <w:r w:rsidRPr="004F752C">
        <w:rPr>
          <w:rFonts w:eastAsia="Times New Roman"/>
          <w:b/>
          <w:bCs/>
        </w:rPr>
        <w:t xml:space="preserve">Piegādātāja pilnvarotais administrators ‒ </w:t>
      </w:r>
      <w:r w:rsidRPr="004F752C">
        <w:rPr>
          <w:rFonts w:eastAsia="Times New Roman"/>
        </w:rPr>
        <w:t xml:space="preserve">piegādātāja pilnvarotais lietotājs, kas aktualizē pircēja organizācijas datus, ir tiesīgs sistēmā izveidot jaunu sistēmas lietotāja profilu un veikt tajos nepieciešamās izmaiņas,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Piegādātāja pilnvarotais piegādātājs ‒</w:t>
      </w:r>
      <w:r w:rsidRPr="004F752C">
        <w:rPr>
          <w:rFonts w:eastAsia="Times New Roman"/>
        </w:rPr>
        <w:t xml:space="preserve"> piegādātāja pilnvarotais lietotājs, kas ir tiesīgs piekrist izskatīt un apstiprināt pirkuma pieprasījumu, reģistrēt preču piegādes sūtījuma statusu,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000A75" w:rsidRPr="004F752C" w:rsidRDefault="004F752C" w:rsidP="004F752C">
      <w:pPr>
        <w:spacing w:after="240"/>
        <w:ind w:right="71"/>
        <w:jc w:val="both"/>
        <w:rPr>
          <w:rFonts w:eastAsia="Times New Roman"/>
        </w:rPr>
      </w:pPr>
      <w:r w:rsidRPr="004F752C">
        <w:rPr>
          <w:rFonts w:eastAsia="Times New Roman"/>
          <w:b/>
          <w:bCs/>
        </w:rPr>
        <w:t xml:space="preserve">Pircējs </w:t>
      </w:r>
      <w:r w:rsidRPr="004F752C">
        <w:rPr>
          <w:rFonts w:eastAsia="Times New Roman"/>
        </w:rPr>
        <w:t xml:space="preserve">‒ </w:t>
      </w:r>
      <w:r w:rsidR="00000A75">
        <w:t>v</w:t>
      </w:r>
      <w:r w:rsidR="00000A75" w:rsidRPr="00EF359E">
        <w:t>alsts pārvaldes vai pašvaldīb</w:t>
      </w:r>
      <w:r w:rsidR="00000A75">
        <w:t>as iestāde, pašvaldība, cita atvasināta publiska persona</w:t>
      </w:r>
      <w:r w:rsidR="00000A75" w:rsidRPr="00EF359E">
        <w:t xml:space="preserve"> vai tās institūcijas, kuras ir uzskatāmas par pasūtītāju Publisko iepirkumu likuma vai Sabiedrisko pakalpojumu sniedzēju iepirkumu likuma izpratnē</w:t>
      </w:r>
      <w:r w:rsidR="00A73D3D" w:rsidRPr="00A73D3D">
        <w:rPr>
          <w:rFonts w:eastAsia="Times New Roman"/>
        </w:rPr>
        <w:t xml:space="preserve"> </w:t>
      </w:r>
      <w:r w:rsidR="00A73D3D" w:rsidRPr="004F752C">
        <w:rPr>
          <w:rFonts w:eastAsia="Times New Roman"/>
        </w:rPr>
        <w:t xml:space="preserve">un kura ir reģistrēta </w:t>
      </w:r>
      <w:r w:rsidR="00BB11DC">
        <w:rPr>
          <w:rFonts w:eastAsia="Times New Roman"/>
        </w:rPr>
        <w:t>E-katalogu</w:t>
      </w:r>
      <w:r w:rsidR="00A73D3D" w:rsidRPr="004F752C">
        <w:rPr>
          <w:rFonts w:eastAsia="Times New Roman"/>
        </w:rPr>
        <w:t xml:space="preserve"> sistēmā</w:t>
      </w:r>
      <w:r w:rsidR="00A73D3D">
        <w:rPr>
          <w:rFonts w:eastAsia="Times New Roman"/>
        </w:rPr>
        <w:t>.</w:t>
      </w:r>
    </w:p>
    <w:p w:rsidR="004F752C" w:rsidRPr="004F752C" w:rsidRDefault="004F752C" w:rsidP="004F752C">
      <w:pPr>
        <w:spacing w:after="240"/>
        <w:jc w:val="both"/>
        <w:rPr>
          <w:rFonts w:eastAsia="Times New Roman"/>
        </w:rPr>
      </w:pPr>
      <w:r w:rsidRPr="004F752C">
        <w:rPr>
          <w:rFonts w:eastAsia="Times New Roman"/>
          <w:b/>
          <w:bCs/>
        </w:rPr>
        <w:t xml:space="preserve">Pircēja pilnvarotais administrators ‒ </w:t>
      </w:r>
      <w:r w:rsidR="00BB11DC">
        <w:rPr>
          <w:rFonts w:eastAsia="Times New Roman"/>
        </w:rPr>
        <w:t>E-katalogu</w:t>
      </w:r>
      <w:r w:rsidRPr="004F752C">
        <w:rPr>
          <w:rFonts w:eastAsia="Times New Roman"/>
        </w:rPr>
        <w:t xml:space="preserve"> sistēmas lietotājs, kas aktualizē pircēja organizācijas datus, ir tiesīgs sistēmā izveidot jaunu sistēmas lietotāja profilu un veikt tajos izmaiņas,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   </w:t>
      </w:r>
    </w:p>
    <w:p w:rsidR="004F752C" w:rsidRPr="004F752C" w:rsidRDefault="004F752C" w:rsidP="004F752C">
      <w:pPr>
        <w:spacing w:after="240"/>
        <w:jc w:val="both"/>
        <w:rPr>
          <w:rFonts w:eastAsia="Times New Roman"/>
        </w:rPr>
      </w:pPr>
      <w:r w:rsidRPr="004F752C">
        <w:rPr>
          <w:rFonts w:eastAsia="Times New Roman"/>
          <w:b/>
          <w:bCs/>
        </w:rPr>
        <w:t xml:space="preserve">Pircēja pilnvarotais apstiprinātājs ‒ </w:t>
      </w:r>
      <w:r w:rsidR="00BB11DC">
        <w:rPr>
          <w:rFonts w:eastAsia="Times New Roman"/>
        </w:rPr>
        <w:t>E-katalogu</w:t>
      </w:r>
      <w:r w:rsidRPr="004F752C">
        <w:rPr>
          <w:rFonts w:eastAsia="Times New Roman"/>
        </w:rPr>
        <w:t xml:space="preserve"> sistēmas lietotājs, kas ir tiesīgs apstiprināt E-katalogā iekļauto preču pirkumu pieprasījumus, veikt izmaiņas pirkumu pieprasījumos (piemēram, samazināt iepērkamo preču skaitu, dzēst preces no pirkuma pieprasījuma) un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Pircēja pilnvarotais iepircējs ‒</w:t>
      </w:r>
      <w:r w:rsidRPr="004F752C">
        <w:rPr>
          <w:rFonts w:eastAsia="Times New Roman"/>
        </w:rPr>
        <w:t xml:space="preserve"> </w:t>
      </w:r>
      <w:r w:rsidR="00BB11DC">
        <w:rPr>
          <w:rFonts w:eastAsia="Times New Roman"/>
        </w:rPr>
        <w:t>E-katalogu</w:t>
      </w:r>
      <w:r w:rsidRPr="004F752C">
        <w:rPr>
          <w:rFonts w:eastAsia="Times New Roman"/>
        </w:rPr>
        <w:t xml:space="preserve"> sistēmas lietotājs, kas ir tiesīgs veikt meklēšanu E–katalogā, izveidot E-katalogā iekļautu preču pirkuma pieprasījumus, veikt saistošus ierakstus datu bāzē par pirkuma pasūtījuma statusu un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Pircēja pilnvarotais saņēmējs ‒</w:t>
      </w:r>
      <w:r w:rsidRPr="004F752C">
        <w:rPr>
          <w:rFonts w:eastAsia="Times New Roman"/>
        </w:rPr>
        <w:t xml:space="preserve"> </w:t>
      </w:r>
      <w:r w:rsidR="00BB11DC">
        <w:rPr>
          <w:rFonts w:eastAsia="Times New Roman"/>
        </w:rPr>
        <w:t>E-katalogu</w:t>
      </w:r>
      <w:r w:rsidRPr="004F752C">
        <w:rPr>
          <w:rFonts w:eastAsia="Times New Roman"/>
        </w:rPr>
        <w:t xml:space="preserve"> sistēmas lietotājs, kas ir tiesīgs veikt</w:t>
      </w:r>
      <w:r w:rsidRPr="004F752C">
        <w:rPr>
          <w:rFonts w:eastAsia="Times New Roman"/>
          <w:sz w:val="26"/>
        </w:rPr>
        <w:t xml:space="preserve"> </w:t>
      </w:r>
      <w:r w:rsidRPr="004F752C">
        <w:rPr>
          <w:rFonts w:eastAsia="Times New Roman"/>
        </w:rPr>
        <w:t xml:space="preserve">saistošus ierakstus datu bāzē par preču piegādes saņemšanu, statusu un kvalitāti,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Pirkuma pasūtījums</w:t>
      </w:r>
      <w:r w:rsidRPr="004F752C">
        <w:rPr>
          <w:rFonts w:eastAsia="Times New Roman"/>
        </w:rPr>
        <w:t xml:space="preserve"> ‒ pircēja apstiprināts pirkuma pieprasījums, t.i., pircēja un piegādātāja ar saistošiem ierakstiem datu bāzē apliecināta piekrišana slēgt darījumu ar pirkuma pieprasījuma apstiprināšanas procesā saskaņotiem būtiskajiem noteikumiem. </w:t>
      </w:r>
    </w:p>
    <w:p w:rsidR="004F752C" w:rsidRPr="004F752C" w:rsidRDefault="004F752C" w:rsidP="004F752C">
      <w:pPr>
        <w:spacing w:after="240"/>
        <w:jc w:val="both"/>
        <w:rPr>
          <w:rFonts w:eastAsia="Times New Roman"/>
        </w:rPr>
      </w:pPr>
      <w:r w:rsidRPr="004F752C">
        <w:rPr>
          <w:rFonts w:eastAsia="Times New Roman"/>
          <w:b/>
          <w:bCs/>
        </w:rPr>
        <w:t>Pirkuma pieprasījums</w:t>
      </w:r>
      <w:r w:rsidRPr="004F752C">
        <w:rPr>
          <w:rFonts w:eastAsia="Times New Roman"/>
        </w:rPr>
        <w:t xml:space="preserve"> ‒ pircēja pilnvarotā iepircēja izveidots E-katalogos iekļautu konkrēti atzīmētu preču pirkuma pieprasījums, t.i., piedāvājums slēgt darījumu, norādot preču daudzumu, cenu, piegādes termiņu un piegādes adresi.</w:t>
      </w:r>
    </w:p>
    <w:p w:rsidR="004F752C" w:rsidRPr="004F752C" w:rsidRDefault="004F752C" w:rsidP="004F752C">
      <w:pPr>
        <w:spacing w:after="240"/>
        <w:jc w:val="both"/>
        <w:rPr>
          <w:rFonts w:eastAsia="Times New Roman"/>
        </w:rPr>
      </w:pPr>
      <w:r w:rsidRPr="004F752C">
        <w:rPr>
          <w:rFonts w:eastAsia="Times New Roman"/>
          <w:b/>
          <w:bCs/>
        </w:rPr>
        <w:t>Preces</w:t>
      </w:r>
      <w:r w:rsidRPr="004F752C">
        <w:rPr>
          <w:rFonts w:eastAsia="Times New Roman"/>
        </w:rPr>
        <w:t xml:space="preserve"> </w:t>
      </w:r>
      <w:r w:rsidRPr="004F752C">
        <w:rPr>
          <w:rFonts w:eastAsia="Times New Roman"/>
          <w:b/>
          <w:bCs/>
        </w:rPr>
        <w:t xml:space="preserve">– </w:t>
      </w:r>
      <w:r w:rsidRPr="004F752C">
        <w:rPr>
          <w:rFonts w:eastAsia="Times New Roman"/>
        </w:rPr>
        <w:t xml:space="preserve">standartizētas preces (t.sk. papildu aprīkojums, piederumi, uzlabojumi) atbilstoši E-katalogu klasifikācijai un tajā norādītajām minimālajām tehniskajām prasībām, kuras pircējs </w:t>
      </w:r>
      <w:r w:rsidRPr="004F752C">
        <w:rPr>
          <w:rFonts w:eastAsia="Times New Roman"/>
        </w:rPr>
        <w:lastRenderedPageBreak/>
        <w:t>iegādājas un kuru cena, kods,  nosaukums, apraksts, vienību skaits, tehniskās specifikācijas un cita veida apraksts minēts pirkuma pasūtījumā.</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Preču grozs</w:t>
      </w:r>
      <w:r w:rsidRPr="004F752C">
        <w:rPr>
          <w:rFonts w:eastAsia="MS Mincho"/>
        </w:rPr>
        <w:t xml:space="preserve"> – saraksta veidā attēlotas lietotāja izvēlētās preces pirkuma </w:t>
      </w:r>
      <w:proofErr w:type="spellStart"/>
      <w:r w:rsidRPr="004F752C">
        <w:rPr>
          <w:rFonts w:eastAsia="MS Mincho"/>
        </w:rPr>
        <w:t>pieprasījuma(u</w:t>
      </w:r>
      <w:proofErr w:type="spellEnd"/>
      <w:r w:rsidRPr="004F752C">
        <w:rPr>
          <w:rFonts w:eastAsia="MS Mincho"/>
        </w:rPr>
        <w:t xml:space="preserve">) izveidei, arī </w:t>
      </w:r>
      <w:proofErr w:type="spellStart"/>
      <w:r w:rsidRPr="004F752C">
        <w:rPr>
          <w:rFonts w:eastAsia="MS Mincho"/>
        </w:rPr>
        <w:t>ekrānformas</w:t>
      </w:r>
      <w:proofErr w:type="spellEnd"/>
      <w:r w:rsidRPr="004F752C">
        <w:rPr>
          <w:rFonts w:eastAsia="MS Mincho"/>
        </w:rPr>
        <w:t xml:space="preserve"> nosaukums.</w:t>
      </w:r>
    </w:p>
    <w:p w:rsidR="000E778D" w:rsidRPr="008F16FE" w:rsidRDefault="000E778D" w:rsidP="000E778D">
      <w:pPr>
        <w:spacing w:after="60"/>
        <w:jc w:val="both"/>
      </w:pPr>
      <w:r w:rsidRPr="008F16FE">
        <w:rPr>
          <w:b/>
        </w:rPr>
        <w:t>Rezerves piegādātājs</w:t>
      </w:r>
      <w:r w:rsidRPr="008F16FE">
        <w:t xml:space="preserve"> – piegādātājs, kuram atklāta konkursa ietvaros ir </w:t>
      </w:r>
      <w:r w:rsidRPr="008B7C8A">
        <w:t xml:space="preserve">piešķirtas </w:t>
      </w:r>
      <w:r w:rsidRPr="008F16FE">
        <w:t>vispārīgās vienošanās slēgšanas tiesības, bet kurš konkursa ietvaros:</w:t>
      </w:r>
    </w:p>
    <w:p w:rsidR="000E778D" w:rsidRPr="008F16FE" w:rsidRDefault="000E778D" w:rsidP="00611C8E">
      <w:pPr>
        <w:spacing w:after="60"/>
        <w:ind w:left="392" w:hanging="392"/>
        <w:jc w:val="both"/>
      </w:pPr>
      <w:r w:rsidRPr="008F16FE">
        <w:t>-</w:t>
      </w:r>
      <w:r w:rsidRPr="008F16FE">
        <w:tab/>
        <w:t>nebija piedāvājis kādu no zemākajām līgumcenām, kas ietilpst ⅔ (divās trešdaļās) no visu piegādātāju, ar kuriem noslēgta vispārīgā vienošanās, piedāvātajām līgumcenām konkrētajā preču pozīcijā;</w:t>
      </w:r>
    </w:p>
    <w:p w:rsidR="004F752C" w:rsidRPr="000E778D" w:rsidRDefault="000E778D" w:rsidP="00611C8E">
      <w:pPr>
        <w:spacing w:after="60"/>
        <w:ind w:left="392" w:hanging="392"/>
        <w:jc w:val="both"/>
      </w:pPr>
      <w:r w:rsidRPr="008F16FE">
        <w:t>-</w:t>
      </w:r>
      <w:r w:rsidRPr="008F16FE">
        <w:tab/>
        <w:t xml:space="preserve">attiecīgajā pozīcijā </w:t>
      </w:r>
      <w:proofErr w:type="gramStart"/>
      <w:r w:rsidRPr="008F16FE">
        <w:t>(</w:t>
      </w:r>
      <w:proofErr w:type="gramEnd"/>
      <w:r w:rsidRPr="008F16FE">
        <w:t>kur piegādātāju skaits, ar kuriem noslēgta vispārīgā vienošanās, ir mazāks par 12) bija piedāvājis tādu līgumcenu, kura pārsniedz 50</w:t>
      </w:r>
      <w:r w:rsidR="0027626F">
        <w:t> </w:t>
      </w:r>
      <w:r w:rsidRPr="008F16FE">
        <w:t>% (piecdesmit procentus) virs šajā pozīcijā piedāvāto līgumcenu vidējās cenas, kas tiek aprēķināta saskaitot visu piegādātāju, ar kuriem noslēgta Vispārīgā vienošanās, attiecīgajā pozīcijā piedāvātās līgumcenas un izdalot ar attiecīgo piegādātāju skaitu.</w:t>
      </w:r>
    </w:p>
    <w:p w:rsidR="004F752C" w:rsidRPr="004F752C" w:rsidRDefault="004F752C" w:rsidP="004F752C">
      <w:pPr>
        <w:spacing w:after="60"/>
        <w:jc w:val="both"/>
        <w:rPr>
          <w:rFonts w:eastAsia="Times New Roman"/>
        </w:rPr>
      </w:pPr>
      <w:r w:rsidRPr="004F752C">
        <w:rPr>
          <w:rFonts w:eastAsia="Times New Roman"/>
          <w:b/>
        </w:rPr>
        <w:t>Reģioni</w:t>
      </w:r>
      <w:r w:rsidRPr="004F752C">
        <w:rPr>
          <w:rFonts w:eastAsia="Times New Roman"/>
        </w:rPr>
        <w:t xml:space="preserve"> – Elektronisk</w:t>
      </w:r>
      <w:r w:rsidR="00CE5F14">
        <w:rPr>
          <w:rFonts w:eastAsia="Times New Roman"/>
        </w:rPr>
        <w:t>o</w:t>
      </w:r>
      <w:r w:rsidRPr="004F752C">
        <w:rPr>
          <w:rFonts w:eastAsia="Times New Roman"/>
        </w:rPr>
        <w:t xml:space="preserve"> iepirkum</w:t>
      </w:r>
      <w:r w:rsidR="00CE5F14">
        <w:rPr>
          <w:rFonts w:eastAsia="Times New Roman"/>
        </w:rPr>
        <w:t>u</w:t>
      </w:r>
      <w:r w:rsidRPr="004F752C">
        <w:rPr>
          <w:rFonts w:eastAsia="Times New Roman"/>
        </w:rPr>
        <w:t xml:space="preserve"> sistēmā definēti teritoriālie apgabali atšķirīgu cenu noteikšanai piegādātājiem:</w:t>
      </w:r>
    </w:p>
    <w:p w:rsidR="004F752C" w:rsidRPr="004F752C" w:rsidRDefault="004F752C" w:rsidP="004F752C">
      <w:pPr>
        <w:spacing w:after="60"/>
        <w:ind w:left="1276" w:hanging="1276"/>
        <w:jc w:val="both"/>
        <w:rPr>
          <w:rFonts w:eastAsia="Times New Roman"/>
        </w:rPr>
      </w:pPr>
      <w:r w:rsidRPr="004F752C">
        <w:rPr>
          <w:rFonts w:eastAsia="Times New Roman"/>
        </w:rPr>
        <w:t xml:space="preserve">Rīgas – </w:t>
      </w:r>
      <w:r w:rsidRPr="004F752C">
        <w:rPr>
          <w:rFonts w:eastAsia="Times New Roman"/>
        </w:rPr>
        <w:tab/>
        <w:t>Rīgas pilsēta, Jūrmalas pilsēta, Babītes novads, Mārupes novads, Olaines novads, Ķekavas novads, Salaspils novads, Garkalnes novads, Ropažu novads, Mālpils novads, Siguldas novads, Inčukalna novads, Carnikavas novads, Ādažu novads, Saulkrastu novads, Baldones novads, Krimuldas novads, Stopiņu novads un Sējas novads.</w:t>
      </w:r>
    </w:p>
    <w:p w:rsidR="004F752C" w:rsidRPr="004F752C" w:rsidRDefault="004F752C" w:rsidP="004F752C">
      <w:pPr>
        <w:spacing w:after="60"/>
        <w:ind w:left="1276" w:hanging="1276"/>
        <w:jc w:val="both"/>
        <w:rPr>
          <w:rFonts w:eastAsia="Times New Roman"/>
        </w:rPr>
      </w:pPr>
      <w:r w:rsidRPr="004F752C">
        <w:rPr>
          <w:rFonts w:eastAsia="Times New Roman"/>
        </w:rPr>
        <w:t xml:space="preserve">Kurzemes – </w:t>
      </w:r>
      <w:r w:rsidRPr="004F752C">
        <w:rPr>
          <w:rFonts w:eastAsia="Times New Roman"/>
        </w:rPr>
        <w:tab/>
        <w:t>Ventspils pilsēta un Ventspils novads, Talsu novads, Dundagas novads, Rojas novads, Liepājas pilsēta, Grobiņas novads, Rucavas novads, Nīcas novads, Priekules novads, Vaiņodes novads, Durbes novads, Pāvilostas novads, Aizputes novads, Kuldīgas novads, Skrundas novads, Alsungas novads, Saldus novads un Brocēnu novads.</w:t>
      </w:r>
    </w:p>
    <w:p w:rsidR="004F752C" w:rsidRDefault="004F752C" w:rsidP="004F752C">
      <w:pPr>
        <w:spacing w:after="60"/>
        <w:ind w:left="1276" w:hanging="1276"/>
        <w:jc w:val="both"/>
        <w:rPr>
          <w:rFonts w:eastAsia="Times New Roman"/>
        </w:rPr>
      </w:pPr>
      <w:r w:rsidRPr="004F752C">
        <w:rPr>
          <w:rFonts w:eastAsia="Times New Roman"/>
        </w:rPr>
        <w:t xml:space="preserve">Latgales – </w:t>
      </w:r>
      <w:r w:rsidRPr="004F752C">
        <w:rPr>
          <w:rFonts w:eastAsia="Times New Roman"/>
        </w:rPr>
        <w:tab/>
        <w:t>Balvu novads, Baltinavas novads, Viļakas novads, Rugāju novads, Daugavpils pilsēta, Daugavpils novads, Ilūkstes novads, Krāslavas novads, Dagdas novads, Ludzas novads, Kārsavas novads, Zilupes novads, Ciblas novads, Preiļu novads, Aglonas novads, Riebiņu novads, Līvānu novads, Vārkavas novads, Rēzeknes pilsēta, Rēzeknes novads, Viļānu novads.</w:t>
      </w:r>
    </w:p>
    <w:p w:rsidR="001F199F" w:rsidRPr="004F752C" w:rsidRDefault="001F199F" w:rsidP="001F199F">
      <w:pPr>
        <w:spacing w:after="60"/>
        <w:ind w:left="1276" w:hanging="1276"/>
        <w:jc w:val="both"/>
        <w:rPr>
          <w:rFonts w:eastAsia="Times New Roman"/>
        </w:rPr>
      </w:pPr>
      <w:r w:rsidRPr="004F752C">
        <w:rPr>
          <w:rFonts w:eastAsia="Times New Roman"/>
        </w:rPr>
        <w:t xml:space="preserve">Vidzemes – </w:t>
      </w:r>
      <w:r w:rsidRPr="004F752C">
        <w:rPr>
          <w:rFonts w:eastAsia="Times New Roman"/>
        </w:rPr>
        <w:tab/>
        <w:t>Aizkraukles novads, Neretas novads, Jaunjelgavas novads, Pļaviņu novads, Kokneses novads, Skrīveru novads, Alūksnes novads, Apes novads, Cēsu novads, Amatas novads, Raunas novads, Priekuļu novads, Līgatnes novads, Vecpiebalgas novads, Jaunpiebalgas novads, Pārgaujas novads, Gulbenes novads, Limbažu novads, Salacgrīvas novads, Alojas novads, Madonas novads, Cesvaines novads, Lubānas novads, Ērgļu novads, Varakļānu novads, Ogres novads, Lielvārdes novads, Ķeguma novads, Ikšķiles novads, Valkas novads, Strenču novads, Smiltenes novads, Valmieras pilsēta, Valmieras novads, Mazsalacas novads, Rūjienas novads, Burtnieku novads, Beverīnas novads, Naukšēnu novads.</w:t>
      </w:r>
    </w:p>
    <w:p w:rsidR="004F752C" w:rsidRPr="004F752C" w:rsidRDefault="004F752C" w:rsidP="004F752C">
      <w:pPr>
        <w:spacing w:after="240"/>
        <w:ind w:left="1276" w:hanging="1276"/>
        <w:jc w:val="both"/>
        <w:rPr>
          <w:rFonts w:eastAsia="Times New Roman"/>
        </w:rPr>
      </w:pPr>
      <w:r w:rsidRPr="004F752C">
        <w:rPr>
          <w:rFonts w:eastAsia="Times New Roman"/>
        </w:rPr>
        <w:t xml:space="preserve">Zemgales – </w:t>
      </w:r>
      <w:r w:rsidRPr="004F752C">
        <w:rPr>
          <w:rFonts w:eastAsia="Times New Roman"/>
        </w:rPr>
        <w:tab/>
        <w:t>Dobeles novads, Auces novads, Tērvetes novads, Jelgavas pilsēta, Jelgavas novads, Ozolnieku novads, Jēkabpils pilsēta, Jēkabpils novads, Aknīstes novads, Salas novads, Viesītes novads, Krustpils novads, Bauskas novads, Iecavas novads, Vecumnieku novads, Rundāles novads, Tukuma novads, Kandavas novads, Engures novads un Jaunpils novads.</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lastRenderedPageBreak/>
        <w:t xml:space="preserve">Saistošs ieraksts datu bāzē </w:t>
      </w:r>
      <w:r w:rsidRPr="004F752C">
        <w:rPr>
          <w:rFonts w:eastAsia="MS Mincho"/>
        </w:rPr>
        <w:t xml:space="preserve">‒ pienācīgi identificētas pircēja vai piegādātāja pilnvarotā lietotāja veiktās darbības sistēmā, kuras atbilst attiecīgā pilnvarotā lietotāja tiesību apjomam apstiprinot vai noraidot </w:t>
      </w:r>
      <w:r w:rsidRPr="004F752C">
        <w:rPr>
          <w:rFonts w:eastAsia="MS Mincho"/>
          <w:iCs/>
        </w:rPr>
        <w:t>pirkuma pieprasījumu,</w:t>
      </w:r>
      <w:r w:rsidRPr="004F752C">
        <w:rPr>
          <w:rFonts w:eastAsia="MS Mincho"/>
        </w:rPr>
        <w:t xml:space="preserve"> pirkuma pasūtījumu, preču pieņemšanu, piegādes pieņemšanas atteikumu vai citas veiktās saistošas darbības sistēmā.</w:t>
      </w:r>
    </w:p>
    <w:p w:rsidR="004F752C" w:rsidRPr="004F752C" w:rsidRDefault="004F752C" w:rsidP="004F752C">
      <w:pPr>
        <w:spacing w:after="240"/>
        <w:jc w:val="both"/>
        <w:rPr>
          <w:rFonts w:eastAsia="Times New Roman"/>
        </w:rPr>
      </w:pPr>
      <w:r w:rsidRPr="004F752C">
        <w:rPr>
          <w:rFonts w:eastAsia="Times New Roman"/>
          <w:b/>
          <w:bCs/>
        </w:rPr>
        <w:t>Sistēma</w:t>
      </w:r>
      <w:r w:rsidRPr="004F752C">
        <w:rPr>
          <w:rFonts w:eastAsia="Times New Roman"/>
        </w:rPr>
        <w:t xml:space="preserve"> ‒ E-iepirkumu procesa elektroniskā vide un datu kopums.</w:t>
      </w:r>
    </w:p>
    <w:p w:rsidR="009D6B94" w:rsidRPr="009D7CDC" w:rsidRDefault="004F752C" w:rsidP="004F752C">
      <w:pPr>
        <w:pStyle w:val="Header"/>
        <w:tabs>
          <w:tab w:val="left" w:pos="720"/>
        </w:tabs>
        <w:spacing w:after="240"/>
        <w:jc w:val="both"/>
        <w:rPr>
          <w:lang w:val="lv-LV"/>
        </w:rPr>
      </w:pPr>
      <w:r w:rsidRPr="004F752C">
        <w:rPr>
          <w:rFonts w:eastAsia="MS Mincho"/>
          <w:b/>
          <w:bCs/>
          <w:lang w:val="lv-LV"/>
        </w:rPr>
        <w:t>Vispārīgā vienošanās</w:t>
      </w:r>
      <w:r w:rsidRPr="004F752C">
        <w:rPr>
          <w:rFonts w:eastAsia="MS Mincho"/>
          <w:bCs/>
          <w:lang w:val="lv-LV"/>
        </w:rPr>
        <w:t xml:space="preserve"> </w:t>
      </w:r>
      <w:r w:rsidRPr="004F752C">
        <w:rPr>
          <w:rFonts w:eastAsia="MS Mincho"/>
          <w:lang w:val="lv-LV"/>
        </w:rPr>
        <w:t xml:space="preserve">‒ </w:t>
      </w:r>
      <w:r w:rsidRPr="004F752C">
        <w:rPr>
          <w:rFonts w:eastAsia="MS Mincho"/>
          <w:bCs/>
          <w:lang w:val="lv-LV"/>
        </w:rPr>
        <w:t xml:space="preserve">līgums </w:t>
      </w:r>
      <w:r w:rsidRPr="004F752C">
        <w:rPr>
          <w:rFonts w:eastAsia="MS Mincho"/>
          <w:lang w:val="lv-LV"/>
        </w:rPr>
        <w:t xml:space="preserve">starp pircēju, piegādātāju un </w:t>
      </w:r>
      <w:r w:rsidR="00BB11DC">
        <w:rPr>
          <w:rFonts w:eastAsia="MS Mincho"/>
          <w:lang w:val="lv-LV"/>
        </w:rPr>
        <w:t>E-katalogu</w:t>
      </w:r>
      <w:r w:rsidRPr="004F752C">
        <w:rPr>
          <w:rFonts w:eastAsia="MS Mincho"/>
          <w:lang w:val="lv-LV"/>
        </w:rPr>
        <w:t xml:space="preserve"> sistēmas uzturētāju par darījumu veikšanu E-iepirkumu procesā un attiecīgo preču piegādi, ieskaitot visus tā pielikumus.</w:t>
      </w:r>
      <w:r w:rsidR="009D6B94" w:rsidRPr="009D7CDC">
        <w:rPr>
          <w:lang w:val="lv-LV"/>
        </w:rPr>
        <w:t xml:space="preserve"> </w:t>
      </w:r>
    </w:p>
    <w:p w:rsidR="00F2779B" w:rsidRPr="008F16FE" w:rsidRDefault="00F2779B" w:rsidP="00F2779B">
      <w:pPr>
        <w:spacing w:after="240"/>
        <w:jc w:val="both"/>
        <w:rPr>
          <w:b/>
          <w:bCs/>
        </w:rPr>
      </w:pPr>
      <w:r w:rsidRPr="008F16FE">
        <w:rPr>
          <w:b/>
          <w:bCs/>
        </w:rPr>
        <w:t>C.</w:t>
      </w:r>
      <w:r w:rsidRPr="008F16FE">
        <w:rPr>
          <w:b/>
          <w:bCs/>
        </w:rPr>
        <w:tab/>
        <w:t>VISPĀRĪGĀS VIENOŠANĀS PAMATNOTEIKUMI</w:t>
      </w:r>
    </w:p>
    <w:p w:rsidR="00F2779B" w:rsidRPr="008F16FE" w:rsidRDefault="00F2779B" w:rsidP="00F2779B">
      <w:pPr>
        <w:spacing w:after="240"/>
        <w:jc w:val="both"/>
        <w:rPr>
          <w:b/>
          <w:bCs/>
        </w:rPr>
      </w:pPr>
      <w:r w:rsidRPr="008F16FE">
        <w:rPr>
          <w:b/>
          <w:bCs/>
        </w:rPr>
        <w:t>1.</w:t>
      </w:r>
      <w:r w:rsidRPr="008F16FE">
        <w:rPr>
          <w:b/>
          <w:bCs/>
        </w:rPr>
        <w:tab/>
        <w:t xml:space="preserve">VISPĀRĪGIE NOTEIKUMI </w:t>
      </w:r>
    </w:p>
    <w:p w:rsidR="00F2779B" w:rsidRPr="008F16FE" w:rsidRDefault="00F2779B" w:rsidP="00F2779B">
      <w:pPr>
        <w:spacing w:after="240"/>
        <w:ind w:left="720" w:hanging="720"/>
        <w:jc w:val="both"/>
      </w:pPr>
      <w:r w:rsidRPr="008F16FE">
        <w:t>1.1.</w:t>
      </w:r>
      <w:r w:rsidRPr="008F16FE">
        <w:tab/>
        <w:t>E-katalogu sistēmā reģistrēts pircējs automātiski ir uzskatāms par šīs vispārīgās vienošanās dalībnieku ar tiesībām piedalīties E-iepirkumu procesā un tā rezultātā noslēgt darījumus ar vispārīgās vienošanas 1.2.punktā noteikto piegādātāju.</w:t>
      </w:r>
    </w:p>
    <w:p w:rsidR="00F2779B" w:rsidRPr="008F16FE" w:rsidRDefault="00F2779B" w:rsidP="00F2779B">
      <w:pPr>
        <w:spacing w:after="240"/>
        <w:ind w:left="720" w:hanging="720"/>
        <w:jc w:val="both"/>
      </w:pPr>
      <w:r w:rsidRPr="008F16FE">
        <w:t xml:space="preserve">1.2. </w:t>
      </w:r>
      <w:r w:rsidRPr="008F16FE">
        <w:tab/>
        <w:t>Ar šīs vispārīgās vienošanās noslēgšanu piegādātājs iegūst tiesības piedalīties E-iepirkumu procesā un tā rezultātā noslēgt darījumus ar vispārīgās vienošanas 1.1.punktā noteikto pircēju par E-katalogā minēto preču piegādi, izmantojot E-kataloga sistēmu.</w:t>
      </w:r>
    </w:p>
    <w:p w:rsidR="00F2779B" w:rsidRPr="008F16FE" w:rsidRDefault="00F2779B" w:rsidP="00F2779B">
      <w:pPr>
        <w:spacing w:after="240"/>
        <w:ind w:left="720" w:hanging="720"/>
        <w:jc w:val="both"/>
      </w:pPr>
      <w:r w:rsidRPr="008F16FE">
        <w:t>1.3.</w:t>
      </w:r>
      <w:r w:rsidRPr="008F16FE">
        <w:tab/>
        <w:t>Šīs vispārīgās vienošanas 1.2.punkts attiecas uz tiem vispārīgo vienošanos parakstījušiem piegādātājiem, kuriem piešķirts aktīvā piegādātāja statuss atklātā konkursā „</w:t>
      </w:r>
      <w:r w:rsidR="004539D3">
        <w:t xml:space="preserve">Par </w:t>
      </w:r>
      <w:r w:rsidR="00FE27BC">
        <w:t>pārtikas preču piegādi</w:t>
      </w:r>
      <w:r w:rsidRPr="008F16FE">
        <w:t xml:space="preserve"> Elektronisko iepirkumu sistēmas dalībniekiem” </w:t>
      </w:r>
      <w:proofErr w:type="gramStart"/>
      <w:r w:rsidRPr="008F16FE">
        <w:t>(</w:t>
      </w:r>
      <w:proofErr w:type="spellStart"/>
      <w:proofErr w:type="gramEnd"/>
      <w:r w:rsidRPr="008F16FE">
        <w:t>I</w:t>
      </w:r>
      <w:r w:rsidR="00395DA3">
        <w:t>d</w:t>
      </w:r>
      <w:proofErr w:type="spellEnd"/>
      <w:r w:rsidR="00395DA3">
        <w:t>.</w:t>
      </w:r>
      <w:r w:rsidRPr="008F16FE">
        <w:t xml:space="preserve"> Nr. </w:t>
      </w:r>
      <w:r w:rsidR="007A3C7C">
        <w:t>VRAA 2016/17/AK/CI-101</w:t>
      </w:r>
      <w:r w:rsidRPr="008F16FE">
        <w:t>) noteiktajā kārtībā, vai kuri 1.4.punktā noteiktajā aizvietošanas kārtībā iestājas kādā no aktīvo piegādātāju vietām.</w:t>
      </w:r>
    </w:p>
    <w:p w:rsidR="00F2779B" w:rsidRPr="008F16FE" w:rsidRDefault="00F2779B" w:rsidP="00F2779B">
      <w:pPr>
        <w:spacing w:after="60"/>
        <w:ind w:left="720" w:hanging="720"/>
        <w:jc w:val="both"/>
      </w:pPr>
      <w:r w:rsidRPr="008F16FE">
        <w:t xml:space="preserve">1.4. </w:t>
      </w:r>
      <w:r w:rsidRPr="008F16FE">
        <w:tab/>
        <w:t>Kādā no aktīvo piegādātāju vietām daļēji vai pilnībā aizvietošanas kārtībā iestājas tas vispārīgo vienošanos parakstījušais rezerves piegādātājs, kas piedāvājis zemāko cenu starp pārējiem rezerves piegādātājiem, šādos gadījumos:</w:t>
      </w:r>
    </w:p>
    <w:p w:rsidR="00F2779B" w:rsidRPr="008F16FE" w:rsidRDefault="00F2779B" w:rsidP="00F2779B">
      <w:pPr>
        <w:spacing w:after="60"/>
        <w:ind w:left="1440" w:hanging="720"/>
        <w:jc w:val="both"/>
      </w:pPr>
      <w:r w:rsidRPr="008F16FE">
        <w:t>1.4.1.</w:t>
      </w:r>
      <w:r w:rsidRPr="008F16FE">
        <w:tab/>
        <w:t>ja kāds no aktīvajiem piegādātājiem nevar nodrošināt preču piegādi, nepārsniedzot tā piedāvājumā sākotnēji norādīto maksimālo cenas robežu, vai atsakās no tiesībām piegādāt preces;</w:t>
      </w:r>
    </w:p>
    <w:p w:rsidR="00F2779B" w:rsidRPr="008F16FE" w:rsidRDefault="00F2779B" w:rsidP="00F2779B">
      <w:pPr>
        <w:spacing w:after="240"/>
        <w:ind w:left="1440" w:hanging="720"/>
        <w:jc w:val="both"/>
      </w:pPr>
      <w:r w:rsidRPr="008F16FE">
        <w:t>1.4.2.</w:t>
      </w:r>
      <w:r w:rsidRPr="008F16FE">
        <w:tab/>
        <w:t>ja šajā vienošanās noteiktajos gadījumos uz visu turpmāko vienošanās spēkā esamības laiku kāds no aktīvajiem piegādātājiem ir izslēgts no dalības vispārīgajā vienošanās, vai kāds no šā piegādātāja piedāvāto preču veidiem vai prece ir izslēgta no E-kataloga.</w:t>
      </w:r>
    </w:p>
    <w:p w:rsidR="00F2779B" w:rsidRPr="008F16FE" w:rsidRDefault="00F2779B" w:rsidP="00F2779B">
      <w:pPr>
        <w:spacing w:after="240"/>
        <w:ind w:left="720" w:hanging="720"/>
        <w:jc w:val="both"/>
      </w:pPr>
      <w:r w:rsidRPr="008F16FE">
        <w:t>1.5.</w:t>
      </w:r>
      <w:r w:rsidRPr="008F16FE">
        <w:rPr>
          <w:rFonts w:eastAsia="Times New Roman"/>
        </w:rPr>
        <w:tab/>
      </w:r>
      <w:r w:rsidRPr="008F16FE">
        <w:t xml:space="preserve">Iestājoties kādam no vispārīgās vienošanās 1.4.punktā noteiktajiem gadījumiem, E-kataloga sistēmas uzturētājs sistēmā veic aktīvo piegādātāju izmaiņu aktualizāciju, par izmaiņām paziņojot tīmekļa vietnē </w:t>
      </w:r>
      <w:hyperlink r:id="rId10" w:history="1">
        <w:r w:rsidRPr="008F16FE">
          <w:rPr>
            <w:rStyle w:val="Hyperlink"/>
            <w:color w:val="auto"/>
          </w:rPr>
          <w:t>www.eis.gov.lv</w:t>
        </w:r>
      </w:hyperlink>
      <w:r w:rsidRPr="008F16FE">
        <w:rPr>
          <w:rStyle w:val="Hyperlink"/>
          <w:color w:val="auto"/>
        </w:rPr>
        <w:t xml:space="preserve"> ;</w:t>
      </w:r>
    </w:p>
    <w:p w:rsidR="00F2779B" w:rsidRPr="008F16FE" w:rsidRDefault="00F2779B" w:rsidP="00F2779B">
      <w:pPr>
        <w:spacing w:after="60"/>
        <w:ind w:left="720" w:right="74" w:hanging="720"/>
        <w:jc w:val="both"/>
      </w:pPr>
      <w:r w:rsidRPr="008F16FE">
        <w:t>1.6.</w:t>
      </w:r>
      <w:r w:rsidRPr="008F16FE">
        <w:tab/>
        <w:t>Šīs vispārīgās vienošanās ietvaros piegādātāji apstiprina savus piedāvājumus preču piegādei. Piegādātāja vispārējo piedāvājumu pircējiem veido katra piegādātāja</w:t>
      </w:r>
      <w:r w:rsidRPr="008F16FE">
        <w:rPr>
          <w:b/>
          <w:bCs/>
        </w:rPr>
        <w:t xml:space="preserve"> </w:t>
      </w:r>
      <w:r w:rsidRPr="008F16FE">
        <w:t xml:space="preserve">piedāvājums un minimālās specifikācijas (1.pielikums). Konkrēta darījuma veikšanas laikā piegādātāja piedāvājumu veido E-katalogā piedāvātās preces, kuru: </w:t>
      </w:r>
    </w:p>
    <w:p w:rsidR="00F2779B" w:rsidRPr="008F16FE" w:rsidRDefault="00F2779B" w:rsidP="00F2779B">
      <w:pPr>
        <w:spacing w:after="60"/>
        <w:ind w:left="720" w:right="74"/>
        <w:jc w:val="both"/>
      </w:pPr>
      <w:r w:rsidRPr="008F16FE">
        <w:t xml:space="preserve">1) tehniskie parametri ir labāki vai vienādi ar 1.pielikumā norādīto; </w:t>
      </w:r>
    </w:p>
    <w:p w:rsidR="00F2779B" w:rsidRPr="008F16FE" w:rsidRDefault="00F2779B" w:rsidP="00F2779B">
      <w:pPr>
        <w:spacing w:after="240"/>
        <w:ind w:left="720"/>
        <w:jc w:val="both"/>
      </w:pPr>
      <w:r w:rsidRPr="008F16FE">
        <w:t>2) cena ir zemāka vai vienāda ar 1.pielikumā norādīto.</w:t>
      </w:r>
    </w:p>
    <w:p w:rsidR="00F2779B" w:rsidRPr="008F16FE" w:rsidRDefault="00F2779B" w:rsidP="00F2779B">
      <w:pPr>
        <w:tabs>
          <w:tab w:val="num" w:pos="720"/>
        </w:tabs>
        <w:spacing w:after="240"/>
        <w:ind w:left="720" w:hanging="720"/>
        <w:jc w:val="both"/>
      </w:pPr>
      <w:r w:rsidRPr="008F16FE">
        <w:lastRenderedPageBreak/>
        <w:t>1.7.</w:t>
      </w:r>
      <w:r w:rsidRPr="008F16FE">
        <w:tab/>
        <w:t>Piegādes termiņš tiek aprēķināts pirkuma pieprasījuma izdarīšanas brīdī, ņemot vērā laiku, kāds atvēlēts pasūtījuma saskaņošanai – 4 (četras) darba dienas, kas sevī ietver 2 (divas) darba dienas piegādātāja apstiprinājumam un 2 (divas) darba dienas pircēja apstiprinājumam, un piegādes laiku saskaņā ar Preču piegādes darījumu vispārīgo noteikumu (2.pielikums) 2.2.punktu. Preču piegādes termiņš tiek norādīts pirkuma pieprasījumā un pasūtījumā.</w:t>
      </w:r>
    </w:p>
    <w:p w:rsidR="00F2779B" w:rsidRPr="008F16FE" w:rsidRDefault="00F2779B" w:rsidP="00F2779B">
      <w:pPr>
        <w:spacing w:after="240"/>
        <w:ind w:left="720" w:hanging="720"/>
        <w:jc w:val="both"/>
      </w:pPr>
      <w:r w:rsidRPr="008F16FE">
        <w:t>1.8.</w:t>
      </w:r>
      <w:r w:rsidRPr="008F16FE">
        <w:tab/>
        <w:t>Pircējs var iesniegt pirkuma pieprasījumus visā vispārīgās vienošanās darbības laikā, tomēr pircējam nav obligāts pienākums vispārīgās vienošanās darbības laikā veikt pirkumu E-kataloga sistēmas ietvaros, ja attiecīgās iepirkuma procedūras tiek veiktas saskaņā ar Publisko iepirkumu likumu, izņemot gadījumus</w:t>
      </w:r>
      <w:r w:rsidRPr="008F16FE">
        <w:rPr>
          <w:bCs/>
        </w:rPr>
        <w:t>,</w:t>
      </w:r>
      <w:r w:rsidRPr="008F16FE">
        <w:rPr>
          <w:b/>
          <w:bCs/>
        </w:rPr>
        <w:t xml:space="preserve"> </w:t>
      </w:r>
      <w:r w:rsidRPr="008F16FE">
        <w:t>kad Pircējam, kurš ir uzskatāms par tiešās valsts pārvaldes iestādi, ir obligāta preču vai pakalpojumu iegāde ar centralizēto iepirkumu institūcijas starpniecību saskaņā ar Latvijas Republikas normatīvajiem aktiem.</w:t>
      </w:r>
    </w:p>
    <w:p w:rsidR="00F2779B" w:rsidRPr="008F16FE" w:rsidRDefault="00F2779B" w:rsidP="00F2779B">
      <w:pPr>
        <w:spacing w:after="120"/>
        <w:ind w:left="720" w:right="74" w:hanging="720"/>
        <w:jc w:val="both"/>
      </w:pPr>
      <w:r w:rsidRPr="008F16FE">
        <w:t>1.9.</w:t>
      </w:r>
      <w:r w:rsidRPr="008F16FE">
        <w:tab/>
        <w:t>Izvēloties konkrētu preci, atbilstoši vienai no E-kataloga sistēmā definētajām preču tehniskajām specifikācijām:</w:t>
      </w:r>
    </w:p>
    <w:p w:rsidR="00F2779B" w:rsidRPr="008F16FE" w:rsidRDefault="00F2779B" w:rsidP="00F2779B">
      <w:pPr>
        <w:spacing w:after="120"/>
        <w:ind w:left="1440" w:hanging="720"/>
        <w:jc w:val="both"/>
      </w:pPr>
      <w:r w:rsidRPr="008F16FE">
        <w:t>1.9.1.</w:t>
      </w:r>
      <w:r w:rsidRPr="008F16FE">
        <w:tab/>
        <w:t>Pircējs var ievietot grozā jebkuru preci ar pircējam nepieciešamajām šīs vispārīgās vienošanās 1.pielikumā minētajām minimālajām tehniskajām prasībām un papildaprīkojumu vai papildīpašībām, ja tādas paredzētas un šai specifikācijai atbilstošo zemāko cenu, kas noteikta uz piegādātāju savstarpējās konkurences pamata;</w:t>
      </w:r>
    </w:p>
    <w:p w:rsidR="00F2779B" w:rsidRPr="008F16FE" w:rsidRDefault="00F2779B" w:rsidP="00F2779B">
      <w:pPr>
        <w:spacing w:after="60"/>
        <w:ind w:left="1440" w:hanging="720"/>
        <w:jc w:val="both"/>
      </w:pPr>
      <w:r w:rsidRPr="008F16FE">
        <w:t>1.9.2.</w:t>
      </w:r>
      <w:r w:rsidRPr="008F16FE">
        <w:tab/>
        <w:t>E-kataloga sistēma piedāvā pircējam preces, kuru cenas nav zemākās attiecīgajai specifikācijai, gadījumos, ja grozā ievietoto preču iespējamais pirkuma pieprasījums kādam no piegādātājiem nesasniedz šajā vispārīgajā vienošanās minēto minimālo pasūtījuma apjomu vai pircējs izveido atkārtotu pasūtījumu no tāda pirkuma pieprasījuma, kurš ir atteikts vai daļēji apstiprināts.</w:t>
      </w:r>
    </w:p>
    <w:p w:rsidR="00F2779B" w:rsidRPr="008F16FE" w:rsidRDefault="00F2779B" w:rsidP="00F2779B">
      <w:pPr>
        <w:spacing w:before="120"/>
        <w:ind w:left="720" w:hanging="720"/>
        <w:jc w:val="both"/>
      </w:pPr>
      <w:r w:rsidRPr="008F16FE">
        <w:t>1.10.</w:t>
      </w:r>
      <w:r w:rsidRPr="008F16FE">
        <w:tab/>
        <w:t>Ja pircēja atlasīto preču vai pakalpojumu summa E-kataloga ietvaros ir vienāda ar Publisko iepirkumu likuma 8.panta otrās daļas pirmajā teikumā noteikto līgumcenu piegādes vai pakalpojuma līgumiem vai pārsniedz to, tad E-kataloga sistēma nosūta visiem E-kataloga sistēmā aktīvajiem piegādātājiem paziņojumu par pasūtījumu, nosakot 3 (trīs) darbdienas īpaši izdevīgu cenu noteikšanai. Šādam pasūtījumam pircējs ir tiesīgs norādīt:</w:t>
      </w:r>
    </w:p>
    <w:p w:rsidR="00F2779B" w:rsidRPr="008F16FE" w:rsidRDefault="00F2779B" w:rsidP="00F2779B">
      <w:pPr>
        <w:spacing w:before="60" w:after="60"/>
        <w:ind w:left="1440" w:hanging="720"/>
        <w:jc w:val="both"/>
      </w:pPr>
      <w:r w:rsidRPr="008F16FE">
        <w:t>1.10.1.</w:t>
      </w:r>
      <w:r w:rsidRPr="008F16FE">
        <w:tab/>
        <w:t>maksimālo attiecīgajam darījumam pieejamo finanšu līdzekļu summu;</w:t>
      </w:r>
    </w:p>
    <w:p w:rsidR="00F2779B" w:rsidRPr="008F16FE" w:rsidRDefault="00F2779B" w:rsidP="00F2779B">
      <w:pPr>
        <w:spacing w:before="120" w:after="60"/>
        <w:ind w:left="1440" w:hanging="720"/>
        <w:jc w:val="both"/>
      </w:pPr>
      <w:r w:rsidRPr="008F16FE">
        <w:t>1.10.2.</w:t>
      </w:r>
      <w:r w:rsidRPr="008F16FE">
        <w:tab/>
        <w:t>pamatotus priekšnosacījumus darījuma noslēgšanai vai tā noslēgšanai pilnā pasūtījuma apjomā.</w:t>
      </w:r>
    </w:p>
    <w:p w:rsidR="00F2779B" w:rsidRPr="008F16FE" w:rsidRDefault="00F2779B" w:rsidP="00F2779B">
      <w:pPr>
        <w:spacing w:before="240" w:after="240"/>
        <w:ind w:left="720" w:hanging="720"/>
        <w:jc w:val="both"/>
      </w:pPr>
      <w:r w:rsidRPr="008F16FE">
        <w:t>1.11.</w:t>
      </w:r>
      <w:r w:rsidRPr="008F16FE">
        <w:tab/>
        <w:t>Līdzēji vienojas, ka E-iepirkumu procesa ietvaros veikts darījums no piegādātāja puses no brīža, kad piegādātāja pilnvarotais piegādātājs ir informējis pircēju par piekrišanu izpildīt pirkuma pieprasījumu un, no pircēja puses – no dienas, kad pircēja pilnvarotais apstiprinātājs ir apstiprinājis pirkuma pasūtījumu, juridiskā spēka ziņā pielīdzināms rakstveidā noformētam un parakstītam līgumam. Ar šo vispārīgo vienošanos pircējs un piegādātājs apņemas atzīt par sev juridiski saistošām visas darbības, kuras pircēja vai piegādātāja pilnvarotie lietotāji veic E-kataloga sistēmas un E-iepirkumu procesa izmantošanas ietvaros. Pircējs un piegādātājs atzīst par sev saistošiem ierakstus datu bāzē un piekrīt, ka attiecīgo saistošo ierakstu kopums datu bāzē apliecina bezierunu piekrišanu konkrētās piegādes darījuma noslēgšanai.</w:t>
      </w:r>
    </w:p>
    <w:p w:rsidR="00F2779B" w:rsidRPr="008F16FE" w:rsidRDefault="00F2779B" w:rsidP="00F2779B">
      <w:pPr>
        <w:spacing w:after="240"/>
        <w:ind w:left="720" w:hanging="720"/>
        <w:jc w:val="both"/>
      </w:pPr>
      <w:r w:rsidRPr="008F16FE">
        <w:lastRenderedPageBreak/>
        <w:t>1.12.</w:t>
      </w:r>
      <w:r w:rsidRPr="008F16FE">
        <w:tab/>
        <w:t>Ja no pircēja vai piegādātāja neatkarīgu iemeslu dēļ ir pilnīgi vai daļēji neiespējama pieeja E-kataloga sistēmai sakarā ar sistēmas kļūdām vai traucējumiem serveru un datu bāzes darbā, pircējs un piegādātājs nav atbildīgi par savu saistību neizpildi attiecīgajā piekļuves neiespējamības periodā.</w:t>
      </w:r>
    </w:p>
    <w:p w:rsidR="00F2779B" w:rsidRPr="008F16FE" w:rsidRDefault="00F2779B" w:rsidP="00F2779B">
      <w:pPr>
        <w:spacing w:after="240"/>
        <w:ind w:left="720" w:hanging="720"/>
        <w:jc w:val="both"/>
        <w:rPr>
          <w:b/>
          <w:bCs/>
        </w:rPr>
      </w:pPr>
      <w:r w:rsidRPr="008F16FE">
        <w:rPr>
          <w:b/>
          <w:bCs/>
        </w:rPr>
        <w:t>D.</w:t>
      </w:r>
      <w:r w:rsidRPr="008F16FE">
        <w:rPr>
          <w:b/>
          <w:bCs/>
        </w:rPr>
        <w:tab/>
        <w:t>PIRCĒJA UN PIEGĀDĀTĀJA PILNVAROTIE LIETOTĀJI</w:t>
      </w:r>
    </w:p>
    <w:p w:rsidR="00F2779B" w:rsidRPr="008F16FE" w:rsidRDefault="00F2779B" w:rsidP="00F2779B">
      <w:pPr>
        <w:spacing w:after="240"/>
        <w:ind w:left="720" w:hanging="720"/>
        <w:jc w:val="both"/>
        <w:rPr>
          <w:b/>
          <w:bCs/>
        </w:rPr>
      </w:pPr>
      <w:r w:rsidRPr="008F16FE">
        <w:rPr>
          <w:b/>
          <w:bCs/>
        </w:rPr>
        <w:t>2.</w:t>
      </w:r>
      <w:r w:rsidRPr="008F16FE">
        <w:rPr>
          <w:b/>
          <w:bCs/>
        </w:rPr>
        <w:tab/>
        <w:t>PIRCĒJA E-KATALOGA SISTĒMAS LIETOTĀJI UN PIEGĀDĀTĀJA PILNVAROTIE LIETOTĀJI UN TO DARBĪBAS E-IEPIRKUMU PROCESĀ</w:t>
      </w:r>
    </w:p>
    <w:p w:rsidR="00F2779B" w:rsidRPr="008F16FE" w:rsidRDefault="00F2779B" w:rsidP="00F2779B">
      <w:pPr>
        <w:tabs>
          <w:tab w:val="num" w:pos="720"/>
        </w:tabs>
        <w:spacing w:before="120" w:after="120"/>
        <w:ind w:left="720" w:right="74" w:hanging="720"/>
        <w:jc w:val="both"/>
      </w:pPr>
      <w:r w:rsidRPr="008F16FE">
        <w:t xml:space="preserve">2.1. </w:t>
      </w:r>
      <w:r w:rsidRPr="008F16FE">
        <w:tab/>
        <w:t>Piegādātājs, kurš aģentūras centralizētās iepirkuma procedūras ietvaros ieguvis tiesības slēgt vispārīgo vienošanos kā preču piegādātājs vai pakalpojumu sniedzējs e-kataloga sistēmā reģistrētiem pasūtītājiem, un kurš nav reģistrēts E-katalogu sistēmā un kuram nav reģistrēts piegādātāja pilnvarotais administrators, kurš var veikt šīs vispārīgās vienošanās 2.4.1.punktā atļautās darbības, iesniedz E-katalogu sistēmas uzturētājam e-iepirkumu sistēmas dalībnieka – piegādātāja – reģistrācijas pieteikumu (4.pielikums) un administratora pilnvarojuma un apliecinājuma dokumentu (5.pielikums).</w:t>
      </w:r>
    </w:p>
    <w:p w:rsidR="00F2779B" w:rsidRPr="008F16FE" w:rsidRDefault="00F2779B" w:rsidP="00F2779B">
      <w:pPr>
        <w:spacing w:after="240"/>
        <w:ind w:left="720" w:hanging="720"/>
        <w:jc w:val="both"/>
      </w:pPr>
      <w:r w:rsidRPr="008F16FE">
        <w:t xml:space="preserve">2.2. </w:t>
      </w:r>
      <w:r w:rsidRPr="008F16FE">
        <w:tab/>
        <w:t>Katrai lietotāju kategorijai (statusam) ir noteikts kompetences apjoms darbību veikšanai E-iepirkumu procesa ietvaros. Par lietotājiem var nozīmēt tikai pircēja/piegādātāja darbiniekus. Lietotāji ir tiesīgi veikt visas nepieciešamās darbības E-iepirkumu procesa ietvaros, lai starp pircēju un piegādātāju varētu noslēgt juridiski saistošu preču piegādes darījumu atbilstoši savai kompetencei.</w:t>
      </w:r>
    </w:p>
    <w:p w:rsidR="00F2779B" w:rsidRPr="008F16FE" w:rsidRDefault="00F2779B" w:rsidP="00F2779B">
      <w:pPr>
        <w:spacing w:after="120"/>
        <w:ind w:left="720" w:hanging="720"/>
        <w:jc w:val="both"/>
      </w:pPr>
      <w:r w:rsidRPr="008F16FE">
        <w:t xml:space="preserve">2.3. </w:t>
      </w:r>
      <w:r w:rsidRPr="008F16FE">
        <w:tab/>
        <w:t xml:space="preserve">Par pircēja E-kataloga sistēmas lietotāju darbībām E-kataloga sistēmas ietvaros ir atbildīgs pircējs. E-iepirkumu procesa ietvaros izšķir šādus pircēja E-kataloga lietotājus: </w:t>
      </w:r>
    </w:p>
    <w:p w:rsidR="00F2779B" w:rsidRPr="008F16FE" w:rsidRDefault="00F2779B" w:rsidP="00F2779B">
      <w:pPr>
        <w:spacing w:after="120"/>
        <w:ind w:left="1440" w:hanging="720"/>
        <w:jc w:val="both"/>
      </w:pPr>
      <w:r w:rsidRPr="008F16FE">
        <w:t xml:space="preserve">2.3.1. </w:t>
      </w:r>
      <w:r w:rsidRPr="008F16FE">
        <w:tab/>
      </w:r>
      <w:r w:rsidRPr="008F16FE">
        <w:rPr>
          <w:b/>
          <w:bCs/>
        </w:rPr>
        <w:t xml:space="preserve">Pircēja pilnvarotais apstiprinātājs </w:t>
      </w:r>
      <w:r w:rsidRPr="008F16FE">
        <w:t>ir pircēja E-kataloga sistēmas lietotājs ar visplašāko kompetences apjomu. Pircēja pilnvarotais apstiprinātājs ir tiesīgs apstiprināt E-katalogā iekļauto preču pirkuma pieprasījumus, kā arī veikt izmaiņas pirkuma pieprasījumos (piemēram, samazināt iepērkamo preču skaitu, dzēst preces no pirkuma pieprasījuma). Tikai pēc pircēja pilnvarotā apstiprinātāja izdarīta apstiprinājuma pirkuma pieprasījums iegūst pirkuma pasūtījuma (Apstiprināts pasūtījums vai Daļēji apstiprināts pasūtījums) statusu. Pircēja pilnvarotais apstiprinātājs drīkst iesniegt izmaiņu pieprasījumus pircēja datos, kā arī iesniegt piegādātājam un E-kataloga sistēmas uzturētājam pretenzijas par piegādātāja rīcību E-iepirkumu procesa ietvaros. Pircēja pilnvarotais apstiprinātājs ir tiesīgs veikt arī citas darbības, kas attiecībā uz pircēja pilnvaroto apstiprinātāju minētas šajā vispārīgajā vienošanās vai E-kataloga sistēmas lietošanas noteikumos. Pircēja pilnvarotais apstiprinātājs nodrošina vispārēju pircēja pilnvaroto lietotāju darbības uzraudzību. Ja pircējam ir vairāki pilnvarotie apstiprinātāji, viņu tiesību un pienākumu sadalījumu, kā arī maksimālo pasūtījumu ierobežojumu konkrētam pilnvarotajam apstiprinātājam, nosaka saskaņā ar pircēja iekšējiem dokumentiem, tomēr šādam tiesību ierobežojumam nav spēka attiecībā pret trešajām personām;</w:t>
      </w:r>
    </w:p>
    <w:p w:rsidR="00F2779B" w:rsidRPr="008F16FE" w:rsidRDefault="00F2779B" w:rsidP="00F2779B">
      <w:pPr>
        <w:spacing w:after="120"/>
        <w:ind w:left="1440" w:hanging="720"/>
        <w:jc w:val="both"/>
      </w:pPr>
      <w:r w:rsidRPr="008F16FE">
        <w:t>2.3.2.</w:t>
      </w:r>
      <w:r w:rsidRPr="008F16FE">
        <w:tab/>
      </w:r>
      <w:bookmarkStart w:id="3" w:name="OLE_LINK1"/>
      <w:bookmarkStart w:id="4" w:name="OLE_LINK2"/>
      <w:r w:rsidRPr="008F16FE">
        <w:rPr>
          <w:b/>
          <w:bCs/>
        </w:rPr>
        <w:t xml:space="preserve">Pircēja pilnvarotais administrators </w:t>
      </w:r>
      <w:r w:rsidRPr="008F16FE">
        <w:t>ir tiesīgs sistēmā izveidot E-kataloga sistēmas lietotāju kontus un veikt nepieciešamās izmaiņas minēto pircēja E-kataloga sistēmas lietotāju datos. Pircēja pilnvarotais administrators ir tiesīgs veikt arī citas darbības, kas attiecībā uz pircēja pilnvaroto administratoru minētas šajā vispārīgajā vienošanās vai E-kataloga sistēmas lietošanas noteikumos. Pircēja pilnvarotais administrators nodrošina pārējo pircēja E-kataloga sistēmas lietotāju apmācību darbam ar E-kataloga sistēmu un darbību veikšanai E-</w:t>
      </w:r>
      <w:r w:rsidRPr="008F16FE">
        <w:lastRenderedPageBreak/>
        <w:t xml:space="preserve">iepirkumu procesa ietvaros. Nepieciešamības gadījumā konsultējas ar E-kataloga sistēmas uzturētāju par E-kataloga sistēmas darbības jautājumiem un informē citus pasūtītāja E-kataloga sistēmas lietotājus; </w:t>
      </w:r>
      <w:bookmarkEnd w:id="3"/>
      <w:bookmarkEnd w:id="4"/>
    </w:p>
    <w:p w:rsidR="00F2779B" w:rsidRPr="008F16FE" w:rsidRDefault="00F2779B" w:rsidP="00F2779B">
      <w:pPr>
        <w:spacing w:after="120"/>
        <w:ind w:left="1440" w:hanging="720"/>
        <w:jc w:val="both"/>
      </w:pPr>
      <w:r w:rsidRPr="008F16FE">
        <w:t>2.3.3.</w:t>
      </w:r>
      <w:r w:rsidRPr="008F16FE">
        <w:tab/>
      </w:r>
      <w:r w:rsidRPr="008F16FE">
        <w:rPr>
          <w:b/>
          <w:bCs/>
        </w:rPr>
        <w:t xml:space="preserve">Pircēja pilnvarotais iepircējs </w:t>
      </w:r>
      <w:r w:rsidRPr="008F16FE">
        <w:t>ir tiesīgs atlasīt preces no E-kataloga un/vai veikt meklēšanu E-katalogā, sagatavot E-katalogā iekļauto preču un pirkuma pieprasījumus, veikt saistošus ierakstus datu bāzē par pirkuma pasūtījuma statusu. Pircēja pilnvarotais iepircējs ir tiesīgs veikt arī citas darbības, kas attiecībā uz pircēja pilnvaroto iepircēju minētas šajā vispārīgajā vienošanās vai E-kataloga sistēmas lietošanas noteikumos;</w:t>
      </w:r>
    </w:p>
    <w:p w:rsidR="00F2779B" w:rsidRPr="008F16FE" w:rsidRDefault="00F2779B" w:rsidP="00F2779B">
      <w:pPr>
        <w:spacing w:after="120"/>
        <w:ind w:left="1440" w:hanging="720"/>
        <w:jc w:val="both"/>
      </w:pPr>
      <w:r w:rsidRPr="008F16FE">
        <w:t>2.3.4.</w:t>
      </w:r>
      <w:r w:rsidRPr="008F16FE">
        <w:tab/>
      </w:r>
      <w:r w:rsidRPr="008F16FE">
        <w:rPr>
          <w:b/>
          <w:bCs/>
        </w:rPr>
        <w:t>Pircēja pilnvarotais saņēmējs</w:t>
      </w:r>
      <w:r w:rsidRPr="008F16FE">
        <w:t xml:space="preserve"> ir tiesīgs veikt saistošus ierakstus datu bāzē par preču piegādes saņemšanas statusu (piemēram, ‘saņemts’, ‘daļēji saņemts’, ‘atteikts’). Pircēja pilnvarotais saņēmējs ir tiesīgs veikt arī citas darbības, kas attiecībā uz pircēja pilnvaroto saņēmēju minētas šajā vispārīgajā vienošanās vai E-kataloga sistēmas lietošanas noteikumos.</w:t>
      </w:r>
    </w:p>
    <w:p w:rsidR="00F2779B" w:rsidRPr="008F16FE" w:rsidRDefault="00F2779B" w:rsidP="00F2779B">
      <w:pPr>
        <w:spacing w:before="240" w:after="120"/>
        <w:ind w:left="720" w:hanging="720"/>
        <w:jc w:val="both"/>
      </w:pPr>
      <w:r w:rsidRPr="008F16FE">
        <w:t xml:space="preserve">2.4. </w:t>
      </w:r>
      <w:r w:rsidRPr="008F16FE">
        <w:tab/>
        <w:t>Par piegādātāja pilnvaroto lietotāju darbībām E-kataloga sistēmas ietvaros ir atbildīgs piegādātājs. E-iepirkumu procesa ietvaros izšķir šādus piegādātāja lietotājus:</w:t>
      </w:r>
    </w:p>
    <w:p w:rsidR="00F2779B" w:rsidRPr="008F16FE" w:rsidRDefault="00F2779B" w:rsidP="00F2779B">
      <w:pPr>
        <w:spacing w:before="120" w:after="120"/>
        <w:ind w:left="1440" w:hanging="720"/>
        <w:jc w:val="both"/>
      </w:pPr>
      <w:r w:rsidRPr="008F16FE">
        <w:t>2.4.1.</w:t>
      </w:r>
      <w:r w:rsidRPr="008F16FE">
        <w:tab/>
      </w:r>
      <w:r w:rsidRPr="008F16FE">
        <w:rPr>
          <w:b/>
          <w:bCs/>
        </w:rPr>
        <w:t xml:space="preserve">Piegādātāja pilnvarotais administrators </w:t>
      </w:r>
      <w:r w:rsidRPr="008F16FE">
        <w:t>ir tiesīgs sistēmā izveidot “piegādātāja pilnvarotā piegādātāja” kā sistēmas lietotāja kontu un veikt tajā nepieciešamās izmaiņas datos. Piegādātāja pilnvarotais administrators drīkst iesniegt saskaņošanai izmaiņu pieprasījumus piegādātāja datos. Piegādātāja pilnvarotais administrators ir tiesīgs veikt arī citas darbības, kas attiecībā uz piegādātāja pilnvaroto administratoru minētas šajā vispārīgajā vienošanās vai E-kataloga sistēmas lietošanas noteikumos. Piegādātāja pilnvarotais administrators nav tiesīgs izveidot un/vai veikt izmaiņas “piegādātāja pilnvarotā administratora” sistēmas lietotāja profilā. Piegādātāja pilnvarotais administrators nodrošina pārējo piegādātāja pilnvaroto lietotāju apmācību darbību veikšanai E-iepirkumu procesa ietvaros;</w:t>
      </w:r>
    </w:p>
    <w:p w:rsidR="00F2779B" w:rsidRPr="008F16FE" w:rsidRDefault="00F2779B" w:rsidP="00F2779B">
      <w:pPr>
        <w:spacing w:before="120" w:after="120"/>
        <w:ind w:left="1440" w:hanging="720"/>
        <w:jc w:val="both"/>
      </w:pPr>
      <w:r w:rsidRPr="008F16FE">
        <w:t>2.4.2.</w:t>
      </w:r>
      <w:r w:rsidRPr="008F16FE">
        <w:tab/>
      </w:r>
      <w:r w:rsidRPr="008F16FE">
        <w:rPr>
          <w:b/>
          <w:bCs/>
        </w:rPr>
        <w:t xml:space="preserve">Piegādātāja pilnvarotais piegādātājs </w:t>
      </w:r>
      <w:r w:rsidRPr="008F16FE">
        <w:t>ir tiesīgs piekrist izpildīt pirkuma pieprasījumu, reģistrēt sūtījuma statusu, tiešsaistē atjaunot saskaņotās izmaiņas piegādātāja piedāvāto preču klāstā, izveidot un izpildīt atskaites, pārlūkot E-katalogus, redzot zemākas cenas citu piegādātāju precēm tajās pašās kategorijās, kādas piedāvā pats piegādātājs. Pilnvarotais piegādātājs ir tiesīgs veikt arī citas darbības, kas attiecībā uz pilnvaroto piegādātāju minētas šajā vispārīgajā vienošanās vai E-kataloga sistēmas lietošanas noteikumos.</w:t>
      </w:r>
    </w:p>
    <w:p w:rsidR="00F2779B" w:rsidRPr="008F16FE" w:rsidRDefault="00F2779B" w:rsidP="00F2779B">
      <w:pPr>
        <w:keepNext/>
        <w:spacing w:before="240" w:after="120"/>
        <w:ind w:left="720" w:hanging="720"/>
        <w:jc w:val="both"/>
      </w:pPr>
      <w:r w:rsidRPr="008F16FE">
        <w:t>2.5.</w:t>
      </w:r>
      <w:r w:rsidRPr="008F16FE">
        <w:tab/>
        <w:t>Lietotāji:</w:t>
      </w:r>
    </w:p>
    <w:p w:rsidR="00F2779B" w:rsidRPr="008F16FE" w:rsidRDefault="00F2779B" w:rsidP="00F2779B">
      <w:pPr>
        <w:spacing w:before="120" w:after="120"/>
        <w:ind w:left="1440" w:hanging="720"/>
        <w:jc w:val="both"/>
      </w:pPr>
      <w:r w:rsidRPr="008F16FE">
        <w:t>2.5.1.</w:t>
      </w:r>
      <w:r w:rsidRPr="008F16FE">
        <w:tab/>
        <w:t>iepazīstas ar vispārīgās vienošanās noteikumiem, kuri attiecas uz attiecīgās personas darbībām E-kataloga sistēmā, un E-kataloga sistēmas lietošanas noteikumiem, un ievēro tos vispārīgās vienošanās darbības laikā;</w:t>
      </w:r>
    </w:p>
    <w:p w:rsidR="00F2779B" w:rsidRPr="008F16FE" w:rsidRDefault="00F2779B" w:rsidP="00F2779B">
      <w:pPr>
        <w:spacing w:before="120" w:after="120"/>
        <w:ind w:left="1440" w:hanging="720"/>
        <w:jc w:val="both"/>
      </w:pPr>
      <w:r w:rsidRPr="008F16FE">
        <w:t>2.5.2.</w:t>
      </w:r>
      <w:r w:rsidRPr="008F16FE">
        <w:tab/>
        <w:t>piekrīt datu apstrādei E-kataloga sistēmas ietvaros.</w:t>
      </w:r>
    </w:p>
    <w:p w:rsidR="00F2779B" w:rsidRPr="008F16FE" w:rsidRDefault="00F2779B" w:rsidP="00F2779B">
      <w:pPr>
        <w:spacing w:before="120" w:after="120"/>
        <w:ind w:left="1440" w:hanging="720"/>
        <w:jc w:val="both"/>
      </w:pPr>
      <w:r w:rsidRPr="008F16FE">
        <w:t>2.5.3.</w:t>
      </w:r>
      <w:r w:rsidRPr="008F16FE">
        <w:tab/>
        <w:t>ievēro konfidencialitāti attiecībā uz visu informāciju, kas noteikta kā konfidenciāla vai uztverama kā konfidenciāla saistībā ar E-kataloga sistēmas izmatošanu, ieskaitot, bet neaprobežojoties ar parolēm, lietotāju vārdiem un kodiem. Ja lietotājam kļūst zināms par savu vai kāda cita lietotāja identifikācijas rīku izpaušanu vai pastāv aizdomas par minētās informācijas izpaušanu, lietotājs nekavējoties informē par to savas organizācijas administratoru vai E-kataloga sistēmas uzturētāju, nosūtot paziņojumu;</w:t>
      </w:r>
    </w:p>
    <w:p w:rsidR="00F2779B" w:rsidRPr="008F16FE" w:rsidRDefault="00F2779B" w:rsidP="00F2779B">
      <w:pPr>
        <w:spacing w:before="120" w:after="120"/>
        <w:ind w:left="1440" w:hanging="720"/>
        <w:jc w:val="both"/>
      </w:pPr>
      <w:r w:rsidRPr="008F16FE">
        <w:lastRenderedPageBreak/>
        <w:t>2.5.4.</w:t>
      </w:r>
      <w:r w:rsidRPr="008F16FE">
        <w:tab/>
        <w:t>ir tiesīgi iesniegt paziņojumus E-kataloga sistēmas uzturētājam par E-iepirkumu procesa darbības tehniskiem traucējumiem un problēmām.</w:t>
      </w:r>
    </w:p>
    <w:p w:rsidR="00F2779B" w:rsidRPr="008F16FE" w:rsidRDefault="00F2779B" w:rsidP="00F2779B">
      <w:pPr>
        <w:spacing w:after="120"/>
        <w:ind w:left="720" w:hanging="720"/>
        <w:jc w:val="both"/>
      </w:pPr>
      <w:r w:rsidRPr="008F16FE">
        <w:t>2.6.</w:t>
      </w:r>
      <w:r w:rsidRPr="008F16FE">
        <w:tab/>
        <w:t>E-kataloga sistēmas uzturētājam ir tiesības ierobežot lietotāju skaitu. Par atteikumu reģistrēt lietotāju, E-kataloga sistēmas uzturētājs informē pircēja/piegādātāja amatpersonu;</w:t>
      </w:r>
    </w:p>
    <w:p w:rsidR="00F2779B" w:rsidRPr="008F16FE" w:rsidRDefault="00F2779B" w:rsidP="00F2779B">
      <w:pPr>
        <w:tabs>
          <w:tab w:val="num" w:pos="720"/>
        </w:tabs>
        <w:spacing w:after="120"/>
        <w:ind w:left="720" w:hanging="720"/>
        <w:jc w:val="both"/>
      </w:pPr>
      <w:r w:rsidRPr="008F16FE">
        <w:t>2.7.</w:t>
      </w:r>
      <w:r w:rsidRPr="008F16FE">
        <w:tab/>
        <w:t>Pēc šīs vispārīgās vienošanās 2.5.3.punktā minētā paziņojuma saņemšanas organizācijas vai E-kataloga sistēmas uzturētājs 1 (vienas) darba dienas laikā padara nelietojamus attiecīgos identifikācijas rīkus darbam E-iepirkumu procesā un nomaina tos pret jauniem identifikācijas rīkiem.</w:t>
      </w:r>
    </w:p>
    <w:p w:rsidR="00F2779B" w:rsidRPr="008F16FE" w:rsidRDefault="00F2779B" w:rsidP="00F2779B">
      <w:pPr>
        <w:keepNext/>
        <w:spacing w:before="240" w:after="240"/>
        <w:ind w:left="720" w:hanging="720"/>
      </w:pPr>
      <w:r w:rsidRPr="008F16FE">
        <w:rPr>
          <w:b/>
          <w:bCs/>
        </w:rPr>
        <w:t xml:space="preserve">E. </w:t>
      </w:r>
      <w:r w:rsidRPr="008F16FE">
        <w:rPr>
          <w:b/>
          <w:bCs/>
        </w:rPr>
        <w:tab/>
        <w:t>E-IEPIRKUMU PROCESA DALĪBNIEKU DARBĪBAS</w:t>
      </w:r>
    </w:p>
    <w:p w:rsidR="00F2779B" w:rsidRPr="008F16FE" w:rsidRDefault="00F2779B" w:rsidP="00F2779B">
      <w:pPr>
        <w:tabs>
          <w:tab w:val="num" w:pos="720"/>
        </w:tabs>
        <w:spacing w:after="240"/>
        <w:ind w:left="720" w:hanging="720"/>
        <w:jc w:val="both"/>
        <w:rPr>
          <w:b/>
          <w:bCs/>
        </w:rPr>
      </w:pPr>
      <w:r w:rsidRPr="008F16FE">
        <w:rPr>
          <w:b/>
          <w:bCs/>
        </w:rPr>
        <w:t xml:space="preserve">3. </w:t>
      </w:r>
      <w:r w:rsidRPr="008F16FE">
        <w:rPr>
          <w:b/>
          <w:bCs/>
        </w:rPr>
        <w:tab/>
        <w:t xml:space="preserve">VISPĀRĪGIE PIRCĒJA DARBĪBAS PRINCIPI UN NOTEIKUMI </w:t>
      </w:r>
      <w:r w:rsidRPr="008F16FE">
        <w:rPr>
          <w:b/>
          <w:bCs/>
        </w:rPr>
        <w:br w:type="textWrapping" w:clear="all"/>
        <w:t xml:space="preserve">(t.sk., PIEGĀDĀTĀJA IZVĒLE) E-KATALOGA SISTĒMĀ </w:t>
      </w:r>
    </w:p>
    <w:p w:rsidR="00F2779B" w:rsidRPr="008F16FE" w:rsidRDefault="00F2779B" w:rsidP="00F2779B">
      <w:pPr>
        <w:tabs>
          <w:tab w:val="num" w:pos="720"/>
        </w:tabs>
        <w:spacing w:after="240"/>
        <w:ind w:left="720" w:hanging="720"/>
        <w:jc w:val="both"/>
      </w:pPr>
      <w:r w:rsidRPr="008F16FE">
        <w:t>3.1.</w:t>
      </w:r>
      <w:r w:rsidRPr="008F16FE">
        <w:tab/>
        <w:t>Pircēja darbības E-kataloga sistēmā regulē šī vispārīgā vienošanās, kā arī E-kataloga sistēmas lietošanas noteikumi, kas publicēti pircējam pieejamā E-kataloga sistēmas interneta lapas sadaļā, ciktāl tās nav pretrunā ar šīs vispārīgās vienošanās nosacījumiem.</w:t>
      </w:r>
    </w:p>
    <w:p w:rsidR="00F2779B" w:rsidRPr="008F16FE" w:rsidRDefault="00F2779B" w:rsidP="00F2779B">
      <w:pPr>
        <w:tabs>
          <w:tab w:val="num" w:pos="720"/>
        </w:tabs>
        <w:spacing w:after="240"/>
        <w:ind w:left="720" w:hanging="720"/>
        <w:jc w:val="both"/>
      </w:pPr>
      <w:r w:rsidRPr="008F16FE">
        <w:t>3.2.</w:t>
      </w:r>
      <w:r w:rsidRPr="008F16FE">
        <w:tab/>
        <w:t xml:space="preserve">Atbilstoši savai kompetencei pircēja E-kataloga sistēmas lietotāji ir tiesīgi pircēja vārdā sagatavot konkrētu E-katalogā minētu preču pirkuma pasūtījumu (līdz apstiprināšanai sauktu arī par pirkuma pieprasījumu) un iesniegt to E-iepirkumu procesa ietvaros. Pircēja E-kataloga sistēmas lietotāji ir atbildīgi par pirkuma pasūtījumā norādītās informācijas, t.sk. piegādes adreses un norēķinu rekvizītu atbilstību patiesībai. Pircēja pienākums ir veikt preču pirkuma pasūtījumu, ievērojot piegādātāja norādīto informāciju par konkrētās preces vienību skaitu vienā oriģināliepakojumā. </w:t>
      </w:r>
    </w:p>
    <w:p w:rsidR="00F2779B" w:rsidRPr="008F16FE" w:rsidRDefault="00F2779B" w:rsidP="00F2779B">
      <w:pPr>
        <w:tabs>
          <w:tab w:val="num" w:pos="720"/>
        </w:tabs>
        <w:spacing w:after="240"/>
        <w:ind w:left="720" w:hanging="720"/>
        <w:jc w:val="both"/>
      </w:pPr>
      <w:r w:rsidRPr="008F16FE">
        <w:rPr>
          <w:b/>
          <w:bCs/>
        </w:rPr>
        <w:t xml:space="preserve"> </w:t>
      </w:r>
      <w:r w:rsidRPr="008F16FE">
        <w:t xml:space="preserve">3.3. </w:t>
      </w:r>
      <w:r w:rsidRPr="008F16FE">
        <w:tab/>
        <w:t xml:space="preserve">Pēc tam, kad saņemts preču piegādes iespējamības apliecinājums no piegādātāja, pircējam ir pienākums 2 (divu) darba dienu laikā apstiprināt, grozīt vai atteikt pirkuma pasūtījumu. Apstiprināšanas gadījumā ar attiecīgu saistošu ierakstu datu bāzē pircējs noslēdz darījumu par preču piegādi ar to piegādātāju, kas ir iesniedzis attiecīgu preču piegādes iespējamības apliecinājumu. </w:t>
      </w:r>
    </w:p>
    <w:p w:rsidR="00F2779B" w:rsidRPr="008F16FE" w:rsidRDefault="00F2779B" w:rsidP="00F2779B">
      <w:pPr>
        <w:tabs>
          <w:tab w:val="num" w:pos="720"/>
        </w:tabs>
        <w:spacing w:before="60" w:after="60"/>
        <w:ind w:left="720" w:hanging="720"/>
      </w:pPr>
      <w:r w:rsidRPr="008F16FE">
        <w:t>3.4.</w:t>
      </w:r>
      <w:r w:rsidRPr="008F16FE">
        <w:tab/>
        <w:t>Pircējs ir tiesīgs atteikties no pirkuma pasūtījuma apstiprināšanas, ja:</w:t>
      </w:r>
    </w:p>
    <w:p w:rsidR="00F2779B" w:rsidRPr="008F16FE" w:rsidRDefault="00F2779B" w:rsidP="00F2779B">
      <w:pPr>
        <w:spacing w:before="60" w:after="60"/>
        <w:ind w:left="1440" w:hanging="720"/>
        <w:jc w:val="both"/>
      </w:pPr>
      <w:r w:rsidRPr="008F16FE">
        <w:t>3.4.1.</w:t>
      </w:r>
      <w:r w:rsidRPr="008F16FE">
        <w:tab/>
        <w:t>pirkuma pieprasījums apstiprināts un nosūtīts piegādātājam sistēmas darbības kļūdas dēļ;</w:t>
      </w:r>
    </w:p>
    <w:p w:rsidR="00F2779B" w:rsidRPr="008F16FE" w:rsidRDefault="00F2779B" w:rsidP="00F2779B">
      <w:pPr>
        <w:spacing w:before="60" w:after="60"/>
        <w:ind w:left="1440" w:hanging="720"/>
        <w:jc w:val="both"/>
      </w:pPr>
      <w:r w:rsidRPr="008F16FE">
        <w:t>3.4.2.</w:t>
      </w:r>
      <w:r w:rsidRPr="008F16FE">
        <w:tab/>
        <w:t>piegādātājs nav apliecinājis gatavību piegādāt visas pasūtītās preces pieprasītajā piegādes termiņā, un šādu apstākļu dēļ pircējs nav ieinteresēts pasūtījuma izpildē;</w:t>
      </w:r>
    </w:p>
    <w:p w:rsidR="00F2779B" w:rsidRPr="008F16FE" w:rsidRDefault="00F2779B" w:rsidP="00F2779B">
      <w:pPr>
        <w:spacing w:before="60" w:after="60"/>
        <w:ind w:left="1440" w:hanging="720"/>
        <w:jc w:val="both"/>
      </w:pPr>
      <w:r w:rsidRPr="008F16FE">
        <w:t>3.4.3.</w:t>
      </w:r>
      <w:r w:rsidRPr="008F16FE">
        <w:tab/>
        <w:t>pirkuma summa vispārīgās vienošanās 1.10.1.punktā noteiktajā gadījumā pārsniedz pircēja norādīto maksimālo konkrētajam darījumam pieejamo finanšu līdzekļu summu;</w:t>
      </w:r>
    </w:p>
    <w:p w:rsidR="00F2779B" w:rsidRPr="008F16FE" w:rsidRDefault="00F2779B" w:rsidP="00F2779B">
      <w:pPr>
        <w:spacing w:before="60" w:after="60"/>
        <w:ind w:left="1440" w:hanging="720"/>
        <w:jc w:val="both"/>
      </w:pPr>
      <w:r w:rsidRPr="008F16FE">
        <w:t>3.4.4.</w:t>
      </w:r>
      <w:r w:rsidRPr="008F16FE">
        <w:tab/>
        <w:t>nav iestājušies priekšnosacījumi darījuma noslēgšanai, vai tā noslēgšanai pilnā pasūtījuma apjomā vienošanās 1.10.2.punktā noteiktajā gadījumā;</w:t>
      </w:r>
    </w:p>
    <w:p w:rsidR="00F2779B" w:rsidRPr="008F16FE" w:rsidRDefault="00F2779B" w:rsidP="00F2779B">
      <w:pPr>
        <w:spacing w:before="60" w:after="60"/>
        <w:ind w:left="1440" w:hanging="720"/>
        <w:jc w:val="both"/>
      </w:pPr>
      <w:r w:rsidRPr="008F16FE">
        <w:t>3.4.5.</w:t>
      </w:r>
      <w:r w:rsidRPr="008F16FE">
        <w:tab/>
        <w:t>vienošanās 1.10.punktā paredzēto darījumu nav iespējams noslēgt objektīvu apstākļu dēļ, kas iestājušies pēc pasūtījuma izveides.</w:t>
      </w:r>
    </w:p>
    <w:p w:rsidR="00F2779B" w:rsidRPr="008F16FE" w:rsidRDefault="00F2779B" w:rsidP="00F2779B">
      <w:pPr>
        <w:tabs>
          <w:tab w:val="num" w:pos="720"/>
        </w:tabs>
        <w:spacing w:after="240"/>
        <w:ind w:left="720" w:hanging="720"/>
        <w:jc w:val="both"/>
      </w:pPr>
      <w:r w:rsidRPr="008F16FE">
        <w:t xml:space="preserve"> 3.5.</w:t>
      </w:r>
      <w:r w:rsidRPr="008F16FE">
        <w:tab/>
        <w:t>Veidojot atkārtotu pasūtījumu, no tāda pirkuma pieprasījuma, kurš ir atteikts vai daļēji apstiprināts, pircējs nav tiesīgs mainīt pasūtījuma nosacījumus vai apjomu.</w:t>
      </w:r>
    </w:p>
    <w:p w:rsidR="00F2779B" w:rsidRPr="008F16FE" w:rsidRDefault="00F2779B" w:rsidP="00F2779B">
      <w:pPr>
        <w:tabs>
          <w:tab w:val="num" w:pos="720"/>
        </w:tabs>
        <w:spacing w:after="120"/>
        <w:ind w:left="720" w:hanging="720"/>
        <w:jc w:val="both"/>
      </w:pPr>
      <w:r w:rsidRPr="008F16FE">
        <w:lastRenderedPageBreak/>
        <w:t xml:space="preserve"> 3.6.</w:t>
      </w:r>
      <w:r w:rsidRPr="008F16FE">
        <w:tab/>
        <w:t>Pircējam ir pienākums pieņemt pasūtītās preces no konkrētā piegādātāja atbilstoši E-iepirkumu procesa ietvaros noslēgtā preču piegādes darījuma vispārīgajiem noteikumiem (2.pielikums).</w:t>
      </w:r>
    </w:p>
    <w:p w:rsidR="00F2779B" w:rsidRPr="008F16FE" w:rsidRDefault="00F2779B" w:rsidP="00F2779B">
      <w:pPr>
        <w:tabs>
          <w:tab w:val="num" w:pos="720"/>
        </w:tabs>
        <w:spacing w:before="60" w:after="120"/>
        <w:ind w:left="720" w:hanging="720"/>
        <w:jc w:val="both"/>
      </w:pPr>
      <w:r w:rsidRPr="008F16FE">
        <w:t>3.7.</w:t>
      </w:r>
      <w:r w:rsidRPr="008F16FE">
        <w:tab/>
        <w:t>Pircējs ir tiesīgs atteikt jau apstiprinātu pirkuma pasūtījumu vai vienpusēji atkāpties no noslēgtā iepirkuma darījuma Preču piegādes darījuma vispārīgo noteikumu (2.pielikums) 7.2.punktā noteiktajos gadījumos.</w:t>
      </w:r>
    </w:p>
    <w:p w:rsidR="00F2779B" w:rsidRPr="008F16FE" w:rsidRDefault="00F2779B" w:rsidP="00F2779B">
      <w:pPr>
        <w:tabs>
          <w:tab w:val="num" w:pos="720"/>
        </w:tabs>
        <w:spacing w:after="120"/>
        <w:ind w:left="720" w:hanging="720"/>
        <w:jc w:val="both"/>
      </w:pPr>
      <w:r w:rsidRPr="008F16FE">
        <w:t>3.8.</w:t>
      </w:r>
      <w:r w:rsidRPr="008F16FE">
        <w:tab/>
        <w:t>Par piegādes faktu atbilstoši Preču piegādes darījuma vispārīgo noteikumu (2.pielikums) 2.3.apakšpunktam pircēja pilnvarotais saņēmējs nekavējoties veic attiecīgus nepieciešamos ierakstus datu bāzē. Ja pircējs attiecīgās darbības neveic, sistēmas ietvaros pircējs saņem atgādinājuma paziņojumus, pēc kuriem, ja pircējs neveic paredzētās darbības, sistēma pieņem piegādes faktu par notikušu. Attiecīgu ierakstu datu bāzē veic arī tādā gadījumā, ja pircējs piegādi pieņēmis tikai daļēji, vai arī pilnībā atteicies pieņemt Piegādājamās preces.</w:t>
      </w:r>
    </w:p>
    <w:p w:rsidR="00F2779B" w:rsidRPr="008F16FE" w:rsidRDefault="00F2779B" w:rsidP="00F2779B">
      <w:pPr>
        <w:tabs>
          <w:tab w:val="num" w:pos="720"/>
        </w:tabs>
        <w:spacing w:before="60" w:after="60"/>
        <w:ind w:left="720" w:hanging="720"/>
        <w:jc w:val="both"/>
      </w:pPr>
      <w:r w:rsidRPr="008F16FE">
        <w:t>3.9.</w:t>
      </w:r>
      <w:r w:rsidRPr="008F16FE">
        <w:tab/>
        <w:t>Pircējam ir tiesības:</w:t>
      </w:r>
    </w:p>
    <w:p w:rsidR="00F2779B" w:rsidRPr="008F16FE" w:rsidRDefault="00F2779B" w:rsidP="00F2779B">
      <w:pPr>
        <w:spacing w:before="60" w:after="60"/>
        <w:ind w:left="1440" w:hanging="720"/>
        <w:jc w:val="both"/>
      </w:pPr>
      <w:r w:rsidRPr="008F16FE">
        <w:t xml:space="preserve">3.9.1. </w:t>
      </w:r>
      <w:r w:rsidRPr="008F16FE">
        <w:tab/>
        <w:t>iesniegt piegādātājam rakstiskas pretenzijas (vienlaikus informējot par to E-kataloga sistēmas uzturētāju) par piegādātāja darbībām, kuru rezultātā piegādātājs ir pārkāpis E-kataloga sistēmas lietošanas noteikumos noteiktās darbības E-iepirkumu procesā;</w:t>
      </w:r>
    </w:p>
    <w:p w:rsidR="00F2779B" w:rsidRPr="008F16FE" w:rsidRDefault="00F2779B" w:rsidP="00F2779B">
      <w:pPr>
        <w:spacing w:before="60" w:after="60"/>
        <w:ind w:left="1440" w:hanging="720"/>
        <w:jc w:val="both"/>
      </w:pPr>
      <w:r w:rsidRPr="008F16FE">
        <w:t>3.9.2.</w:t>
      </w:r>
      <w:r w:rsidRPr="008F16FE">
        <w:tab/>
        <w:t>iesniegt E-kataloga sistēmas uzturētājam ierosinājumus un priekšlikumus par E-kataloga sistēmas un E-iepirkumu procesa darbības optimizēšanu, papildināšanu un citu uzlabojumu veikšanu.</w:t>
      </w:r>
    </w:p>
    <w:p w:rsidR="00F2779B" w:rsidRPr="008F16FE" w:rsidRDefault="00F2779B" w:rsidP="00F2779B">
      <w:pPr>
        <w:tabs>
          <w:tab w:val="num" w:pos="720"/>
        </w:tabs>
        <w:spacing w:after="240"/>
        <w:ind w:left="720" w:hanging="720"/>
        <w:jc w:val="both"/>
      </w:pPr>
      <w:r w:rsidRPr="008F16FE">
        <w:t>3.10.</w:t>
      </w:r>
      <w:r w:rsidRPr="008F16FE">
        <w:tab/>
        <w:t>Pircējam ir pienākums uzturēt pircēja informācijas sistēmas drošības procedūras, nodrošinot vismaz informācijas sistēmas aizsardzību pret vīrusiem un trešo personu nesankcionētu piekļuvi pircēja E-kataloga sistēmas lietotāju datoriem un datiem.</w:t>
      </w:r>
    </w:p>
    <w:p w:rsidR="00F2779B" w:rsidRPr="008F16FE" w:rsidRDefault="00F2779B" w:rsidP="00F2779B">
      <w:pPr>
        <w:spacing w:before="240" w:after="120"/>
        <w:ind w:left="720" w:hanging="720"/>
        <w:jc w:val="both"/>
        <w:rPr>
          <w:b/>
          <w:bCs/>
        </w:rPr>
      </w:pPr>
      <w:r w:rsidRPr="008F16FE">
        <w:rPr>
          <w:b/>
          <w:bCs/>
        </w:rPr>
        <w:t xml:space="preserve">4. </w:t>
      </w:r>
      <w:r w:rsidRPr="008F16FE">
        <w:rPr>
          <w:b/>
          <w:bCs/>
        </w:rPr>
        <w:tab/>
        <w:t>VISPĀRĪGIE PIEGĀDĀTĀJA DARBĪBAS PRINCIPI UN NOTEIKUMI E-IEPIRKUMU SISTĒMĀ</w:t>
      </w:r>
    </w:p>
    <w:p w:rsidR="00F2779B" w:rsidRPr="008F16FE" w:rsidRDefault="00F2779B" w:rsidP="00F2779B">
      <w:pPr>
        <w:tabs>
          <w:tab w:val="num" w:pos="720"/>
        </w:tabs>
        <w:spacing w:after="120"/>
        <w:ind w:left="720" w:hanging="720"/>
        <w:jc w:val="both"/>
      </w:pPr>
      <w:r w:rsidRPr="008F16FE">
        <w:t xml:space="preserve">4.1. </w:t>
      </w:r>
      <w:r w:rsidRPr="008F16FE">
        <w:tab/>
        <w:t>Piegādātāja darbības E-kataloga sistēmā regulē šī vispārīgā vienošanās, kā arī E-kataloga sistēmas lietošanas noteikumi, kas publicēti piegādātājam pieejamā E-kataloga sistēmas interneta lapas sadaļā, ciktāl tās nav pretrunā ar šīs vispārīgās vienošanās nosacījumiem.</w:t>
      </w:r>
    </w:p>
    <w:p w:rsidR="00F2779B" w:rsidRPr="008F16FE" w:rsidRDefault="00F2779B" w:rsidP="00F2779B">
      <w:pPr>
        <w:keepNext/>
        <w:spacing w:before="60" w:after="60"/>
        <w:ind w:right="74"/>
        <w:jc w:val="both"/>
      </w:pPr>
      <w:r w:rsidRPr="008F16FE">
        <w:t>4.2.</w:t>
      </w:r>
      <w:r w:rsidRPr="008F16FE">
        <w:tab/>
        <w:t xml:space="preserve">Ar šo vispārīgo vienošanos piegādātājs: </w:t>
      </w:r>
    </w:p>
    <w:p w:rsidR="00F2779B" w:rsidRPr="008F16FE" w:rsidRDefault="00F2779B" w:rsidP="00F2779B">
      <w:pPr>
        <w:spacing w:before="60" w:after="60"/>
        <w:ind w:left="1440" w:right="74" w:hanging="720"/>
        <w:jc w:val="both"/>
      </w:pPr>
      <w:r w:rsidRPr="008F16FE">
        <w:t xml:space="preserve">4.2.1. </w:t>
      </w:r>
      <w:r w:rsidRPr="008F16FE">
        <w:tab/>
        <w:t>nodrošina visu prasībām atbilstošu preču veidu</w:t>
      </w:r>
      <w:r w:rsidRPr="008F16FE">
        <w:rPr>
          <w:rFonts w:eastAsia="Times New Roman"/>
        </w:rPr>
        <w:t xml:space="preserve"> </w:t>
      </w:r>
      <w:r w:rsidRPr="008F16FE">
        <w:t>ar visu papildaprīkojumu un papildīpašībām, ja tādas paredzētas, kuri minēti 1.pielikumā, ievietošanu E-katalogā ne vēlāk kā 5 (piecu) darba dienu laikā no vispārīgās vienošanās parakstīšanas brīža (vai no brīža, kad rezerves piegādātājam piešķirts aktīva piegādātāja statuss saskaņā ar vispārīgās vienošanās 1.4.punktu) vispārīgās vienošanās 4.2.2.punktā noteiktajā apjomā, obligāti norādot preču nosaukumu (E-katalogā ir jānorāda tāds preces nosaukums (kas ietver preces kodu un specifisko nosaukumu), kāds preču piegādes darījuma rezultātā tiks minēts preču pavadzīmē-rēķinā) un ražotāju, kuras piegādātājs apņemas piedāvāt E-katalogos un, pircēja izvēles gadījumā piegādāt pircējiem E-iepirkumu procesa ietvaros, kā arī minimālo katras preces specifisko informāciju, kas paredzēta Preču grupu specifisko prasību sarakstā (3.pielikums);</w:t>
      </w:r>
    </w:p>
    <w:p w:rsidR="00F2779B" w:rsidRPr="008F16FE" w:rsidRDefault="00F2779B" w:rsidP="00F2779B">
      <w:pPr>
        <w:spacing w:before="60" w:after="60"/>
        <w:ind w:left="1440" w:right="74" w:hanging="720"/>
        <w:jc w:val="both"/>
      </w:pPr>
      <w:r w:rsidRPr="008F16FE">
        <w:lastRenderedPageBreak/>
        <w:t xml:space="preserve">4.2.2. </w:t>
      </w:r>
      <w:r w:rsidRPr="008F16FE">
        <w:tab/>
        <w:t>apliecina iespēju 4.2.1.punktā norādītajā laika periodā ievietot E-katalogā un piegādāt vismaz 90</w:t>
      </w:r>
      <w:r w:rsidR="0027626F">
        <w:t> </w:t>
      </w:r>
      <w:r w:rsidRPr="008F16FE">
        <w:t xml:space="preserve">% (deviņdesmit procentus) </w:t>
      </w:r>
      <w:r w:rsidRPr="008F16FE">
        <w:rPr>
          <w:rStyle w:val="FootnoteReference"/>
        </w:rPr>
        <w:footnoteReference w:id="1"/>
      </w:r>
      <w:r w:rsidRPr="008F16FE">
        <w:t xml:space="preserve"> no visiem piedāvātajiem preču veidiem un ievērot noteiktos maksimālos cenu līmeņus (1.pielikums), vienlaikus nodrošinot, ka vienādām precēm (identiska prece ar identisku komplektāciju), kas piedāvātas atsevišķās preču grupās, ir vienāda cena; ir tiesīgs noteikt cenām atlaides atkarībā no pasūtīto preču skaita; pastāvīgi veic preču cenu aktualizāciju, bet ne vairāk kā 5 (piecas) reizes vienas kalendārās dienas laikā;</w:t>
      </w:r>
    </w:p>
    <w:p w:rsidR="00F2779B" w:rsidRPr="008F16FE" w:rsidRDefault="00F2779B" w:rsidP="00F2779B">
      <w:pPr>
        <w:spacing w:before="60" w:after="60"/>
        <w:ind w:left="1440" w:right="74" w:hanging="720"/>
        <w:jc w:val="both"/>
      </w:pPr>
      <w:r w:rsidRPr="008F16FE">
        <w:t xml:space="preserve">4.2.3. </w:t>
      </w:r>
      <w:r w:rsidRPr="008F16FE">
        <w:tab/>
        <w:t>apliecina savu piekrišanu Preču piegādes darījuma vispārīgajiem noteikumiem (2.pielikums) un ievēro atsevišķās specifiskās katrai preču grupai noteiktās prasības un piegādes īpatnības, kas atrunātas Preču grupu specifisko prasību sarakstā (3.pielikums);</w:t>
      </w:r>
    </w:p>
    <w:p w:rsidR="00F2779B" w:rsidRPr="008F16FE" w:rsidRDefault="00F2779B" w:rsidP="00F2779B">
      <w:pPr>
        <w:spacing w:after="60"/>
        <w:ind w:left="1440" w:right="6" w:hanging="720"/>
        <w:jc w:val="both"/>
      </w:pPr>
      <w:r w:rsidRPr="008F16FE">
        <w:t xml:space="preserve">4.2.4. </w:t>
      </w:r>
      <w:r w:rsidRPr="008F16FE">
        <w:tab/>
        <w:t>apņemas piegādāt prasībām atbilstošas preces pienācīgā kvalitātē un atbilstošā iepakojumā;</w:t>
      </w:r>
    </w:p>
    <w:p w:rsidR="00F2779B" w:rsidRPr="008F16FE" w:rsidRDefault="00F2779B" w:rsidP="00F2779B">
      <w:pPr>
        <w:spacing w:after="60"/>
        <w:ind w:left="1440" w:right="6" w:hanging="720"/>
        <w:jc w:val="both"/>
      </w:pPr>
      <w:r w:rsidRPr="008F16FE">
        <w:t>4.2.5.</w:t>
      </w:r>
      <w:r w:rsidRPr="008F16FE">
        <w:tab/>
        <w:t>nodrošina piegādāto preču garantijas saistības, ja tādas precei paredzētas;</w:t>
      </w:r>
    </w:p>
    <w:p w:rsidR="00F2779B" w:rsidRPr="008F16FE" w:rsidRDefault="00F2779B" w:rsidP="00F2779B">
      <w:pPr>
        <w:ind w:left="1440" w:right="6" w:hanging="720"/>
        <w:jc w:val="both"/>
      </w:pPr>
      <w:r w:rsidRPr="008F16FE">
        <w:t>4.2.6. uzņemas visas citas saistības sakarā ar dalību E-iepirkumu procesā un attiecīgajiem noteikumiem vai prasībām.</w:t>
      </w:r>
    </w:p>
    <w:p w:rsidR="00F2779B" w:rsidRPr="008F16FE" w:rsidRDefault="00F2779B" w:rsidP="00F2779B">
      <w:pPr>
        <w:spacing w:before="120" w:after="120"/>
        <w:ind w:left="720" w:hanging="720"/>
        <w:jc w:val="both"/>
      </w:pPr>
      <w:r w:rsidRPr="008F16FE">
        <w:t>4.3.</w:t>
      </w:r>
      <w:r w:rsidRPr="008F16FE">
        <w:tab/>
        <w:t>Piegādātāja</w:t>
      </w:r>
      <w:r w:rsidRPr="008F16FE">
        <w:rPr>
          <w:b/>
          <w:bCs/>
        </w:rPr>
        <w:t xml:space="preserve"> </w:t>
      </w:r>
      <w:r w:rsidRPr="008F16FE">
        <w:t>piedāvātās preces tiek iekļautas E-katalogā, un to kopums veido piegādātāja vispārējo piedāvājumu pircējiem. Sagatavojot pirkuma pieprasījumus, pircēji ir tiesīgi paļauties, ka piegādātājs var piegādāt attiecīgās preces uzrādītajā laikā, kvalitātē un pircējam nepieciešamā apjomā.</w:t>
      </w:r>
    </w:p>
    <w:p w:rsidR="00F2779B" w:rsidRPr="008F16FE" w:rsidRDefault="00F2779B" w:rsidP="00F2779B">
      <w:pPr>
        <w:spacing w:after="60"/>
        <w:ind w:left="720" w:hanging="720"/>
        <w:jc w:val="both"/>
      </w:pPr>
      <w:r w:rsidRPr="008F16FE">
        <w:t>4.4.</w:t>
      </w:r>
      <w:r w:rsidRPr="008F16FE">
        <w:tab/>
        <w:t>Piegādātāja pilnvarotie lietotāji ne vēlāk kā 2 (divu) darba dienu laikā apstiprina no pircēja saņemto pirkuma pieprasījumu. Piegādātājs nav tiesīgs atteikt pircēja pirkuma pieprasījumu, izņemot gadījumu, kad:</w:t>
      </w:r>
    </w:p>
    <w:p w:rsidR="00F2779B" w:rsidRPr="008F16FE" w:rsidRDefault="00F2779B" w:rsidP="00F2779B">
      <w:pPr>
        <w:spacing w:before="120" w:after="120"/>
        <w:ind w:left="1440" w:right="74" w:hanging="720"/>
        <w:jc w:val="both"/>
      </w:pPr>
      <w:r w:rsidRPr="008F16FE">
        <w:t>4.4.1.</w:t>
      </w:r>
      <w:r w:rsidRPr="008F16FE">
        <w:tab/>
        <w:t>pircējs ir samazinājis sākotnējo pirkuma pieprasījumā pasūtīto preču apjomu;</w:t>
      </w:r>
    </w:p>
    <w:p w:rsidR="00F2779B" w:rsidRPr="008F16FE" w:rsidRDefault="00F2779B" w:rsidP="00F2779B">
      <w:pPr>
        <w:spacing w:after="120"/>
        <w:ind w:left="1440" w:hanging="720"/>
        <w:jc w:val="both"/>
      </w:pPr>
      <w:r w:rsidRPr="008F16FE">
        <w:t>4.4.2.</w:t>
      </w:r>
      <w:r w:rsidRPr="008F16FE">
        <w:tab/>
        <w:t>pircējs nav norēķinājies ar piegādātāju par iepriekš veiktu E-iepirkumu sistēmā pasūtītu preču piegādi, ilgāk kā 3 (trīs) mēnešus no preču piegādes dienas. Izmantojot šajā punktā atrunātās tiesības atteikt pirkuma pieprasījumu, piegādātājam, reģistrējot atteikumu E-iepirkumu sistēmā, jānorāda atteikuma pamatojums, kurš ietver atsauci uz pircēja nesamaksātā pirkuma pieprasījuma identifikācijas numuru E-iepirkumu sistēmā, kā arī nesamaksātās preču pavadzīmes numuru.</w:t>
      </w:r>
    </w:p>
    <w:p w:rsidR="00F2779B" w:rsidRPr="008F16FE" w:rsidRDefault="00F2779B" w:rsidP="00F2779B">
      <w:pPr>
        <w:spacing w:after="120"/>
        <w:ind w:left="720" w:hanging="720"/>
        <w:jc w:val="both"/>
      </w:pPr>
      <w:r w:rsidRPr="008F16FE">
        <w:t>4.5.</w:t>
      </w:r>
      <w:r w:rsidRPr="008F16FE">
        <w:tab/>
        <w:t>Ja piegādātājs, izņemot šīs vienošanās 4.4.1.punktā noteikto gadījumu, atsaka pircēja pirkuma pieprasījumu vai samazina pirkuma pieprasījuma apjomu, tas atkārtotā preču atlasē nepiedalās.</w:t>
      </w:r>
    </w:p>
    <w:p w:rsidR="00F2779B" w:rsidRPr="008F16FE" w:rsidRDefault="00F2779B" w:rsidP="00F2779B">
      <w:pPr>
        <w:spacing w:after="240"/>
        <w:ind w:left="720" w:hanging="720"/>
        <w:jc w:val="both"/>
      </w:pPr>
      <w:r w:rsidRPr="008F16FE">
        <w:t>4.6.</w:t>
      </w:r>
      <w:r w:rsidRPr="008F16FE">
        <w:tab/>
        <w:t xml:space="preserve">Nosūtot pircējam apstiprinājumu par iespēju piegādāt attiecīgās preces, piegādātājs izsaka neatsaucamu konkrētu piedāvājumu pircējam noslēgt juridiski saistošu preču piegādes darījumu saskaņā ar Preču piegādes darījuma vispārīgajiem noteikumiem (2.pielikums). </w:t>
      </w:r>
    </w:p>
    <w:p w:rsidR="00F2779B" w:rsidRPr="008F16FE" w:rsidRDefault="00F2779B" w:rsidP="00F2779B">
      <w:pPr>
        <w:keepNext/>
        <w:spacing w:after="60"/>
        <w:ind w:left="720" w:hanging="720"/>
        <w:jc w:val="both"/>
      </w:pPr>
      <w:r w:rsidRPr="008F16FE">
        <w:t>4.7.</w:t>
      </w:r>
      <w:r w:rsidRPr="008F16FE">
        <w:tab/>
        <w:t>Piegādātājam ir tiesības:</w:t>
      </w:r>
    </w:p>
    <w:p w:rsidR="00F2779B" w:rsidRPr="008F16FE" w:rsidRDefault="00F2779B" w:rsidP="00F2779B">
      <w:pPr>
        <w:spacing w:before="60" w:after="60"/>
        <w:ind w:left="1440" w:hanging="720"/>
        <w:jc w:val="both"/>
      </w:pPr>
      <w:r w:rsidRPr="008F16FE">
        <w:t>4.7.1.</w:t>
      </w:r>
      <w:r w:rsidRPr="008F16FE">
        <w:tab/>
        <w:t>iesniegt pircējam rakstiskas pretenzijas (vienlaikus informējot par to E-kataloga sistēmas uzturētāju) par pircēja darbībām, kuru rezultātā pircējs ir pārkāpis E-kataloga sistēmas lietošanas noteikumos noteiktās darbības noteikumus E-iepirkumu procesā;</w:t>
      </w:r>
    </w:p>
    <w:p w:rsidR="00F2779B" w:rsidRPr="008F16FE" w:rsidRDefault="00F2779B" w:rsidP="00F2779B">
      <w:pPr>
        <w:spacing w:before="60" w:after="120"/>
        <w:ind w:left="1440" w:hanging="720"/>
        <w:jc w:val="both"/>
      </w:pPr>
      <w:r w:rsidRPr="008F16FE">
        <w:lastRenderedPageBreak/>
        <w:t xml:space="preserve">4.7.2. </w:t>
      </w:r>
      <w:r w:rsidRPr="008F16FE">
        <w:tab/>
        <w:t>iesniegt E-kataloga sistēmas uzturētājam ierosinājumus un priekšlikumus par E-kataloga sistēmas un E-iepirkumu procesa darbības optimizēšanu, papildināšanu un citu uzlabojumu veikšanu.</w:t>
      </w:r>
    </w:p>
    <w:p w:rsidR="00F2779B" w:rsidRPr="008F16FE" w:rsidRDefault="00F2779B" w:rsidP="00F2779B">
      <w:pPr>
        <w:tabs>
          <w:tab w:val="num" w:pos="720"/>
        </w:tabs>
        <w:spacing w:before="120" w:after="240"/>
        <w:ind w:left="720" w:hanging="720"/>
        <w:jc w:val="both"/>
        <w:rPr>
          <w:rFonts w:eastAsia="Times New Roman"/>
        </w:rPr>
      </w:pPr>
      <w:r w:rsidRPr="008F16FE">
        <w:rPr>
          <w:rFonts w:eastAsia="Times New Roman"/>
        </w:rPr>
        <w:t>4.8.</w:t>
      </w:r>
      <w:r w:rsidRPr="008F16FE">
        <w:rPr>
          <w:rFonts w:eastAsia="Times New Roman"/>
        </w:rPr>
        <w:tab/>
        <w:t>Piegādātājam ir pienākums uzturēt tā informācijas sistēmas drošības procedūras, nodrošinot vismaz informācijas sistēmas aizsardzību pret vīrusiem un trešo personu nesankcionētu piekļuvi piegādātāja pilnvaroto lietotāju datoriem un datiem.</w:t>
      </w:r>
    </w:p>
    <w:p w:rsidR="00F2779B" w:rsidRPr="008F16FE" w:rsidRDefault="00F2779B" w:rsidP="00F2779B">
      <w:pPr>
        <w:keepNext/>
        <w:spacing w:before="240" w:after="120"/>
        <w:ind w:left="720" w:hanging="720"/>
        <w:jc w:val="both"/>
        <w:rPr>
          <w:b/>
          <w:bCs/>
        </w:rPr>
      </w:pPr>
      <w:r w:rsidRPr="008F16FE">
        <w:rPr>
          <w:b/>
          <w:bCs/>
        </w:rPr>
        <w:t>5.</w:t>
      </w:r>
      <w:r w:rsidRPr="008F16FE">
        <w:rPr>
          <w:b/>
          <w:bCs/>
        </w:rPr>
        <w:tab/>
        <w:t>E-KATALOGA SISTĒMAS UZTURĒTĀJA DARBĪBAS PRINCIPI UN NOTEIKUMI E-KATALOGA SISTĒMĀ</w:t>
      </w:r>
    </w:p>
    <w:p w:rsidR="00F2779B" w:rsidRPr="008F16FE" w:rsidRDefault="00F2779B" w:rsidP="00F2779B">
      <w:pPr>
        <w:spacing w:after="240"/>
        <w:ind w:left="720" w:hanging="720"/>
        <w:jc w:val="both"/>
      </w:pPr>
      <w:r w:rsidRPr="008F16FE">
        <w:t xml:space="preserve">5.1. </w:t>
      </w:r>
      <w:r w:rsidRPr="008F16FE">
        <w:tab/>
        <w:t>E-kataloga sistēmas uzturētājs nodrošina E-kataloga sistēmas tehnisko uzturēšanu un administrēšanu, uztur E-katalogu, kā arī nodrošina vispārēju E-kataloga sistēmas darbības pārraudzību, atbalstu un funkcionalitātes attīstību. Realizējot minētās funkcijas, E-kataloga sistēmas uzturētājs nodrošina tehnisko vidi darījumu veikšanai, bet E-kataloga sistēmas uzturētājs neiesaistās konkrētās līgumattiecībās starp pircēju un piegādātāju un neuzņemas nekādus līdzēja apliecinājumus, galvojumus vai garantijas sakarā ar pircēja un piegādātāja līgumattiecībām (t.i., E-kataloga sistēmas uzturētājs nav darījumu dalībnieks).</w:t>
      </w:r>
    </w:p>
    <w:p w:rsidR="00F2779B" w:rsidRPr="008F16FE" w:rsidRDefault="00F2779B" w:rsidP="00F2779B">
      <w:pPr>
        <w:spacing w:before="240" w:after="120"/>
        <w:ind w:left="720" w:hanging="720"/>
        <w:jc w:val="both"/>
      </w:pPr>
      <w:r w:rsidRPr="008F16FE">
        <w:t>5.2.</w:t>
      </w:r>
      <w:r w:rsidRPr="008F16FE">
        <w:tab/>
        <w:t>Realizējot vispārīgās vienošanās 5.1.punktā minētās funkcijas, E-kataloga sistēmas uzturētājs:</w:t>
      </w:r>
    </w:p>
    <w:p w:rsidR="00F2779B" w:rsidRPr="008F16FE" w:rsidRDefault="00F2779B" w:rsidP="00F2779B">
      <w:pPr>
        <w:spacing w:before="120" w:after="120"/>
        <w:ind w:left="1440" w:hanging="720"/>
        <w:jc w:val="both"/>
      </w:pPr>
      <w:r w:rsidRPr="008F16FE">
        <w:t xml:space="preserve">5.2.1. </w:t>
      </w:r>
      <w:r w:rsidRPr="008F16FE">
        <w:tab/>
        <w:t>pamatojoties uz piegādātāja rakstisku pieprasījumu, izveido un reģistrē E-katalogu sistēmā piegādātāja pilnvaroto administratoru profilus;</w:t>
      </w:r>
    </w:p>
    <w:p w:rsidR="00F2779B" w:rsidRPr="008F16FE" w:rsidRDefault="00F2779B" w:rsidP="00F2779B">
      <w:pPr>
        <w:spacing w:before="120" w:after="120"/>
        <w:ind w:left="1440" w:hanging="720"/>
        <w:jc w:val="both"/>
      </w:pPr>
      <w:r w:rsidRPr="008F16FE">
        <w:t xml:space="preserve">5.2.2. </w:t>
      </w:r>
      <w:r w:rsidRPr="008F16FE">
        <w:tab/>
        <w:t>nodrošina pamata apmācību un nepieciešamības gadījumā nodrošina lietotāju atbalstu līdzēju nozīmētajiem pilnvarotajiem administratoriem darbam ar E-katalogu sistēmu E-iepirkumu procesa ietvaros;</w:t>
      </w:r>
    </w:p>
    <w:p w:rsidR="00F2779B" w:rsidRPr="008F16FE" w:rsidRDefault="00F2779B" w:rsidP="00F2779B">
      <w:pPr>
        <w:keepNext/>
        <w:spacing w:before="240" w:after="120"/>
        <w:ind w:left="720" w:hanging="720"/>
        <w:jc w:val="both"/>
      </w:pPr>
      <w:r w:rsidRPr="008F16FE">
        <w:t>5.3.</w:t>
      </w:r>
      <w:r w:rsidRPr="008F16FE">
        <w:tab/>
        <w:t>E-kataloga sistēmas uzturētājam ir tiesības:</w:t>
      </w:r>
    </w:p>
    <w:p w:rsidR="00F2779B" w:rsidRPr="008F16FE" w:rsidRDefault="00F2779B" w:rsidP="00F2779B">
      <w:pPr>
        <w:spacing w:before="60" w:after="60"/>
        <w:ind w:left="1440" w:hanging="720"/>
        <w:jc w:val="both"/>
      </w:pPr>
      <w:r w:rsidRPr="008F16FE">
        <w:t xml:space="preserve">5.3.1. </w:t>
      </w:r>
      <w:r w:rsidRPr="008F16FE">
        <w:tab/>
        <w:t>pieprasīt no piegādātāja rakstveida apliecinājuma oriģināleksemplāru (5.pielikums), kas apliecina pilnvarotā administratora iepazīstināšanu ar E-kataloga sistēmas lietošanas noteikumiem un piekrišanu viņu personas datu apstrādei sistēmas ietvaros, ja vien citos spēkā esošos normatīvajos aktos nav noteikts citādi;</w:t>
      </w:r>
    </w:p>
    <w:p w:rsidR="00F2779B" w:rsidRPr="008F16FE" w:rsidRDefault="00F2779B" w:rsidP="00F2779B">
      <w:pPr>
        <w:spacing w:before="60" w:after="60"/>
        <w:ind w:left="1440" w:hanging="720"/>
        <w:jc w:val="both"/>
      </w:pPr>
      <w:r w:rsidRPr="008F16FE">
        <w:t xml:space="preserve">5.3.2. </w:t>
      </w:r>
      <w:r w:rsidRPr="008F16FE">
        <w:tab/>
        <w:t>veikt izmaiņas E-kataloga sistēmā, E-katalogā un tehniskajos procesos. Par tādām plānotajām izmaiņām, kuras ietekmē pircēja vai piegādātāja darbības noteikumus vai kārtību E-iepirkumu procesā, E-kataloga sistēmas uzturētājs attiecīgi informē līdzēju pilnvarotos administratorus. E-kataloga sistēmas uzturētājs uzsāk izmaiņu ieviešanas procesu ne agrāk kā 10 (desmit) kalendārās dienas pēc tam, kad līdzējiem paziņots par izmaiņām, izņemot gadījumus, kad izmaiņas nepieciešamas, lai nodrošinātu informācijas aizsardzību no trešo personu nesankcionētas lietošanas vai ārkārtas-avārijas situācijas novēršanas gadījumā;</w:t>
      </w:r>
    </w:p>
    <w:p w:rsidR="00F2779B" w:rsidRPr="008F16FE" w:rsidRDefault="00F2779B" w:rsidP="00F2779B">
      <w:pPr>
        <w:spacing w:before="60" w:after="60"/>
        <w:ind w:left="1440" w:hanging="720"/>
        <w:jc w:val="both"/>
      </w:pPr>
      <w:r w:rsidRPr="008F16FE">
        <w:t>5.3.3.</w:t>
      </w:r>
      <w:r w:rsidRPr="008F16FE">
        <w:tab/>
        <w:t xml:space="preserve">sekot E-kataloga sistēmā jebkurai preču pasūtīšanas/saņemšanas transakcijai bez līdzēja piekrišanas; pēc savas iniciatīvas pieprasīt piegādātājiem jebkurā brīdī vispārīgās vienošanās darbības laikā iesniegt piegādājamo preču paraugus un precēm nepieciešamo dokumentāciju un sertifikāciju, kā arī pārbaudīt preču atbilstību un precēm nepieciešamo dokumentāciju un sertifikāciju piegādātāja vai pasūtītāja (ja tiek pārbaudītas jau piegādātas preces) telpās. Šādas pārbaudes gaitā iegūto informāciju (izņemot gadījumus, kad konstatēta šīs vispārīgās vienošanās noteikumu neizpilde vai iespējams normatīvo aktu pārkāpums vai </w:t>
      </w:r>
      <w:r w:rsidRPr="008F16FE">
        <w:lastRenderedPageBreak/>
        <w:t xml:space="preserve">informāciju pieprasa iestāde, kurai ir tiesības pieprasīt un saņemt ar vispārīgās vienošanās noslēgšanu un izpildi saistītās ziņas saistībā ar ārējā normatīvajā aktā noteikto uzdevumu vai funkciju izpildi) E-kataloga sistēmas uzturētājs nav tiesīgs izpaust trešajām personām. </w:t>
      </w:r>
    </w:p>
    <w:p w:rsidR="00F2779B" w:rsidRPr="008F16FE" w:rsidRDefault="00F2779B" w:rsidP="00F2779B">
      <w:pPr>
        <w:spacing w:before="120" w:after="120"/>
        <w:ind w:left="720" w:right="74" w:hanging="720"/>
        <w:jc w:val="both"/>
      </w:pPr>
      <w:r w:rsidRPr="008F16FE">
        <w:t xml:space="preserve"> 5.4.</w:t>
      </w:r>
      <w:r w:rsidRPr="008F16FE">
        <w:tab/>
        <w:t>E-kataloga sistēmas uzturētājs ir tiesīgs vienpusēji apturēt vispārīgo vienošanos uz laiku daļā par konkrēta līdzēja tiesībām piedalīties E-iepirkumu procesā, vai vienpusēji izbeigt vispārīgo vienošanos attiecībā pret konkrētu līdzēju, ja:</w:t>
      </w:r>
    </w:p>
    <w:p w:rsidR="00F2779B" w:rsidRPr="008F16FE" w:rsidRDefault="00F2779B" w:rsidP="00F2779B">
      <w:pPr>
        <w:spacing w:before="60" w:after="60"/>
        <w:ind w:left="1440" w:right="74" w:hanging="720"/>
        <w:jc w:val="both"/>
      </w:pPr>
      <w:r w:rsidRPr="008F16FE">
        <w:t>5.4.1.</w:t>
      </w:r>
      <w:r w:rsidRPr="008F16FE">
        <w:tab/>
        <w:t xml:space="preserve">piegādātājs/pircējs vai viņa pilnvarotais lietotājs izmanto E-kataloga sistēmu, pārkāpjot šīs vispārīgās vienošanās, t.sk. Preču piegādes darījuma vispārīgo noteikumu (2.pielikums), Preču grupu specifisko prasību saraksta (3.pielikums) un E-kataloga sistēmas lietošanas noteikumu nosacījumus; </w:t>
      </w:r>
    </w:p>
    <w:p w:rsidR="00F2779B" w:rsidRPr="008F16FE" w:rsidRDefault="00F2779B" w:rsidP="00F2779B">
      <w:pPr>
        <w:spacing w:before="60" w:after="60"/>
        <w:ind w:left="1440" w:right="74" w:hanging="720"/>
        <w:jc w:val="both"/>
      </w:pPr>
      <w:r w:rsidRPr="008F16FE">
        <w:t xml:space="preserve">5.4.2. </w:t>
      </w:r>
      <w:r w:rsidRPr="008F16FE">
        <w:tab/>
        <w:t>piegādātājs/pircējs vai jebkurš pilnvarotais lietotājs izmanto E-kataloga sistēmu prettiesiskos nolūkos, traucē sistēmas darbību vai kavē darījumu procesu sistēmā;</w:t>
      </w:r>
    </w:p>
    <w:p w:rsidR="00F2779B" w:rsidRPr="008F16FE" w:rsidRDefault="00F2779B" w:rsidP="00F2779B">
      <w:pPr>
        <w:spacing w:before="60" w:after="60"/>
        <w:ind w:left="1440" w:right="74" w:hanging="720"/>
        <w:jc w:val="both"/>
      </w:pPr>
      <w:r w:rsidRPr="008F16FE">
        <w:t>5.4.3.</w:t>
      </w:r>
      <w:r w:rsidRPr="008F16FE">
        <w:tab/>
        <w:t>piegādātājs vispārīgās vienošanās 4.2.1.</w:t>
      </w:r>
      <w:r w:rsidR="0027626F">
        <w:t>‒</w:t>
      </w:r>
      <w:r w:rsidRPr="008F16FE">
        <w:t xml:space="preserve">4.2.2.punktā noteiktajā termiņā un apjomā nav ievietojis preces, sistemātiski maina preces cenu vairāk kā 5 (piecas) reizes </w:t>
      </w:r>
      <w:r w:rsidRPr="008F16FE">
        <w:rPr>
          <w:rFonts w:eastAsia="Times New Roman"/>
        </w:rPr>
        <w:t>1 (vienas) kalendārās dienas</w:t>
      </w:r>
      <w:r w:rsidRPr="008F16FE" w:rsidDel="00AA043C">
        <w:t xml:space="preserve"> </w:t>
      </w:r>
      <w:r w:rsidRPr="008F16FE">
        <w:t>laikā vai ir veicis sistēmā atzīmi par preces nosūtīšanas faktu piegādei, kas faktiski nav notikusi;</w:t>
      </w:r>
    </w:p>
    <w:p w:rsidR="00F2779B" w:rsidRPr="008F16FE" w:rsidRDefault="00F2779B" w:rsidP="00F2779B">
      <w:pPr>
        <w:spacing w:before="60" w:after="60"/>
        <w:ind w:left="1440" w:right="74" w:hanging="720"/>
        <w:jc w:val="both"/>
      </w:pPr>
      <w:r w:rsidRPr="008F16FE">
        <w:t xml:space="preserve">5.4.4. </w:t>
      </w:r>
      <w:r w:rsidRPr="008F16FE">
        <w:tab/>
        <w:t>piegādātājs sistemātiski izdara šīs vienošanās 5.5.3.</w:t>
      </w:r>
      <w:r w:rsidR="0027626F">
        <w:t>‒</w:t>
      </w:r>
      <w:r w:rsidRPr="008F16FE">
        <w:t>5.</w:t>
      </w:r>
      <w:proofErr w:type="gramStart"/>
      <w:r w:rsidRPr="008F16FE">
        <w:t>5.5.punktos minētos pārkāpumus</w:t>
      </w:r>
      <w:proofErr w:type="gramEnd"/>
      <w:r w:rsidRPr="008F16FE">
        <w:t>;</w:t>
      </w:r>
    </w:p>
    <w:p w:rsidR="00F2779B" w:rsidRPr="008F16FE" w:rsidRDefault="00F2779B" w:rsidP="00F2779B">
      <w:pPr>
        <w:spacing w:before="60" w:after="60"/>
        <w:ind w:left="1440" w:right="74" w:hanging="720"/>
        <w:jc w:val="both"/>
      </w:pPr>
      <w:r w:rsidRPr="008F16FE">
        <w:t xml:space="preserve">5.4.5. </w:t>
      </w:r>
      <w:r w:rsidRPr="008F16FE">
        <w:tab/>
        <w:t>līdzējs E-kataloga sistēmas uzturētājam neiesniedz atjaunotu līguma izpildes galvojumu (Garantijas saistību izpildes nodrošinājuma bezierunu galvojums), ja tāds paredzēts vai apliecinājuma oriģināleksemplāru, ko E-kataloga sistēmas uzturētājs pieprasījis, pamatojoties uz vispārīgās vienošanās 5.3.1.punktu.</w:t>
      </w:r>
    </w:p>
    <w:p w:rsidR="00F2779B" w:rsidRPr="008F16FE" w:rsidRDefault="00F2779B" w:rsidP="00F2779B">
      <w:pPr>
        <w:spacing w:before="120" w:after="60"/>
        <w:ind w:left="720" w:right="74" w:hanging="720"/>
        <w:jc w:val="both"/>
      </w:pPr>
      <w:r w:rsidRPr="008F16FE">
        <w:rPr>
          <w:rFonts w:eastAsia="Times New Roman"/>
        </w:rPr>
        <w:t>5.5.</w:t>
      </w:r>
      <w:r w:rsidRPr="008F16FE">
        <w:rPr>
          <w:rFonts w:eastAsia="Times New Roman"/>
        </w:rPr>
        <w:tab/>
      </w:r>
      <w:r w:rsidRPr="008F16FE">
        <w:t>E-katalogu uzturētājs ir tiesīgs uz noteiktu laiku vai līdz vispārīgās vienošanās darbības beigām vienpusēji izslēgt no E-kataloga preci vai kādu no preču veidiem vai to deaktivēt, ja:</w:t>
      </w:r>
    </w:p>
    <w:p w:rsidR="00F2779B" w:rsidRPr="008F16FE" w:rsidRDefault="00F2779B" w:rsidP="00F2779B">
      <w:pPr>
        <w:spacing w:before="60" w:after="60"/>
        <w:ind w:left="1440" w:right="74" w:hanging="720"/>
        <w:jc w:val="both"/>
      </w:pPr>
      <w:r w:rsidRPr="008F16FE">
        <w:t>5.5.1.</w:t>
      </w:r>
      <w:r w:rsidRPr="008F16FE">
        <w:tab/>
        <w:t>piegādātājs vispārīgās vienošanās 4.2.1.punktā noteiktajā termiņā un apjomā nav norādījis precēm visu šajā punktā prasīto informāciju, vai šī informācija nav izsmeļoša vai ir maldinoša;</w:t>
      </w:r>
    </w:p>
    <w:p w:rsidR="00F2779B" w:rsidRPr="008F16FE" w:rsidRDefault="00F2779B" w:rsidP="00F2779B">
      <w:pPr>
        <w:spacing w:before="60" w:after="60"/>
        <w:ind w:left="1440" w:right="74" w:hanging="720"/>
        <w:jc w:val="both"/>
      </w:pPr>
      <w:r w:rsidRPr="008F16FE">
        <w:t>5.5.2.</w:t>
      </w:r>
      <w:r w:rsidRPr="008F16FE">
        <w:tab/>
        <w:t>piegādātājs vispārīgās vienošanās 4.2.2.punktā noteiktajā gadījumā vienādām precēm ir noradījis atšķirīgas cenas vai pārkāpj citus cenu noteikšanas nosacījumus, ja tādi paredzēti Preču grupu specifisko prasību sarakstā (3.pielikums). Šajā gadījumā E-kataloga sistēmas uzturētājs pēc saviem ieskatiem var neizslēgt preces, nosakot visām attiecīgajām precēm vienu cenu, par pamatu ņemot zemāko attiecīgā piegādātāja piedāvāto cenu šai precei;</w:t>
      </w:r>
    </w:p>
    <w:p w:rsidR="00F2779B" w:rsidRPr="008F16FE" w:rsidRDefault="00F2779B" w:rsidP="00F2779B">
      <w:pPr>
        <w:spacing w:before="60" w:after="60"/>
        <w:ind w:left="1440" w:right="74" w:hanging="720"/>
        <w:jc w:val="both"/>
      </w:pPr>
      <w:r w:rsidRPr="008F16FE">
        <w:t>5.5.3.</w:t>
      </w:r>
      <w:r w:rsidRPr="008F16FE">
        <w:tab/>
        <w:t>piegādātājs E-katalogā ir ievietojis vai piegādā tehnisko specifikāciju prasībām neatbilstošu preci;</w:t>
      </w:r>
    </w:p>
    <w:p w:rsidR="00F2779B" w:rsidRPr="008F16FE" w:rsidRDefault="00F2779B" w:rsidP="00F2779B">
      <w:pPr>
        <w:spacing w:before="60" w:after="60"/>
        <w:ind w:left="1440" w:right="74" w:hanging="720"/>
        <w:jc w:val="both"/>
      </w:pPr>
      <w:r w:rsidRPr="008F16FE">
        <w:t>5.5.4.</w:t>
      </w:r>
      <w:r w:rsidRPr="008F16FE">
        <w:tab/>
        <w:t>piegādātājs, izņemot vispārīgās vienošanās 4.4.punktā noteikto gadījumu, atsaka attiecīgās preces pircēja pirkuma pieprasījumu vai samazina pirkuma pieprasījuma apjomu;</w:t>
      </w:r>
    </w:p>
    <w:p w:rsidR="00F2779B" w:rsidRPr="008F16FE" w:rsidRDefault="00F2779B" w:rsidP="00F2779B">
      <w:pPr>
        <w:spacing w:before="60" w:after="60"/>
        <w:ind w:left="1440" w:right="74" w:hanging="720"/>
        <w:jc w:val="both"/>
      </w:pPr>
      <w:r w:rsidRPr="008F16FE">
        <w:t>5.5.5.</w:t>
      </w:r>
      <w:r w:rsidRPr="008F16FE">
        <w:tab/>
        <w:t>piegādātājs vispārīgās vienošanās 4.4.punktā noteiktajā termiņā neapstiprina pircēja pirkuma pieprasījumu.</w:t>
      </w:r>
    </w:p>
    <w:p w:rsidR="00F2779B" w:rsidRPr="008F16FE" w:rsidRDefault="00F2779B" w:rsidP="00BE0D03">
      <w:pPr>
        <w:spacing w:beforeLines="60" w:before="144" w:after="60"/>
        <w:ind w:left="720" w:right="74" w:hanging="720"/>
        <w:jc w:val="both"/>
      </w:pPr>
      <w:r w:rsidRPr="008F16FE">
        <w:t>5.6.</w:t>
      </w:r>
      <w:r w:rsidRPr="008F16FE">
        <w:tab/>
        <w:t>Veicot vispārīgās vienošanās 5.5.punktā noteiktās darbības, E-kataloga sistēmas uzturētājs ir tiesīgs liegt piegādātājam tiesības ievietot attiecīgās preces E-katalogā.</w:t>
      </w:r>
    </w:p>
    <w:p w:rsidR="00F2779B" w:rsidRPr="008F16FE" w:rsidRDefault="00F2779B" w:rsidP="00F2779B">
      <w:pPr>
        <w:spacing w:before="120" w:after="60"/>
        <w:ind w:left="720" w:right="74" w:hanging="720"/>
        <w:jc w:val="both"/>
      </w:pPr>
      <w:r w:rsidRPr="008F16FE">
        <w:lastRenderedPageBreak/>
        <w:t>5.7.</w:t>
      </w:r>
      <w:r w:rsidRPr="008F16FE">
        <w:tab/>
        <w:t>Par vispārīgās vienošanās 5</w:t>
      </w:r>
      <w:r w:rsidR="009337B0">
        <w:t>.4.–</w:t>
      </w:r>
      <w:r w:rsidRPr="008F16FE">
        <w:t xml:space="preserve">5.6. un 5.9.punktā paredzēto darbību nepieciešamību lemj E-kataloga sistēmas uzturētāja </w:t>
      </w:r>
      <w:proofErr w:type="spellStart"/>
      <w:r w:rsidRPr="008F16FE">
        <w:rPr>
          <w:i/>
        </w:rPr>
        <w:t>ad</w:t>
      </w:r>
      <w:proofErr w:type="spellEnd"/>
      <w:r w:rsidRPr="008F16FE">
        <w:rPr>
          <w:i/>
        </w:rPr>
        <w:t xml:space="preserve"> </w:t>
      </w:r>
      <w:proofErr w:type="spellStart"/>
      <w:r w:rsidRPr="008F16FE">
        <w:rPr>
          <w:i/>
        </w:rPr>
        <w:t>hoc</w:t>
      </w:r>
      <w:proofErr w:type="spellEnd"/>
      <w:r w:rsidRPr="008F16FE">
        <w:t xml:space="preserve"> izveidota komisija ne mazāk kā 3 (triju) locekļu sastāvā.</w:t>
      </w:r>
    </w:p>
    <w:p w:rsidR="00F2779B" w:rsidRPr="008F16FE" w:rsidRDefault="00F2779B" w:rsidP="00F2779B">
      <w:pPr>
        <w:spacing w:after="240"/>
        <w:ind w:left="720"/>
        <w:jc w:val="both"/>
      </w:pPr>
      <w:r w:rsidRPr="008F16FE">
        <w:t xml:space="preserve">Izņēmuma gadījumā, ja nepārprotami ir konstatējams prasībām neatbilstošas preces tūlītējas iegādes risks, kataloga vadītājs ir tiesīgs, nesasaucot komisiju un informējot par attiecīgajām darbībām piegādātāju (kā arī pircēju, ja ir ticis veikts pasūtījums), nekavējoties piemērot vispārīgās vienošanās 5.5.3., 5.6. un 5.9.3.punktā paredzētās darbības. </w:t>
      </w:r>
    </w:p>
    <w:p w:rsidR="00F2779B" w:rsidRPr="008F16FE" w:rsidRDefault="00F2779B" w:rsidP="00BE0D03">
      <w:pPr>
        <w:spacing w:beforeLines="60" w:before="144" w:after="60"/>
        <w:ind w:left="720" w:right="74" w:hanging="720"/>
        <w:jc w:val="both"/>
      </w:pPr>
      <w:r w:rsidRPr="008F16FE">
        <w:t>5.8.</w:t>
      </w:r>
      <w:r w:rsidRPr="008F16FE">
        <w:tab/>
        <w:t>E-kataloga sistēmas uzturētājs ir tiesīgs pēc saviem ieskatiem apturēt pircēja vai piegādātāja, vai jebkuru to pilnvaroto lietotāju piekļūšanu E-kataloga sistēmai pilnībā vai daļēji šādos gadījumos:</w:t>
      </w:r>
    </w:p>
    <w:p w:rsidR="00F2779B" w:rsidRPr="008F16FE" w:rsidRDefault="00F2779B" w:rsidP="00F2779B">
      <w:pPr>
        <w:spacing w:before="60" w:after="60"/>
        <w:ind w:left="1440" w:right="74" w:hanging="720"/>
        <w:jc w:val="both"/>
      </w:pPr>
      <w:r w:rsidRPr="008F16FE">
        <w:t>5.8.1.</w:t>
      </w:r>
      <w:r w:rsidRPr="008F16FE">
        <w:tab/>
        <w:t>lai pilnveidotu E-kataloga sistēmu un ieviestu tajā izmaiņas;</w:t>
      </w:r>
      <w:r w:rsidRPr="008F16FE">
        <w:tab/>
      </w:r>
    </w:p>
    <w:p w:rsidR="00F2779B" w:rsidRPr="008F16FE" w:rsidRDefault="00F2779B" w:rsidP="00F2779B">
      <w:pPr>
        <w:spacing w:before="60" w:after="60"/>
        <w:ind w:left="1440" w:right="74" w:hanging="720"/>
        <w:jc w:val="both"/>
      </w:pPr>
      <w:r w:rsidRPr="008F16FE">
        <w:t>5.8.2.</w:t>
      </w:r>
      <w:r w:rsidRPr="008F16FE">
        <w:tab/>
        <w:t>ievērojot administratīvas vai tiesu institūcijas likumiskās prasības.</w:t>
      </w:r>
    </w:p>
    <w:p w:rsidR="00F2779B" w:rsidRPr="008F16FE" w:rsidRDefault="00F2779B" w:rsidP="00BE0D03">
      <w:pPr>
        <w:spacing w:beforeLines="60" w:before="144" w:after="60"/>
        <w:ind w:left="720" w:right="74" w:hanging="720"/>
        <w:jc w:val="both"/>
      </w:pPr>
      <w:r w:rsidRPr="008F16FE">
        <w:t xml:space="preserve">5.9. </w:t>
      </w:r>
      <w:r w:rsidRPr="008F16FE">
        <w:tab/>
        <w:t xml:space="preserve">E-kataloga sistēmas uzturētājs ir tiesīgs apturēt vai pārtraukt sistēmā </w:t>
      </w:r>
      <w:r w:rsidRPr="008F16FE">
        <w:rPr>
          <w:rFonts w:eastAsia="Times New Roman"/>
        </w:rPr>
        <w:t xml:space="preserve">izveidotu pirkuma pieprasījumu vai </w:t>
      </w:r>
      <w:r w:rsidRPr="008F16FE">
        <w:t xml:space="preserve">veiktu pasūtījumu </w:t>
      </w:r>
      <w:r w:rsidRPr="008F16FE">
        <w:rPr>
          <w:rFonts w:eastAsia="Times New Roman"/>
        </w:rPr>
        <w:t>jebkurā tā stadijā</w:t>
      </w:r>
      <w:r w:rsidRPr="008F16FE">
        <w:t xml:space="preserve"> jebkurā no šādiem gadījumiem:</w:t>
      </w:r>
    </w:p>
    <w:p w:rsidR="00F2779B" w:rsidRPr="008F16FE" w:rsidRDefault="00F2779B" w:rsidP="00F2779B">
      <w:pPr>
        <w:spacing w:before="60" w:after="60"/>
        <w:ind w:left="1440" w:right="74" w:hanging="720"/>
        <w:jc w:val="both"/>
      </w:pPr>
      <w:r w:rsidRPr="008F16FE">
        <w:t>5.9.1.</w:t>
      </w:r>
      <w:r w:rsidRPr="008F16FE">
        <w:tab/>
        <w:t>Pasūtījums veikts, pārkāpjot šīs vispārīgās vienošanās vai sistēmas lietošanas noteikumus;</w:t>
      </w:r>
    </w:p>
    <w:p w:rsidR="00F2779B" w:rsidRPr="008F16FE" w:rsidRDefault="00F2779B" w:rsidP="00F2779B">
      <w:pPr>
        <w:spacing w:before="60" w:after="60"/>
        <w:ind w:left="1440" w:right="74" w:hanging="720"/>
        <w:jc w:val="both"/>
      </w:pPr>
      <w:r w:rsidRPr="008F16FE">
        <w:t>5.9.2.</w:t>
      </w:r>
      <w:r w:rsidRPr="008F16FE">
        <w:tab/>
        <w:t>E-kataloga sistēmas uzturētājs ir pamatotas aizdomas, ka pasūtījums veikts ar mērķi deformēt konkurenci sistēmā vai jebkādā citā veidā izmantot E-kataloga sistēmu prettiesiskos nolūkos vai traucēt sistēmas darbību;</w:t>
      </w:r>
    </w:p>
    <w:p w:rsidR="00F2779B" w:rsidRPr="008F16FE" w:rsidRDefault="00F2779B" w:rsidP="00F2779B">
      <w:pPr>
        <w:spacing w:before="60" w:after="60"/>
        <w:ind w:left="1440" w:right="74" w:hanging="720"/>
        <w:jc w:val="both"/>
      </w:pPr>
      <w:r w:rsidRPr="008F16FE">
        <w:t>5.9.3.</w:t>
      </w:r>
      <w:r w:rsidRPr="008F16FE">
        <w:tab/>
      </w:r>
      <w:r w:rsidRPr="008F16FE">
        <w:rPr>
          <w:rFonts w:eastAsia="Times New Roman"/>
        </w:rPr>
        <w:t>pirkuma pieprasījumā/pasūtījumā ir prece, kuras parametri neatbilst tehniskās specifikācijas minimālajām prasībām.</w:t>
      </w:r>
    </w:p>
    <w:p w:rsidR="00D67226" w:rsidRDefault="00F2779B" w:rsidP="00BE0D03">
      <w:pPr>
        <w:spacing w:beforeLines="60" w:before="144" w:after="60"/>
        <w:ind w:left="720" w:right="74" w:hanging="720"/>
        <w:jc w:val="both"/>
      </w:pPr>
      <w:r w:rsidRPr="008F16FE">
        <w:t>5.10.</w:t>
      </w:r>
      <w:r w:rsidRPr="008F16FE">
        <w:tab/>
        <w:t>Realizējot vispārīgās vienošanās 5.4.</w:t>
      </w:r>
      <w:r w:rsidR="0027626F">
        <w:t>‒</w:t>
      </w:r>
      <w:r w:rsidRPr="008F16FE">
        <w:t xml:space="preserve">5.9.punktos pielīgtās tiesības, E-kataloga sistēmas uzturētājs ir tiesīgs apturēt attiecīgā līdzēja darbību E-kataloga sistēmā vai padarīt nelietojamas visas attiecīgo līdzēju pilnvaroto lietotāju paroles, tādējādi liedzot pilnvarotajiem lietotājiem piekļūšanu E-kataloga sistēmai. </w:t>
      </w:r>
    </w:p>
    <w:p w:rsidR="000F3E4F" w:rsidRDefault="00D67226">
      <w:pPr>
        <w:spacing w:beforeLines="60" w:before="144" w:after="60"/>
        <w:ind w:left="720" w:right="74" w:hanging="720"/>
        <w:jc w:val="both"/>
      </w:pPr>
      <w:r>
        <w:t>5.11.</w:t>
      </w:r>
      <w:r>
        <w:tab/>
      </w:r>
      <w:r w:rsidR="00F2779B" w:rsidRPr="008F16FE">
        <w:t xml:space="preserve">Realizējot </w:t>
      </w:r>
      <w:r w:rsidR="00E012CA" w:rsidRPr="008F16FE">
        <w:t>vispārīgās vienošanās 5.4.</w:t>
      </w:r>
      <w:r w:rsidR="0027626F">
        <w:t>‒</w:t>
      </w:r>
      <w:r w:rsidR="00E012CA" w:rsidRPr="008F16FE">
        <w:t>5.</w:t>
      </w:r>
      <w:r w:rsidR="00E012CA">
        <w:t>10</w:t>
      </w:r>
      <w:r w:rsidR="00E012CA" w:rsidRPr="008F16FE">
        <w:t>.punktos pielīgtās tiesības</w:t>
      </w:r>
      <w:r w:rsidR="00F2779B" w:rsidRPr="008F16FE">
        <w:t>, E-kataloga sistēmas uzturētājs nenes atbildību par jebkādiem zaudējumiem, kas līdzējiem var rasties vai ir radušies sakarā ar attiecīgā līdzēja darbības apturēšanu E-kataloga sistēmā vai pilnvaroto lietotāju piekļuves tiesību liegšanu E</w:t>
      </w:r>
      <w:r w:rsidR="00F2779B" w:rsidRPr="008F16FE">
        <w:noBreakHyphen/>
        <w:t>kataloga sistēmai</w:t>
      </w:r>
      <w:r w:rsidR="00F1142F">
        <w:t>, vai sankciju piemērošanu</w:t>
      </w:r>
      <w:r w:rsidR="00F2779B" w:rsidRPr="008F16FE">
        <w:rPr>
          <w:rFonts w:eastAsia="Times New Roman"/>
        </w:rPr>
        <w:t>.</w:t>
      </w:r>
    </w:p>
    <w:p w:rsidR="00F2779B" w:rsidRPr="008F16FE" w:rsidRDefault="00F2779B" w:rsidP="00F2779B">
      <w:pPr>
        <w:keepNext/>
        <w:spacing w:before="240" w:after="240"/>
        <w:jc w:val="both"/>
        <w:rPr>
          <w:b/>
          <w:bCs/>
        </w:rPr>
      </w:pPr>
      <w:r w:rsidRPr="008F16FE">
        <w:rPr>
          <w:b/>
          <w:bCs/>
        </w:rPr>
        <w:t xml:space="preserve">F. </w:t>
      </w:r>
      <w:r w:rsidRPr="008F16FE">
        <w:rPr>
          <w:b/>
          <w:bCs/>
        </w:rPr>
        <w:tab/>
        <w:t xml:space="preserve">NOSLĒGUMA JAUTĀJUMI </w:t>
      </w:r>
    </w:p>
    <w:p w:rsidR="00F2779B" w:rsidRPr="008F16FE" w:rsidRDefault="00F2779B" w:rsidP="00F2779B">
      <w:pPr>
        <w:spacing w:after="240"/>
        <w:ind w:left="720" w:hanging="720"/>
        <w:jc w:val="both"/>
        <w:rPr>
          <w:b/>
          <w:bCs/>
        </w:rPr>
      </w:pPr>
      <w:r w:rsidRPr="008F16FE">
        <w:rPr>
          <w:b/>
          <w:bCs/>
        </w:rPr>
        <w:t>6.</w:t>
      </w:r>
      <w:r w:rsidRPr="008F16FE">
        <w:rPr>
          <w:b/>
          <w:bCs/>
        </w:rPr>
        <w:tab/>
        <w:t>VISPĀRĪGĀS VIENOŠANĀS DARBĪBAS TERMIŅŠ, VISPĀRĪGĀS VIENOŠANĀS APTURĒŠANA UN IZBEIGŠANA</w:t>
      </w:r>
    </w:p>
    <w:p w:rsidR="00860D8E" w:rsidRPr="00F007CE" w:rsidRDefault="00F2779B" w:rsidP="00860D8E">
      <w:pPr>
        <w:spacing w:after="60"/>
        <w:ind w:left="720" w:hanging="720"/>
        <w:jc w:val="both"/>
      </w:pPr>
      <w:r w:rsidRPr="008F16FE">
        <w:t>6.1.</w:t>
      </w:r>
      <w:r w:rsidRPr="008F16FE">
        <w:tab/>
      </w:r>
      <w:r w:rsidR="00860D8E" w:rsidRPr="00F007CE">
        <w:t xml:space="preserve">Vispārīgā vienošanās ir spēkā 12 (divpadsmit) mēnešus no vispārīgās vienošanās 8.1.punktā norādītā datuma. </w:t>
      </w:r>
    </w:p>
    <w:p w:rsidR="00860D8E" w:rsidRPr="00F007CE" w:rsidRDefault="00E828CD" w:rsidP="00860D8E">
      <w:pPr>
        <w:spacing w:before="120" w:after="120"/>
        <w:ind w:left="720"/>
        <w:jc w:val="both"/>
      </w:pPr>
      <w:r w:rsidRPr="00830318">
        <w:t xml:space="preserve">Nolūkā nodrošināt E-kataloga darbības nepārtrauktību, E-katalogu sistēmas uzturētājs var vienpusēji pagarināt vispārīgās vienošanās darbības termiņu, bet ne ilgāk kā par </w:t>
      </w:r>
      <w:r w:rsidR="00830318" w:rsidRPr="008B7C8A">
        <w:t>12</w:t>
      </w:r>
      <w:r w:rsidRPr="00830318">
        <w:t> (</w:t>
      </w:r>
      <w:r w:rsidR="00830318" w:rsidRPr="008B7C8A">
        <w:t>divpadsmit</w:t>
      </w:r>
      <w:r w:rsidRPr="00830318">
        <w:t>) mēnešiem, noformējot un nosūtot attiecīgu paziņojumu.</w:t>
      </w:r>
      <w:r w:rsidR="00860D8E" w:rsidRPr="00F007CE">
        <w:rPr>
          <w:i/>
        </w:rPr>
        <w:t xml:space="preserve"> </w:t>
      </w:r>
    </w:p>
    <w:p w:rsidR="00860D8E" w:rsidRPr="00F007CE" w:rsidRDefault="00860D8E" w:rsidP="00860D8E">
      <w:pPr>
        <w:spacing w:after="240"/>
        <w:ind w:left="720"/>
        <w:jc w:val="both"/>
      </w:pPr>
      <w:r w:rsidRPr="00F007CE">
        <w:t>Vispārīgās vienošanās darbības termiņa pagarināšanas obligāts priekšnosacījums ir tirgū pieejamā un E-katalogu sistēmas lietotājiem nepieciešamā preču klāsta būtisku izmaiņu neesamība.</w:t>
      </w:r>
    </w:p>
    <w:p w:rsidR="00F2779B" w:rsidRPr="008F16FE" w:rsidRDefault="00F2779B" w:rsidP="00F2779B">
      <w:pPr>
        <w:spacing w:after="60"/>
        <w:ind w:left="720" w:hanging="720"/>
        <w:jc w:val="both"/>
      </w:pPr>
    </w:p>
    <w:p w:rsidR="00F2779B" w:rsidRPr="008F16FE" w:rsidRDefault="00F2779B" w:rsidP="00F2779B">
      <w:pPr>
        <w:spacing w:after="240"/>
        <w:ind w:left="720" w:hanging="720"/>
        <w:jc w:val="both"/>
      </w:pPr>
      <w:r w:rsidRPr="008F16FE">
        <w:lastRenderedPageBreak/>
        <w:t xml:space="preserve">6.2. </w:t>
      </w:r>
      <w:r w:rsidRPr="008F16FE">
        <w:tab/>
        <w:t>Izbeidzoties vispārīgās vienošanās 6.1.punktā minētajam termiņam, pircējam ir liegta iespēja veikt jaunus pasūtījumus, bet līdzējiem ir pienākums pabeigt uzsāktos darījumus.</w:t>
      </w:r>
    </w:p>
    <w:p w:rsidR="00F2779B" w:rsidRPr="008F16FE" w:rsidRDefault="00F2779B" w:rsidP="00F2779B">
      <w:pPr>
        <w:tabs>
          <w:tab w:val="left" w:pos="720"/>
        </w:tabs>
        <w:spacing w:after="120"/>
        <w:ind w:left="720" w:hanging="720"/>
        <w:jc w:val="both"/>
      </w:pPr>
      <w:r w:rsidRPr="008F16FE">
        <w:t>6.3.</w:t>
      </w:r>
      <w:r w:rsidRPr="008F16FE">
        <w:tab/>
        <w:t>Vispārīgā vienošanās, ar E-kataloga sistēmas uzturētāja vienpusēju paziņojumu atkāpties no līguma, tiek izbeigta šādos gadījumos:</w:t>
      </w:r>
    </w:p>
    <w:p w:rsidR="00F2779B" w:rsidRPr="008F16FE" w:rsidRDefault="00F2779B" w:rsidP="00F2779B">
      <w:pPr>
        <w:spacing w:after="120"/>
        <w:ind w:left="1440" w:hanging="720"/>
        <w:jc w:val="both"/>
      </w:pPr>
      <w:r w:rsidRPr="008F16FE">
        <w:t>6.3.1.</w:t>
      </w:r>
      <w:r w:rsidRPr="008F16FE">
        <w:tab/>
        <w:t>attiecībā uz konkrētu piegādātāju, ir pasludināts piegādātāja maksātnespējas process vai iestājas citi apstākļi, kas liedz vai liegs piegādātājam turpināt vispārīgās vienošanās izpildi saskaņā ar līguma noteikumiem vai kas negatīvi ietekmē pircēja tiesības, kuras izriet no vispārīgās vienošanās un tās pielikumiem;</w:t>
      </w:r>
    </w:p>
    <w:p w:rsidR="00F2779B" w:rsidRPr="008F16FE" w:rsidRDefault="00F2779B" w:rsidP="00F2779B">
      <w:pPr>
        <w:spacing w:after="120"/>
        <w:ind w:left="1440" w:hanging="720"/>
        <w:jc w:val="both"/>
      </w:pPr>
      <w:r w:rsidRPr="008F16FE">
        <w:t>6.3.2.</w:t>
      </w:r>
      <w:r w:rsidRPr="008F16FE">
        <w:tab/>
        <w:t>pret Piegādātāju tikušas vērstas tiesiskas darbības, kas saistītas ar aresta uzlikšanu vairāk kā 50 % (piecdesmit procentiem) no Piegādātāja bilances aktīviem;</w:t>
      </w:r>
    </w:p>
    <w:p w:rsidR="00F2779B" w:rsidRPr="008F16FE" w:rsidRDefault="00F2779B" w:rsidP="00F2779B">
      <w:pPr>
        <w:spacing w:after="120"/>
        <w:ind w:left="1440" w:hanging="720"/>
        <w:jc w:val="both"/>
      </w:pPr>
      <w:r w:rsidRPr="008F16FE">
        <w:t>6.3.3.</w:t>
      </w:r>
      <w:r w:rsidRPr="008F16FE">
        <w:tab/>
        <w:t>pēc Līguma noslēgšanas atklājas, ka, iesniedzot piedāvājumu, Piegādātājs ir apzināti sniedzis nepatiesu informāciju, vai līguma noslēgšanas vai līguma izpildes laikā Piegādātājs ir sniedzis nepatiesas vai nepilnīgas ziņas vai apliecinājumus;</w:t>
      </w:r>
    </w:p>
    <w:p w:rsidR="00F2779B" w:rsidRPr="008F16FE" w:rsidRDefault="00F2779B" w:rsidP="00F2779B">
      <w:pPr>
        <w:spacing w:after="120"/>
        <w:ind w:left="1440" w:hanging="720"/>
        <w:jc w:val="both"/>
      </w:pPr>
      <w:r w:rsidRPr="008F16FE">
        <w:t>6.3.4.</w:t>
      </w:r>
      <w:r w:rsidRPr="008F16FE">
        <w:tab/>
        <w:t>Piegādātājs ir patvaļīgi pārtraucis Līguma izpildi, tai skaitā, ja Piegādātājs nav sasniedzams juridiskajā adresē vai deklarētajā adresē un nav novērsis konstatēto Vienošanās neizpildi 5 (piecu) darbdienu laikā no paziņojuma saņemšanas;</w:t>
      </w:r>
    </w:p>
    <w:p w:rsidR="00F2779B" w:rsidRPr="008F16FE" w:rsidRDefault="00F2779B" w:rsidP="00F2779B">
      <w:pPr>
        <w:spacing w:after="120"/>
        <w:ind w:left="1440" w:hanging="720"/>
        <w:jc w:val="both"/>
      </w:pPr>
      <w:r w:rsidRPr="008F16FE">
        <w:t>6.3.5.</w:t>
      </w:r>
      <w:r w:rsidRPr="008F16FE">
        <w:tab/>
        <w:t>Piegādātājs nevar nodrošināt iepirkuma dokumentācijā norādīto apakšuzņēmēju piedalīšanos vai darbu izpildē iesaistīto speciālistu kvalifikāciju, kāda norādīta Piegādātāja piedāvājumā un nav novērsis konstatēto Vienošanās neizpildi 5 (piecu) darbdienu laikā no paziņojuma saņemšanas;</w:t>
      </w:r>
    </w:p>
    <w:p w:rsidR="00F2779B" w:rsidRPr="008F16FE" w:rsidRDefault="00F2779B" w:rsidP="00F2779B">
      <w:pPr>
        <w:spacing w:after="120"/>
        <w:ind w:left="1440" w:hanging="720"/>
        <w:jc w:val="both"/>
      </w:pPr>
      <w:r w:rsidRPr="008F16FE">
        <w:t>6.3.6.</w:t>
      </w:r>
      <w:r w:rsidRPr="008F16FE">
        <w:tab/>
        <w:t>attiecībā uz konkrētu piegādātāju tiek piemērota attiecīga vispārīgās vienošanās 5.4.punktā noteiktā sankcija;</w:t>
      </w:r>
    </w:p>
    <w:p w:rsidR="00F2779B" w:rsidRPr="008F16FE" w:rsidRDefault="00F2779B" w:rsidP="00F2779B">
      <w:pPr>
        <w:spacing w:after="120"/>
        <w:ind w:left="1440" w:hanging="720"/>
        <w:jc w:val="both"/>
      </w:pPr>
      <w:r w:rsidRPr="008F16FE">
        <w:t>6.3.7.</w:t>
      </w:r>
      <w:r w:rsidRPr="008F16FE">
        <w:tab/>
        <w:t>E-katalogā veikto darījumu kopējās izmaksas sasniedz vispārīgajai vienošanās paredzēto līguma vērtību.</w:t>
      </w:r>
    </w:p>
    <w:p w:rsidR="00F2779B" w:rsidRPr="008F16FE" w:rsidRDefault="00F2779B" w:rsidP="00F2779B">
      <w:pPr>
        <w:ind w:left="720" w:hanging="720"/>
        <w:jc w:val="both"/>
      </w:pPr>
      <w:r w:rsidRPr="008F16FE">
        <w:t>6.4.</w:t>
      </w:r>
      <w:r w:rsidRPr="008F16FE">
        <w:tab/>
        <w:t>Vienošanās 6.3.6.punktā piemērotā vispārīgās vienošanās izbeigšana ir pamats pretendenta piedāvājuma neizskatīšanai un pretendenta izslēgšanai no turpmākās dalības nākošajā kārtējā iepirkuma procedūrā, kas rīkota par šajā vispārīgajā vienošanās ietverto līguma priekšmetu.</w:t>
      </w:r>
    </w:p>
    <w:p w:rsidR="00F2779B" w:rsidRPr="008F16FE" w:rsidRDefault="00F2779B" w:rsidP="00F2779B">
      <w:pPr>
        <w:spacing w:before="120"/>
        <w:ind w:left="720" w:hanging="720"/>
        <w:jc w:val="both"/>
      </w:pPr>
      <w:r w:rsidRPr="008F16FE">
        <w:t>6.5.</w:t>
      </w:r>
      <w:r w:rsidRPr="008F16FE">
        <w:tab/>
        <w:t>Vispārīgā vienošanās var tikt izbeigta:</w:t>
      </w:r>
    </w:p>
    <w:p w:rsidR="00F2779B" w:rsidRPr="008F16FE" w:rsidRDefault="00F2779B" w:rsidP="00F2779B">
      <w:pPr>
        <w:spacing w:before="60" w:after="60"/>
        <w:ind w:left="1440" w:hanging="720"/>
        <w:jc w:val="both"/>
      </w:pPr>
      <w:r w:rsidRPr="008F16FE">
        <w:t>6.5.1.</w:t>
      </w:r>
      <w:r w:rsidRPr="008F16FE">
        <w:tab/>
        <w:t xml:space="preserve">kādā </w:t>
      </w:r>
      <w:r w:rsidRPr="008F16FE">
        <w:rPr>
          <w:iCs/>
        </w:rPr>
        <w:t xml:space="preserve">iepirkuma priekšmeta preču grupā (attiecīgās preču grupas daļā, sadaļā vai atsevišķā pozīcijā), ja </w:t>
      </w:r>
      <w:r w:rsidRPr="008F16FE">
        <w:t xml:space="preserve">vispārīgās vienošanās darbības laikā attiecīgajā preču grupā nepastāv konkurences apstākļi, un minētā iemesla dēļ E-katalogu sistēmā šajā </w:t>
      </w:r>
      <w:r w:rsidRPr="008F16FE">
        <w:rPr>
          <w:iCs/>
        </w:rPr>
        <w:t>preču grupā (attiecīgās preču grupas daļā, sadaļā vai atsevišķā pozīcijā)</w:t>
      </w:r>
      <w:r w:rsidRPr="008F16FE">
        <w:t xml:space="preserve"> piedāvātā cena ir nesamērīga.</w:t>
      </w:r>
    </w:p>
    <w:p w:rsidR="00F2779B" w:rsidRPr="008F16FE" w:rsidRDefault="00F2779B" w:rsidP="00F2779B">
      <w:pPr>
        <w:spacing w:before="60" w:after="120"/>
        <w:ind w:left="1440"/>
        <w:jc w:val="both"/>
      </w:pPr>
      <w:r w:rsidRPr="008F16FE">
        <w:t>Ja vispārīgās vienošanās 6.5.1.punktā noteiktajā gadījumā vispārīgā vienošanās izbeigta un ir tikusi rīkota jauna iepirkuma procedūra par attiecīgajā iepirkuma priekšmeta preču grupā (attiecīgās preču grupas daļā, sadaļā vai atsevišķā pozīcijā) ietilpstošo preču vai pakalpojumu iegādi, piegādātāji, kam piešķirtas līguma slēgšanas tiesības, pievienojas šai vispārīgajai vienošanai uz šīs vienošanās darbības laiku attiecīgajā iepirkuma priekšmeta preču grupā (attiecīgās preču grupas daļā, sadaļā vai atsevišķā pozīcijā).</w:t>
      </w:r>
    </w:p>
    <w:p w:rsidR="00F2779B" w:rsidRPr="008F16FE" w:rsidRDefault="00F2779B" w:rsidP="00F2779B">
      <w:pPr>
        <w:spacing w:after="240"/>
        <w:ind w:left="1440" w:hanging="720"/>
        <w:jc w:val="both"/>
      </w:pPr>
      <w:r w:rsidRPr="008F16FE">
        <w:lastRenderedPageBreak/>
        <w:t>6.5.2.</w:t>
      </w:r>
      <w:r w:rsidRPr="008F16FE">
        <w:tab/>
        <w:t>gadījumos, kad turpmāku Vienošanās izpildi padara neiespējamu nepārvarama vara.</w:t>
      </w:r>
    </w:p>
    <w:p w:rsidR="00F2779B" w:rsidRPr="008F16FE" w:rsidRDefault="00F2779B" w:rsidP="00F2779B">
      <w:pPr>
        <w:spacing w:after="240"/>
        <w:jc w:val="both"/>
        <w:rPr>
          <w:b/>
          <w:bCs/>
        </w:rPr>
      </w:pPr>
      <w:r w:rsidRPr="008F16FE">
        <w:rPr>
          <w:b/>
          <w:bCs/>
        </w:rPr>
        <w:t>7.</w:t>
      </w:r>
      <w:r w:rsidRPr="008F16FE">
        <w:rPr>
          <w:b/>
          <w:bCs/>
        </w:rPr>
        <w:tab/>
        <w:t>NEPĀRVARAMA VARA</w:t>
      </w:r>
    </w:p>
    <w:p w:rsidR="00F2779B" w:rsidRPr="008F16FE" w:rsidRDefault="00F2779B" w:rsidP="00F2779B">
      <w:pPr>
        <w:spacing w:after="240"/>
        <w:ind w:left="720" w:hanging="720"/>
        <w:jc w:val="both"/>
      </w:pPr>
      <w:r w:rsidRPr="008F16FE">
        <w:t>7.1.</w:t>
      </w:r>
      <w:r w:rsidRPr="008F16FE">
        <w:tab/>
        <w:t>Līdzēji tiek atbrīvoti no atbildības par pilnīgu vai daļēju vispārīgajā vienošanās paredzēto saistību neizpildi, ja šāda neizpilde ir notikusi nepārvaramas varas apstākļu iestāšanās rezultātā, kas iestājušies ne ātrāk kā nākamajā dienā pēc šīs vispārīgās vienošanās spēkā stāšanās dienas. Par nepārvaramas varas apstākļiem šīs vispārīgās vienošanās ietvaros tiks uzskatītas: dabas katastrofas, ūdens plūdi, ugunsnelaime, zemestrīce un citas stihiskas nelaimes, kā arī karš un kara darbība, streiki, valdības lēmumi vai citi, no līdzējiem neatkarīgi notikumi, kurus līdzējiem nebija iespējams ne paredzēt, ne novērst, ne ietekmēt, bet kuru iestāšanās fakts padara šīs vispārīgās vienošanās saistību izpildi par objektīvi neiespējamu. Šādā gadījumā saistību izpildes termiņi tiek pagarināti par tik ilgu laiku, cik ilgi pastāvējuši iepriekš atrunātie apstākļi.</w:t>
      </w:r>
    </w:p>
    <w:p w:rsidR="00F2779B" w:rsidRPr="008F16FE" w:rsidRDefault="00F2779B" w:rsidP="00F2779B">
      <w:pPr>
        <w:spacing w:after="240"/>
        <w:ind w:left="720" w:hanging="720"/>
        <w:jc w:val="both"/>
      </w:pPr>
      <w:r w:rsidRPr="008F16FE">
        <w:t>7.2.</w:t>
      </w:r>
      <w:r w:rsidRPr="008F16FE">
        <w:tab/>
        <w:t>Līdzējam, kas nokļuvis nepārvaramas varas apstākļos, rakstiski jāinformē par to citi līdzēji 3 (trīs) darba dienu laikā pēc nepārvaramas varas apstākļu iestāšanās. Līdzējam, kas nokļuvis nepārvaramas varas apstākļos, pēc cita līdzēja pieprasījuma jāiesniedz izziņa vai cits dokuments, ko izsniegušas kompetentas iestādes un, kura satur konkrēto nepārvaramas varas apstākļu iestāšanās apstiprinājumu un raksturojumu.</w:t>
      </w:r>
    </w:p>
    <w:p w:rsidR="00F2779B" w:rsidRPr="008F16FE" w:rsidRDefault="00F2779B" w:rsidP="00F2779B">
      <w:pPr>
        <w:spacing w:after="240"/>
        <w:ind w:left="720" w:hanging="720"/>
        <w:jc w:val="both"/>
      </w:pPr>
      <w:r w:rsidRPr="008F16FE">
        <w:t>7.3.</w:t>
      </w:r>
      <w:r w:rsidRPr="008F16FE">
        <w:tab/>
        <w:t>Ja nepārvaramas varas apstākļu dēļ šī vispārīgā vienošanās nav izpildāma ilgāk par 3 (trim) kalendārajiem mēnešiem, tad katram līdzējam ir tiesības vienpusēji atteikties no tālākas šīs vispārīgās vienošanās saistību izpildes.</w:t>
      </w:r>
    </w:p>
    <w:p w:rsidR="00F2779B" w:rsidRPr="008F16FE" w:rsidRDefault="00F2779B" w:rsidP="00F2779B">
      <w:pPr>
        <w:spacing w:after="240"/>
        <w:ind w:left="720" w:hanging="720"/>
        <w:jc w:val="both"/>
      </w:pPr>
      <w:r w:rsidRPr="008F16FE">
        <w:t>7.4.</w:t>
      </w:r>
      <w:r w:rsidRPr="008F16FE">
        <w:tab/>
        <w:t>Izņēmuma gadījumā, kad tādu apstākļu, kas pielīdzināmi nepārvaramas varas apstākļiem, iestāšanās rezultātā, kas iestājušies ne ātrāk kā nākamajā dienā pēc šīs vispārīgās vienošanās spēkā stāšanās dienas, neviens no vispārīgo vienošanos parakstījušajiem aktīvajiem piegādātājiem nav spējīgs piegādāt preces nepārsniedzot katra piegādātāja piedāvājumā fiksētās maksimālās cenas, E-kataloga uzturētājs, konsultējoties ar nozares speciālistiem, kā arī pēc nepieciešamības piesaistot ekspertus, var veikt fiksēto maksimālo preču cenu paaugstināšanu vienādi visiem piegādātājiem tiktāl, cik tas nepieciešams preču piegādes nodrošināšanai.</w:t>
      </w:r>
    </w:p>
    <w:p w:rsidR="00F2779B" w:rsidRPr="008F16FE" w:rsidRDefault="00F2779B" w:rsidP="00F2779B">
      <w:pPr>
        <w:keepNext/>
        <w:spacing w:after="240"/>
        <w:ind w:left="720" w:hanging="720"/>
        <w:jc w:val="both"/>
        <w:rPr>
          <w:b/>
          <w:bCs/>
        </w:rPr>
      </w:pPr>
      <w:r w:rsidRPr="008F16FE">
        <w:rPr>
          <w:b/>
          <w:bCs/>
        </w:rPr>
        <w:t>8.</w:t>
      </w:r>
      <w:r w:rsidRPr="008F16FE">
        <w:rPr>
          <w:b/>
          <w:bCs/>
        </w:rPr>
        <w:tab/>
        <w:t>VISPĀRĪGĀS VIENOŠANĀS SPĒKĀ STĀŠANĀS UN GROZĪŠANAS KĀRTĪBA</w:t>
      </w:r>
    </w:p>
    <w:p w:rsidR="00F2779B" w:rsidRPr="008F16FE" w:rsidRDefault="00F2779B" w:rsidP="00F2779B">
      <w:pPr>
        <w:spacing w:after="120"/>
        <w:ind w:left="720" w:hanging="720"/>
        <w:jc w:val="both"/>
      </w:pPr>
      <w:r w:rsidRPr="008F16FE">
        <w:t>8.1.</w:t>
      </w:r>
      <w:r w:rsidRPr="008F16FE">
        <w:tab/>
        <w:t>Vispārīgā vienošanās stājas spēkā 201</w:t>
      </w:r>
      <w:r w:rsidR="005E6C13">
        <w:t>6</w:t>
      </w:r>
      <w:r w:rsidRPr="008F16FE">
        <w:t>.gada ___.&lt;mēnesis&gt;. Attiecībā uz piegādātājiem vispārīgās vienošanās 4.2.1.punkts stājas spēkā ar vispārīgās vienošanās parakstīšanas brīdi.</w:t>
      </w:r>
    </w:p>
    <w:p w:rsidR="00F2779B" w:rsidRPr="008F16FE" w:rsidRDefault="00F2779B" w:rsidP="00F2779B">
      <w:pPr>
        <w:spacing w:after="120"/>
        <w:ind w:left="720" w:hanging="720"/>
        <w:jc w:val="both"/>
      </w:pPr>
      <w:r w:rsidRPr="008F16FE">
        <w:t>8.2.</w:t>
      </w:r>
      <w:r w:rsidRPr="008F16FE">
        <w:tab/>
        <w:t>Vispārīgā vienošanās grozāma ar visu to piegādātāju piekrišanu, kurus skar veiktie grozījumi.</w:t>
      </w:r>
    </w:p>
    <w:p w:rsidR="00F2779B" w:rsidRPr="008F16FE" w:rsidRDefault="00F2779B" w:rsidP="00F2779B">
      <w:pPr>
        <w:spacing w:after="120"/>
        <w:ind w:left="720" w:hanging="720"/>
        <w:jc w:val="both"/>
      </w:pPr>
      <w:r w:rsidRPr="008F16FE">
        <w:t>8.3.</w:t>
      </w:r>
      <w:r w:rsidRPr="008F16FE">
        <w:tab/>
        <w:t xml:space="preserve">Ja nepieciešamie vispārīgās vienošanās grozījumi vienlaikus skar visus piegādātājus vai grozījumi būtiski nepieciešami vispārīgās vienošanās spēkā esamībai, piegādātāji nav tiesīgi ignorēt (bezdarbība nav pieļaujama) E-kataloga sistēmas uzturētāja pieprasījumu sniegt piekrišanu vai atteikumu veiktajiem grozījumiem. </w:t>
      </w:r>
    </w:p>
    <w:p w:rsidR="00F2779B" w:rsidRPr="008F16FE" w:rsidRDefault="00F2779B" w:rsidP="00F2779B">
      <w:pPr>
        <w:spacing w:after="120"/>
        <w:ind w:left="720" w:hanging="720"/>
        <w:jc w:val="both"/>
      </w:pPr>
      <w:r w:rsidRPr="008F16FE">
        <w:t>8.4.</w:t>
      </w:r>
      <w:r w:rsidRPr="008F16FE">
        <w:tab/>
        <w:t xml:space="preserve">Ja vispārīgās vienošanās 8.3.punktā noteiktajā gadījumā piegādātājs nepiekrīt grozījumiem vai ignorē E-kataloga sistēmas uzturētāja pieprasījumu sniegt piekrišanu vai atteikumu, ja un ciktāl tas tiesiski un faktiski ir iespējams, piegādātājs saglabā savu </w:t>
      </w:r>
      <w:r w:rsidRPr="008F16FE">
        <w:lastRenderedPageBreak/>
        <w:t>dalību vispārīgās vienošanās ietvaros, un vispārīgās vienošanas grozījumi stājās spēkā uz pārējiem līdzējiem.</w:t>
      </w:r>
    </w:p>
    <w:p w:rsidR="00F2779B" w:rsidRPr="008F16FE" w:rsidRDefault="00F2779B" w:rsidP="00F2779B">
      <w:pPr>
        <w:spacing w:after="240"/>
        <w:ind w:left="720" w:hanging="720"/>
        <w:jc w:val="both"/>
      </w:pPr>
      <w:r w:rsidRPr="008F16FE">
        <w:t>8.5.</w:t>
      </w:r>
      <w:r w:rsidRPr="008F16FE">
        <w:tab/>
        <w:t>Grozījumi noformējami rakstveidā un stājas spēkā ar brīdi, kad tos parakstījuši piegādātāju un E-kataloga sistēmas uzturētāja pilnvarotie pārstāvji.</w:t>
      </w:r>
    </w:p>
    <w:p w:rsidR="00F2779B" w:rsidRPr="008F16FE" w:rsidRDefault="00F2779B" w:rsidP="00F2779B">
      <w:pPr>
        <w:spacing w:after="240"/>
        <w:jc w:val="both"/>
        <w:rPr>
          <w:b/>
          <w:bCs/>
        </w:rPr>
      </w:pPr>
      <w:r w:rsidRPr="008F16FE">
        <w:rPr>
          <w:b/>
          <w:bCs/>
        </w:rPr>
        <w:t>9.</w:t>
      </w:r>
      <w:r w:rsidRPr="008F16FE">
        <w:rPr>
          <w:b/>
          <w:bCs/>
        </w:rPr>
        <w:tab/>
        <w:t xml:space="preserve">NOSLĒGUMA NOTEIKUMI </w:t>
      </w:r>
    </w:p>
    <w:p w:rsidR="00F2779B" w:rsidRPr="008F16FE" w:rsidRDefault="00F2779B" w:rsidP="00F2779B">
      <w:pPr>
        <w:spacing w:before="120" w:after="120"/>
        <w:ind w:left="720" w:hanging="720"/>
        <w:jc w:val="both"/>
      </w:pPr>
      <w:r w:rsidRPr="008F16FE">
        <w:t>9.1.</w:t>
      </w:r>
      <w:r w:rsidRPr="008F16FE">
        <w:tab/>
        <w:t>Līdzēji apliecina, ka tiem ir attiecīgas pilnvaras, lai slēgtu šo vispārīgo vienošanos un uzņemtos tajā noteiktās saistības pilnā apjomā.</w:t>
      </w:r>
    </w:p>
    <w:p w:rsidR="00F2779B" w:rsidRPr="008F16FE" w:rsidRDefault="00F2779B" w:rsidP="00F2779B">
      <w:pPr>
        <w:spacing w:before="120" w:after="120"/>
        <w:ind w:left="720" w:hanging="720"/>
        <w:jc w:val="both"/>
      </w:pPr>
      <w:r w:rsidRPr="008F16FE">
        <w:t>9.2.</w:t>
      </w:r>
      <w:r w:rsidRPr="008F16FE">
        <w:tab/>
        <w:t>Vispārīgā vienošanās ir saistoša arī piegādātāju tiesību un pienākumu pārņēmējiem.</w:t>
      </w:r>
    </w:p>
    <w:p w:rsidR="00F2779B" w:rsidRPr="008F16FE" w:rsidRDefault="00F2779B" w:rsidP="00F2779B">
      <w:pPr>
        <w:spacing w:before="120" w:after="120"/>
        <w:ind w:left="720" w:hanging="720"/>
        <w:jc w:val="both"/>
      </w:pPr>
      <w:r w:rsidRPr="008F16FE">
        <w:t xml:space="preserve">9.3. </w:t>
      </w:r>
      <w:r w:rsidRPr="008F16FE">
        <w:tab/>
        <w:t>No vispārīgās vienošanās izrietošās saistības apspriežamas atbilstoši Latvijas Republikas normatīvajiem aktiem. Strīdi starp līdzējiem risināmi sarunu ceļā. Ja līdzēji 40 (četrdesmit) kalendāro dienu laikā strīdus neatrisina sarunu ceļā, šādi strīdi risināmi Latvijas Republikas tiesā normatīvajos aktos noteiktajā kārtībā.</w:t>
      </w:r>
    </w:p>
    <w:p w:rsidR="00F2779B" w:rsidRPr="008F16FE" w:rsidRDefault="00F2779B" w:rsidP="00F2779B">
      <w:pPr>
        <w:spacing w:before="120" w:after="120"/>
        <w:ind w:left="720" w:hanging="720"/>
        <w:jc w:val="both"/>
      </w:pPr>
      <w:r w:rsidRPr="008F16FE">
        <w:t>9.4.</w:t>
      </w:r>
      <w:r w:rsidRPr="008F16FE">
        <w:tab/>
        <w:t xml:space="preserve">Vispārīgā vienošanās ar pielikumiem nesatur konfidenciālu informāciju un ir publiski pieejama vietnē </w:t>
      </w:r>
      <w:hyperlink r:id="rId11" w:history="1">
        <w:r w:rsidRPr="008F16FE">
          <w:rPr>
            <w:rStyle w:val="Hyperlink"/>
            <w:color w:val="auto"/>
          </w:rPr>
          <w:t>www.eis.gov.lv</w:t>
        </w:r>
      </w:hyperlink>
      <w:r w:rsidRPr="008F16FE">
        <w:t xml:space="preserve"> vai </w:t>
      </w:r>
      <w:hyperlink r:id="rId12" w:history="1">
        <w:r w:rsidRPr="008F16FE">
          <w:rPr>
            <w:rStyle w:val="Hyperlink"/>
            <w:color w:val="auto"/>
          </w:rPr>
          <w:t>www.vraa.gov.lv</w:t>
        </w:r>
      </w:hyperlink>
      <w:r w:rsidRPr="008F16FE">
        <w:t>.</w:t>
      </w:r>
    </w:p>
    <w:p w:rsidR="00F2779B" w:rsidRPr="008F16FE" w:rsidRDefault="00F2779B" w:rsidP="00F2779B">
      <w:pPr>
        <w:pStyle w:val="ListParagraph"/>
        <w:spacing w:after="120"/>
        <w:ind w:hanging="720"/>
        <w:jc w:val="both"/>
      </w:pPr>
      <w:r w:rsidRPr="008F16FE">
        <w:t xml:space="preserve">9.5. </w:t>
      </w:r>
      <w:r w:rsidRPr="008F16FE">
        <w:tab/>
        <w:t>Vispārīgā vienošanās ar pielikumiem sagatavota uz (__) lpp. 2 (divos) eksemplāros, kuri glabājas pie E-kataloga uzturētāja – abiem eksemplāriem ir vienāds juridisks spēks.</w:t>
      </w:r>
    </w:p>
    <w:p w:rsidR="00F2779B" w:rsidRPr="008F16FE" w:rsidRDefault="00F2779B" w:rsidP="00F2779B">
      <w:pPr>
        <w:tabs>
          <w:tab w:val="num" w:pos="720"/>
        </w:tabs>
        <w:spacing w:after="240"/>
        <w:ind w:left="720" w:hanging="720"/>
        <w:jc w:val="both"/>
      </w:pPr>
      <w:r w:rsidRPr="008F16FE">
        <w:t xml:space="preserve">9.6. </w:t>
      </w:r>
      <w:r w:rsidRPr="008F16FE">
        <w:tab/>
        <w:t>Piegādātāji un pircēji vispārīgo vienošanos ar pielikumiem saņem kā elektroniskas kopijas, kas apliecinātas ar drošu elektronisko parakstu .</w:t>
      </w:r>
      <w:proofErr w:type="spellStart"/>
      <w:r w:rsidRPr="008F16FE">
        <w:rPr>
          <w:i/>
        </w:rPr>
        <w:t>edoc</w:t>
      </w:r>
      <w:proofErr w:type="spellEnd"/>
      <w:r w:rsidRPr="008F16FE">
        <w:t xml:space="preserve"> formātā vietnē </w:t>
      </w:r>
      <w:hyperlink r:id="rId13" w:history="1">
        <w:r w:rsidRPr="008F16FE">
          <w:rPr>
            <w:rStyle w:val="Hyperlink"/>
            <w:color w:val="auto"/>
          </w:rPr>
          <w:t>www.eis.gov.lv</w:t>
        </w:r>
      </w:hyperlink>
      <w:r w:rsidRPr="008F16FE">
        <w:t xml:space="preserve"> vai </w:t>
      </w:r>
      <w:hyperlink r:id="rId14" w:history="1">
        <w:r w:rsidRPr="008F16FE">
          <w:rPr>
            <w:rStyle w:val="Hyperlink"/>
            <w:color w:val="auto"/>
          </w:rPr>
          <w:t>www.vraa.gov.lv</w:t>
        </w:r>
      </w:hyperlink>
      <w:r w:rsidRPr="008F16FE">
        <w:t>. Vispārīgās vienošanās kopiju eksemplāriem, kurus E-kataloga sistēmas uzturētājs ir apliecinājis atbilstoši Latvijas Republikas normatīvo aktu prasībām, ir tāds pats juridiskais spēks kā vispārīgās vienošanās oriģinālajiem eksemplāriem.</w:t>
      </w:r>
    </w:p>
    <w:p w:rsidR="00F2779B" w:rsidRPr="008F16FE" w:rsidRDefault="00F2779B" w:rsidP="00F2779B">
      <w:pPr>
        <w:spacing w:after="120"/>
        <w:ind w:left="720" w:hanging="720"/>
        <w:jc w:val="both"/>
      </w:pPr>
      <w:r w:rsidRPr="008F16FE">
        <w:t>Pielikumi:</w:t>
      </w:r>
    </w:p>
    <w:p w:rsidR="00F2779B" w:rsidRPr="008F16FE" w:rsidRDefault="00F2779B" w:rsidP="00F2779B">
      <w:pPr>
        <w:jc w:val="both"/>
      </w:pPr>
      <w:r w:rsidRPr="008F16FE">
        <w:t>1.pielikums – Tehniskās specifikācijas un maksimālās cenas.</w:t>
      </w:r>
    </w:p>
    <w:p w:rsidR="00F2779B" w:rsidRPr="008F16FE" w:rsidRDefault="00F2779B" w:rsidP="00F2779B">
      <w:pPr>
        <w:jc w:val="both"/>
      </w:pPr>
      <w:r w:rsidRPr="008F16FE">
        <w:t>2.pielikums – Preču piegādes darījuma vispārīgie noteikumi.</w:t>
      </w:r>
    </w:p>
    <w:p w:rsidR="00F2779B" w:rsidRPr="008F16FE" w:rsidRDefault="00F2779B" w:rsidP="00F2779B">
      <w:pPr>
        <w:jc w:val="both"/>
      </w:pPr>
      <w:r w:rsidRPr="008F16FE">
        <w:t xml:space="preserve">3.pielikums </w:t>
      </w:r>
      <w:r w:rsidRPr="008F16FE">
        <w:rPr>
          <w:b/>
        </w:rPr>
        <w:t>–</w:t>
      </w:r>
      <w:r w:rsidRPr="008F16FE">
        <w:t xml:space="preserve"> Preču grupu specifisko prasību saraksts.</w:t>
      </w:r>
    </w:p>
    <w:p w:rsidR="00F2779B" w:rsidRPr="008F16FE" w:rsidRDefault="00F2779B" w:rsidP="00F2779B">
      <w:pPr>
        <w:jc w:val="both"/>
      </w:pPr>
      <w:r w:rsidRPr="008F16FE">
        <w:t xml:space="preserve">4.pielikums – </w:t>
      </w:r>
      <w:r w:rsidR="00395DA3">
        <w:t>Elektronisko</w:t>
      </w:r>
      <w:r w:rsidR="00395DA3" w:rsidRPr="005D7204" w:rsidDel="00395DA3">
        <w:rPr>
          <w:rFonts w:eastAsia="Times New Roman"/>
          <w:bCs/>
        </w:rPr>
        <w:t xml:space="preserve"> </w:t>
      </w:r>
      <w:r w:rsidR="005D7204" w:rsidRPr="005D7204">
        <w:rPr>
          <w:rFonts w:eastAsia="Times New Roman"/>
          <w:bCs/>
        </w:rPr>
        <w:t>iepirkumu sistēmas dalībnieka (piegādātāja) reģistrācijas pieteikums</w:t>
      </w:r>
      <w:r w:rsidR="00395DA3">
        <w:rPr>
          <w:rFonts w:eastAsia="Times New Roman"/>
          <w:bCs/>
        </w:rPr>
        <w:t xml:space="preserve"> (veidlapa)</w:t>
      </w:r>
      <w:r w:rsidRPr="008F16FE">
        <w:t>.</w:t>
      </w:r>
    </w:p>
    <w:p w:rsidR="00F2779B" w:rsidRDefault="00F2779B" w:rsidP="00F2779B">
      <w:pPr>
        <w:spacing w:after="240"/>
        <w:jc w:val="both"/>
      </w:pPr>
      <w:r w:rsidRPr="008F16FE">
        <w:t xml:space="preserve">5.pielikums – </w:t>
      </w:r>
      <w:r w:rsidR="00395DA3">
        <w:t>Elektronisko iepirkumu sistēmas dalībnieka a</w:t>
      </w:r>
      <w:r w:rsidRPr="00AA1C20">
        <w:t xml:space="preserve">dministratora pilnvarojums </w:t>
      </w:r>
      <w:r w:rsidRPr="008F16FE">
        <w:t>(veidlapa).</w:t>
      </w:r>
    </w:p>
    <w:p w:rsidR="00F2779B" w:rsidRDefault="00F2779B" w:rsidP="00FC2BBF">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60"/>
        <w:rPr>
          <w:rFonts w:ascii="Times New Roman" w:hAnsi="Times New Roman"/>
          <w:b/>
          <w:bCs/>
          <w:color w:val="auto"/>
          <w:sz w:val="24"/>
          <w:szCs w:val="24"/>
          <w:lang w:val="lv-LV"/>
        </w:rPr>
      </w:pPr>
      <w:r w:rsidRPr="008F16FE">
        <w:rPr>
          <w:rFonts w:ascii="Times New Roman" w:hAnsi="Times New Roman"/>
          <w:b/>
          <w:bCs/>
          <w:color w:val="auto"/>
          <w:sz w:val="24"/>
          <w:szCs w:val="24"/>
          <w:lang w:val="lv-LV"/>
        </w:rPr>
        <w:t>10. LĪDZĒJU REKVIZĪTI UN PARAKSTI</w:t>
      </w:r>
    </w:p>
    <w:tbl>
      <w:tblPr>
        <w:tblpPr w:leftFromText="180" w:rightFromText="180" w:vertAnchor="text" w:horzAnchor="margin" w:tblpXSpec="center" w:tblpY="142"/>
        <w:tblW w:w="10017" w:type="dxa"/>
        <w:tblLayout w:type="fixed"/>
        <w:tblLook w:val="00A0" w:firstRow="1" w:lastRow="0" w:firstColumn="1" w:lastColumn="0" w:noHBand="0" w:noVBand="0"/>
      </w:tblPr>
      <w:tblGrid>
        <w:gridCol w:w="1338"/>
        <w:gridCol w:w="236"/>
        <w:gridCol w:w="1469"/>
        <w:gridCol w:w="236"/>
        <w:gridCol w:w="1238"/>
        <w:gridCol w:w="242"/>
        <w:gridCol w:w="2970"/>
        <w:gridCol w:w="236"/>
        <w:gridCol w:w="1816"/>
        <w:gridCol w:w="236"/>
      </w:tblGrid>
      <w:tr w:rsidR="00FC2BBF" w:rsidRPr="005A136E" w:rsidTr="00FC2BBF">
        <w:trPr>
          <w:cantSplit/>
          <w:trHeight w:val="74"/>
        </w:trPr>
        <w:tc>
          <w:tcPr>
            <w:tcW w:w="7729" w:type="dxa"/>
            <w:gridSpan w:val="7"/>
            <w:shd w:val="pct15" w:color="auto" w:fill="auto"/>
          </w:tcPr>
          <w:p w:rsidR="00FC2BBF" w:rsidRPr="004A3115" w:rsidRDefault="00FC2BBF" w:rsidP="00FC2BBF">
            <w:pPr>
              <w:widowControl w:val="0"/>
              <w:ind w:right="-108"/>
              <w:rPr>
                <w:b/>
                <w:sz w:val="16"/>
                <w:szCs w:val="16"/>
              </w:rPr>
            </w:pPr>
          </w:p>
        </w:tc>
        <w:tc>
          <w:tcPr>
            <w:tcW w:w="236" w:type="dxa"/>
            <w:shd w:val="pct15" w:color="auto" w:fill="auto"/>
          </w:tcPr>
          <w:p w:rsidR="00FC2BBF" w:rsidRPr="004A3115" w:rsidRDefault="00FC2BBF" w:rsidP="00FC2BBF">
            <w:pPr>
              <w:widowControl w:val="0"/>
              <w:ind w:right="34"/>
              <w:jc w:val="both"/>
              <w:rPr>
                <w:b/>
                <w:sz w:val="16"/>
                <w:szCs w:val="16"/>
              </w:rPr>
            </w:pPr>
          </w:p>
        </w:tc>
        <w:tc>
          <w:tcPr>
            <w:tcW w:w="1816" w:type="dxa"/>
            <w:shd w:val="pct15" w:color="auto" w:fill="auto"/>
          </w:tcPr>
          <w:p w:rsidR="00FC2BBF" w:rsidRPr="004A3115" w:rsidRDefault="00FC2BBF" w:rsidP="00FC2BBF">
            <w:pPr>
              <w:widowControl w:val="0"/>
              <w:ind w:right="34"/>
              <w:jc w:val="both"/>
              <w:rPr>
                <w:b/>
                <w:sz w:val="16"/>
                <w:szCs w:val="16"/>
              </w:rPr>
            </w:pPr>
          </w:p>
        </w:tc>
        <w:tc>
          <w:tcPr>
            <w:tcW w:w="236" w:type="dxa"/>
            <w:shd w:val="pct15"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253"/>
        </w:trPr>
        <w:tc>
          <w:tcPr>
            <w:tcW w:w="7729" w:type="dxa"/>
            <w:gridSpan w:val="7"/>
            <w:shd w:val="clear" w:color="auto" w:fill="auto"/>
          </w:tcPr>
          <w:p w:rsidR="00FC2BBF" w:rsidRPr="00514414" w:rsidRDefault="00FC2BBF" w:rsidP="00FC2BBF">
            <w:pPr>
              <w:widowControl w:val="0"/>
              <w:ind w:right="-108"/>
              <w:rPr>
                <w:b/>
                <w:sz w:val="22"/>
                <w:szCs w:val="22"/>
              </w:rPr>
            </w:pPr>
            <w:r w:rsidRPr="00514414">
              <w:rPr>
                <w:b/>
                <w:sz w:val="22"/>
                <w:szCs w:val="22"/>
              </w:rPr>
              <w:t>Valsts reģionālās attīstības aģentūra</w:t>
            </w:r>
          </w:p>
          <w:p w:rsidR="00FC2BBF" w:rsidRPr="00514414" w:rsidRDefault="00FC2BBF" w:rsidP="00FC2BBF">
            <w:pPr>
              <w:widowControl w:val="0"/>
              <w:ind w:right="-108"/>
              <w:jc w:val="both"/>
              <w:rPr>
                <w:sz w:val="22"/>
                <w:szCs w:val="22"/>
              </w:rPr>
            </w:pPr>
            <w:r w:rsidRPr="00514414">
              <w:rPr>
                <w:sz w:val="22"/>
                <w:szCs w:val="22"/>
              </w:rPr>
              <w:t>Reģ. Nr.90001733697</w:t>
            </w:r>
          </w:p>
          <w:p w:rsidR="00FC2BBF" w:rsidRPr="00514414" w:rsidRDefault="00FC2BBF" w:rsidP="00FC2BBF">
            <w:pPr>
              <w:widowControl w:val="0"/>
              <w:ind w:right="-108"/>
              <w:jc w:val="both"/>
              <w:rPr>
                <w:sz w:val="22"/>
                <w:szCs w:val="22"/>
              </w:rPr>
            </w:pPr>
            <w:r w:rsidRPr="00514414">
              <w:rPr>
                <w:sz w:val="22"/>
                <w:szCs w:val="22"/>
              </w:rPr>
              <w:t>Elizabetes iela 19, Rīga, LV-1010</w:t>
            </w:r>
          </w:p>
          <w:p w:rsidR="00FC2BBF" w:rsidRPr="00514414" w:rsidRDefault="00FC2BBF" w:rsidP="00FC2BBF">
            <w:pPr>
              <w:widowControl w:val="0"/>
              <w:ind w:right="-108"/>
              <w:jc w:val="both"/>
              <w:rPr>
                <w:sz w:val="22"/>
                <w:szCs w:val="22"/>
              </w:rPr>
            </w:pPr>
            <w:r w:rsidRPr="00514414">
              <w:rPr>
                <w:sz w:val="22"/>
                <w:szCs w:val="22"/>
              </w:rPr>
              <w:t xml:space="preserve">e-pasts: </w:t>
            </w:r>
            <w:hyperlink r:id="rId15" w:history="1">
              <w:r w:rsidRPr="006A5AF4">
                <w:rPr>
                  <w:szCs w:val="22"/>
                </w:rPr>
                <w:t>pasts@vraa.gov.lv</w:t>
              </w:r>
            </w:hyperlink>
            <w:r>
              <w:rPr>
                <w:sz w:val="22"/>
                <w:u w:val="single"/>
              </w:rPr>
              <w:t xml:space="preserve"> </w:t>
            </w:r>
          </w:p>
          <w:p w:rsidR="00FC2BBF" w:rsidRPr="00514414" w:rsidRDefault="00FC2BBF" w:rsidP="00FC2BBF">
            <w:pPr>
              <w:widowControl w:val="0"/>
              <w:ind w:right="-108"/>
              <w:jc w:val="both"/>
              <w:rPr>
                <w:sz w:val="22"/>
                <w:szCs w:val="22"/>
              </w:rPr>
            </w:pPr>
            <w:r w:rsidRPr="00514414">
              <w:rPr>
                <w:sz w:val="22"/>
                <w:szCs w:val="22"/>
              </w:rPr>
              <w:t>Valsts kase, TRELLV22</w:t>
            </w:r>
          </w:p>
          <w:p w:rsidR="00FC2BBF" w:rsidRPr="00514414" w:rsidRDefault="00FC2BBF" w:rsidP="00FC2BBF">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FC2BBF" w:rsidRPr="00A9031F" w:rsidRDefault="00FC2BBF" w:rsidP="00FC2BBF">
            <w:pPr>
              <w:widowControl w:val="0"/>
              <w:spacing w:before="240" w:after="360"/>
              <w:ind w:left="-108" w:right="34"/>
              <w:rPr>
                <w:color w:val="BFBFBF"/>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80"/>
        </w:trPr>
        <w:tc>
          <w:tcPr>
            <w:tcW w:w="1338" w:type="dxa"/>
            <w:shd w:val="clear" w:color="auto" w:fill="auto"/>
            <w:vAlign w:val="center"/>
          </w:tcPr>
          <w:p w:rsidR="00FC2BBF" w:rsidRPr="007C4EE5" w:rsidRDefault="00FC2BBF" w:rsidP="00FC2BBF">
            <w:pPr>
              <w:widowControl w:val="0"/>
              <w:ind w:right="-108"/>
              <w:rPr>
                <w:sz w:val="8"/>
                <w:szCs w:val="8"/>
              </w:rPr>
            </w:pPr>
          </w:p>
        </w:tc>
        <w:tc>
          <w:tcPr>
            <w:tcW w:w="3179" w:type="dxa"/>
            <w:gridSpan w:val="4"/>
            <w:tcBorders>
              <w:left w:val="nil"/>
            </w:tcBorders>
            <w:shd w:val="clear" w:color="auto" w:fill="auto"/>
            <w:vAlign w:val="center"/>
          </w:tcPr>
          <w:p w:rsidR="00FC2BBF" w:rsidRPr="007C4EE5" w:rsidRDefault="00FC2BBF" w:rsidP="00FC2BBF">
            <w:pPr>
              <w:widowControl w:val="0"/>
              <w:ind w:right="-108"/>
              <w:jc w:val="center"/>
              <w:rPr>
                <w:sz w:val="8"/>
                <w:szCs w:val="8"/>
              </w:rPr>
            </w:pPr>
          </w:p>
        </w:tc>
        <w:tc>
          <w:tcPr>
            <w:tcW w:w="242" w:type="dxa"/>
            <w:shd w:val="clear" w:color="auto" w:fill="auto"/>
            <w:vAlign w:val="center"/>
          </w:tcPr>
          <w:p w:rsidR="00FC2BBF" w:rsidRPr="007C4EE5" w:rsidRDefault="00FC2BBF" w:rsidP="00FC2BBF">
            <w:pPr>
              <w:widowControl w:val="0"/>
              <w:ind w:right="-250"/>
              <w:jc w:val="center"/>
              <w:rPr>
                <w:sz w:val="8"/>
                <w:szCs w:val="8"/>
              </w:rPr>
            </w:pPr>
          </w:p>
        </w:tc>
        <w:tc>
          <w:tcPr>
            <w:tcW w:w="2970" w:type="dxa"/>
            <w:shd w:val="clear" w:color="auto" w:fill="auto"/>
            <w:vAlign w:val="center"/>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right="33"/>
              <w:jc w:val="center"/>
              <w:rPr>
                <w:sz w:val="8"/>
                <w:szCs w:val="8"/>
              </w:rPr>
            </w:pPr>
          </w:p>
        </w:tc>
        <w:tc>
          <w:tcPr>
            <w:tcW w:w="1816" w:type="dxa"/>
            <w:shd w:val="clear" w:color="auto" w:fill="auto"/>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left="-136" w:right="-119"/>
              <w:jc w:val="center"/>
              <w:rPr>
                <w:sz w:val="8"/>
                <w:szCs w:val="8"/>
              </w:rPr>
            </w:pPr>
          </w:p>
        </w:tc>
      </w:tr>
      <w:tr w:rsidR="00FC2BBF" w:rsidRPr="005A136E" w:rsidTr="00FC2BBF">
        <w:trPr>
          <w:cantSplit/>
          <w:trHeight w:val="219"/>
        </w:trPr>
        <w:tc>
          <w:tcPr>
            <w:tcW w:w="1338" w:type="dxa"/>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FC2BBF" w:rsidRPr="00514414" w:rsidRDefault="00FC2BBF" w:rsidP="00FC2BBF">
            <w:pPr>
              <w:widowControl w:val="0"/>
              <w:ind w:right="-108"/>
              <w:jc w:val="center"/>
            </w:pPr>
            <w:r>
              <w:t>d</w:t>
            </w:r>
            <w:r w:rsidRPr="00514414">
              <w:t>irektor</w:t>
            </w:r>
            <w:r>
              <w:t xml:space="preserve">a </w:t>
            </w:r>
            <w:proofErr w:type="spellStart"/>
            <w:r>
              <w:t>p.i</w:t>
            </w:r>
            <w:proofErr w:type="spellEnd"/>
            <w:r>
              <w:t>.</w:t>
            </w:r>
          </w:p>
        </w:tc>
        <w:tc>
          <w:tcPr>
            <w:tcW w:w="242" w:type="dxa"/>
            <w:shd w:val="clear" w:color="auto" w:fill="auto"/>
            <w:vAlign w:val="center"/>
          </w:tcPr>
          <w:p w:rsidR="00FC2BBF" w:rsidRPr="00514414" w:rsidRDefault="00FC2BBF" w:rsidP="00FC2BBF">
            <w:pPr>
              <w:widowControl w:val="0"/>
              <w:ind w:right="-250"/>
              <w:jc w:val="center"/>
              <w:rPr>
                <w:sz w:val="4"/>
                <w:szCs w:val="4"/>
              </w:rPr>
            </w:pPr>
          </w:p>
        </w:tc>
        <w:tc>
          <w:tcPr>
            <w:tcW w:w="2970" w:type="dxa"/>
            <w:tcBorders>
              <w:bottom w:val="single" w:sz="4" w:space="0" w:color="auto"/>
            </w:tcBorders>
            <w:shd w:val="clear" w:color="auto" w:fill="auto"/>
            <w:vAlign w:val="center"/>
          </w:tcPr>
          <w:p w:rsidR="00FC2BBF" w:rsidRPr="00514414" w:rsidRDefault="00FC2BBF" w:rsidP="00FC2BBF">
            <w:pPr>
              <w:widowControl w:val="0"/>
              <w:ind w:right="33"/>
              <w:jc w:val="center"/>
              <w:rPr>
                <w:sz w:val="22"/>
                <w:szCs w:val="22"/>
              </w:rPr>
            </w:pPr>
            <w:r>
              <w:rPr>
                <w:sz w:val="22"/>
                <w:szCs w:val="22"/>
              </w:rPr>
              <w:t>Mārtiņš Rinčs</w:t>
            </w:r>
          </w:p>
        </w:tc>
        <w:tc>
          <w:tcPr>
            <w:tcW w:w="236" w:type="dxa"/>
            <w:shd w:val="clear" w:color="auto" w:fill="auto"/>
          </w:tcPr>
          <w:p w:rsidR="00FC2BBF" w:rsidRPr="00514414" w:rsidRDefault="00FC2BBF" w:rsidP="00FC2BBF">
            <w:pPr>
              <w:widowControl w:val="0"/>
              <w:ind w:right="33"/>
              <w:jc w:val="center"/>
            </w:pPr>
          </w:p>
        </w:tc>
        <w:tc>
          <w:tcPr>
            <w:tcW w:w="1816" w:type="dxa"/>
            <w:tcBorders>
              <w:bottom w:val="single" w:sz="4" w:space="0" w:color="auto"/>
            </w:tcBorders>
            <w:shd w:val="clear" w:color="auto" w:fill="auto"/>
          </w:tcPr>
          <w:p w:rsidR="00FC2BBF" w:rsidRPr="00514414" w:rsidRDefault="00FC2BBF" w:rsidP="00FC2BBF">
            <w:pPr>
              <w:widowControl w:val="0"/>
              <w:ind w:right="33"/>
              <w:jc w:val="cente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C822E0" w:rsidRDefault="00FC2BBF" w:rsidP="00FC2BBF">
            <w:pPr>
              <w:widowControl w:val="0"/>
              <w:ind w:right="-108"/>
              <w:jc w:val="center"/>
              <w:rPr>
                <w:sz w:val="16"/>
                <w:szCs w:val="16"/>
              </w:rPr>
            </w:pPr>
            <w:r w:rsidRPr="00C822E0">
              <w:rPr>
                <w:sz w:val="16"/>
                <w:szCs w:val="16"/>
              </w:rPr>
              <w:t>(pārstāvības tiesiskais pamats)</w:t>
            </w:r>
          </w:p>
        </w:tc>
        <w:tc>
          <w:tcPr>
            <w:tcW w:w="242" w:type="dxa"/>
            <w:shd w:val="clear" w:color="auto" w:fill="auto"/>
          </w:tcPr>
          <w:p w:rsidR="00FC2BBF" w:rsidRPr="00C822E0" w:rsidRDefault="00FC2BBF" w:rsidP="00FC2BBF">
            <w:pPr>
              <w:widowControl w:val="0"/>
              <w:ind w:right="-250"/>
              <w:jc w:val="center"/>
              <w:rPr>
                <w:sz w:val="16"/>
                <w:szCs w:val="16"/>
              </w:rPr>
            </w:pPr>
          </w:p>
        </w:tc>
        <w:tc>
          <w:tcPr>
            <w:tcW w:w="2970" w:type="dxa"/>
            <w:shd w:val="clear" w:color="auto" w:fill="auto"/>
          </w:tcPr>
          <w:p w:rsidR="00FC2BBF" w:rsidRPr="00C822E0" w:rsidRDefault="00FC2BBF" w:rsidP="00FC2BBF">
            <w:pPr>
              <w:widowControl w:val="0"/>
              <w:ind w:right="34"/>
              <w:jc w:val="center"/>
              <w:rPr>
                <w:sz w:val="16"/>
                <w:szCs w:val="16"/>
              </w:rPr>
            </w:pPr>
            <w:r w:rsidRPr="00C822E0">
              <w:rPr>
                <w:sz w:val="16"/>
                <w:szCs w:val="16"/>
              </w:rPr>
              <w:t>(vārds, uzvārds)</w:t>
            </w:r>
          </w:p>
        </w:tc>
        <w:tc>
          <w:tcPr>
            <w:tcW w:w="236" w:type="dxa"/>
            <w:shd w:val="clear" w:color="auto" w:fill="auto"/>
          </w:tcPr>
          <w:p w:rsidR="00FC2BBF" w:rsidRPr="00C822E0" w:rsidRDefault="00FC2BBF" w:rsidP="00FC2BBF">
            <w:pPr>
              <w:widowControl w:val="0"/>
              <w:ind w:right="34"/>
              <w:jc w:val="center"/>
              <w:rPr>
                <w:sz w:val="16"/>
                <w:szCs w:val="16"/>
              </w:rPr>
            </w:pPr>
          </w:p>
        </w:tc>
        <w:tc>
          <w:tcPr>
            <w:tcW w:w="1816" w:type="dxa"/>
            <w:shd w:val="clear" w:color="auto" w:fill="auto"/>
          </w:tcPr>
          <w:p w:rsidR="00FC2BBF" w:rsidRPr="00C822E0" w:rsidRDefault="00FC2BBF" w:rsidP="00FC2BBF">
            <w:pPr>
              <w:widowControl w:val="0"/>
              <w:ind w:right="34"/>
              <w:jc w:val="center"/>
              <w:rPr>
                <w:sz w:val="16"/>
                <w:szCs w:val="16"/>
              </w:rPr>
            </w:pPr>
            <w:r w:rsidRPr="00C822E0">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pct15" w:color="auto" w:fill="auto"/>
          </w:tcPr>
          <w:p w:rsidR="00FC2BBF" w:rsidRPr="004A3115" w:rsidRDefault="00FC2BBF" w:rsidP="00FC2BBF">
            <w:pPr>
              <w:widowControl w:val="0"/>
              <w:ind w:right="-108"/>
              <w:jc w:val="center"/>
              <w:rPr>
                <w:sz w:val="16"/>
                <w:szCs w:val="16"/>
              </w:rPr>
            </w:pPr>
          </w:p>
        </w:tc>
        <w:tc>
          <w:tcPr>
            <w:tcW w:w="3179" w:type="dxa"/>
            <w:gridSpan w:val="4"/>
            <w:tcBorders>
              <w:left w:val="nil"/>
            </w:tcBorders>
            <w:shd w:val="pct15" w:color="auto" w:fill="auto"/>
          </w:tcPr>
          <w:p w:rsidR="00FC2BBF" w:rsidRPr="004A3115" w:rsidRDefault="00FC2BBF" w:rsidP="00FC2BBF">
            <w:pPr>
              <w:widowControl w:val="0"/>
              <w:ind w:right="-108"/>
              <w:jc w:val="center"/>
              <w:rPr>
                <w:sz w:val="16"/>
                <w:szCs w:val="16"/>
              </w:rPr>
            </w:pPr>
          </w:p>
        </w:tc>
        <w:tc>
          <w:tcPr>
            <w:tcW w:w="242" w:type="dxa"/>
            <w:shd w:val="pct15" w:color="auto" w:fill="auto"/>
          </w:tcPr>
          <w:p w:rsidR="00FC2BBF" w:rsidRPr="004A3115" w:rsidRDefault="00FC2BBF" w:rsidP="00FC2BBF">
            <w:pPr>
              <w:widowControl w:val="0"/>
              <w:ind w:right="-250"/>
              <w:jc w:val="center"/>
              <w:rPr>
                <w:sz w:val="16"/>
                <w:szCs w:val="16"/>
              </w:rPr>
            </w:pPr>
          </w:p>
        </w:tc>
        <w:tc>
          <w:tcPr>
            <w:tcW w:w="2970"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4A3115" w:rsidRDefault="00FC2BBF" w:rsidP="00FC2BBF">
            <w:pPr>
              <w:widowControl w:val="0"/>
              <w:ind w:right="34"/>
              <w:jc w:val="center"/>
              <w:rPr>
                <w:sz w:val="16"/>
                <w:szCs w:val="16"/>
              </w:rPr>
            </w:pPr>
          </w:p>
        </w:tc>
        <w:tc>
          <w:tcPr>
            <w:tcW w:w="1816"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253"/>
        </w:trPr>
        <w:tc>
          <w:tcPr>
            <w:tcW w:w="7729" w:type="dxa"/>
            <w:gridSpan w:val="7"/>
            <w:shd w:val="clear" w:color="auto" w:fill="auto"/>
          </w:tcPr>
          <w:p w:rsidR="00FC2BBF" w:rsidRPr="008F16FE" w:rsidRDefault="00FC2BBF" w:rsidP="00FC2BBF">
            <w:pPr>
              <w:widowControl w:val="0"/>
              <w:ind w:right="-108"/>
              <w:rPr>
                <w:b/>
                <w:sz w:val="22"/>
                <w:szCs w:val="22"/>
              </w:rPr>
            </w:pPr>
            <w:r w:rsidRPr="008F16FE">
              <w:rPr>
                <w:b/>
                <w:sz w:val="22"/>
                <w:szCs w:val="22"/>
              </w:rPr>
              <w:lastRenderedPageBreak/>
              <w:t>Piegādātājs</w:t>
            </w:r>
            <w:r w:rsidRPr="008F16FE">
              <w:rPr>
                <w:b/>
                <w:sz w:val="22"/>
                <w:szCs w:val="22"/>
              </w:rPr>
              <w:tab/>
            </w:r>
          </w:p>
          <w:p w:rsidR="00FC2BBF" w:rsidRPr="008F16FE" w:rsidRDefault="00FC2BBF" w:rsidP="00FC2BBF">
            <w:pPr>
              <w:widowControl w:val="0"/>
              <w:ind w:right="-108"/>
              <w:jc w:val="both"/>
              <w:rPr>
                <w:sz w:val="22"/>
                <w:szCs w:val="22"/>
              </w:rPr>
            </w:pPr>
            <w:r w:rsidRPr="008F16FE">
              <w:rPr>
                <w:sz w:val="22"/>
                <w:szCs w:val="22"/>
              </w:rPr>
              <w:t>Reģ. Nr.</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Adrese:</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e-pasts:</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 xml:space="preserve">Banka: </w:t>
            </w:r>
          </w:p>
          <w:p w:rsidR="00FC2BBF" w:rsidRPr="00514414" w:rsidRDefault="00FC2BBF" w:rsidP="00FC2BBF">
            <w:pPr>
              <w:widowControl w:val="0"/>
              <w:ind w:right="-108"/>
              <w:rPr>
                <w:sz w:val="20"/>
                <w:szCs w:val="20"/>
              </w:rPr>
            </w:pPr>
            <w:r w:rsidRPr="008F16FE">
              <w:rPr>
                <w:sz w:val="22"/>
                <w:szCs w:val="22"/>
              </w:rPr>
              <w:t>Konta Nr.</w:t>
            </w:r>
          </w:p>
        </w:tc>
        <w:tc>
          <w:tcPr>
            <w:tcW w:w="2052" w:type="dxa"/>
            <w:gridSpan w:val="2"/>
            <w:shd w:val="clear" w:color="auto" w:fill="auto"/>
            <w:vAlign w:val="bottom"/>
          </w:tcPr>
          <w:p w:rsidR="00FC2BBF" w:rsidRPr="00514414" w:rsidRDefault="00FC2BBF" w:rsidP="00FC2BBF">
            <w:pPr>
              <w:widowControl w:val="0"/>
              <w:spacing w:before="240" w:after="360"/>
              <w:ind w:left="-108" w:right="34"/>
              <w:rPr>
                <w:b/>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36105B" w:rsidTr="00FC2BBF">
        <w:trPr>
          <w:cantSplit/>
          <w:trHeight w:val="80"/>
        </w:trPr>
        <w:tc>
          <w:tcPr>
            <w:tcW w:w="7729" w:type="dxa"/>
            <w:gridSpan w:val="7"/>
            <w:shd w:val="clear" w:color="auto" w:fill="auto"/>
          </w:tcPr>
          <w:p w:rsidR="00FC2BBF" w:rsidRPr="0036105B" w:rsidRDefault="00FC2BBF" w:rsidP="00FC2BBF">
            <w:pPr>
              <w:widowControl w:val="0"/>
              <w:ind w:right="-108"/>
              <w:rPr>
                <w:b/>
                <w:sz w:val="8"/>
                <w:szCs w:val="8"/>
              </w:rPr>
            </w:pPr>
          </w:p>
        </w:tc>
        <w:tc>
          <w:tcPr>
            <w:tcW w:w="2052" w:type="dxa"/>
            <w:gridSpan w:val="2"/>
            <w:shd w:val="clear" w:color="auto" w:fill="auto"/>
            <w:vAlign w:val="bottom"/>
          </w:tcPr>
          <w:p w:rsidR="00FC2BBF" w:rsidRPr="0036105B" w:rsidRDefault="00FC2BBF" w:rsidP="00FC2BBF">
            <w:pPr>
              <w:widowControl w:val="0"/>
              <w:ind w:left="-108" w:right="34"/>
              <w:rPr>
                <w:color w:val="BFBFBF"/>
                <w:sz w:val="8"/>
                <w:szCs w:val="8"/>
              </w:rPr>
            </w:pPr>
          </w:p>
        </w:tc>
        <w:tc>
          <w:tcPr>
            <w:tcW w:w="236" w:type="dxa"/>
            <w:shd w:val="clear" w:color="auto" w:fill="auto"/>
          </w:tcPr>
          <w:p w:rsidR="00FC2BBF" w:rsidRPr="0036105B" w:rsidRDefault="00FC2BBF" w:rsidP="00FC2BBF">
            <w:pPr>
              <w:widowControl w:val="0"/>
              <w:ind w:left="-136" w:right="-119"/>
              <w:jc w:val="both"/>
              <w:rPr>
                <w:b/>
                <w:sz w:val="8"/>
                <w:szCs w:val="8"/>
              </w:rPr>
            </w:pPr>
          </w:p>
        </w:tc>
      </w:tr>
      <w:tr w:rsidR="00FC2BBF" w:rsidRPr="005A136E" w:rsidTr="00FC2BBF">
        <w:trPr>
          <w:cantSplit/>
          <w:trHeight w:val="165"/>
        </w:trPr>
        <w:tc>
          <w:tcPr>
            <w:tcW w:w="1338" w:type="dxa"/>
            <w:vMerge w:val="restart"/>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236" w:type="dxa"/>
            <w:shd w:val="clear" w:color="auto" w:fill="auto"/>
          </w:tcPr>
          <w:p w:rsidR="00FC2BBF" w:rsidRPr="004905E9" w:rsidRDefault="00FC2BBF" w:rsidP="00FC2BBF">
            <w:pPr>
              <w:widowControl w:val="0"/>
              <w:ind w:left="-119" w:right="-1588"/>
              <w:rPr>
                <w:sz w:val="20"/>
                <w:szCs w:val="20"/>
              </w:rPr>
            </w:pPr>
            <w:r>
              <w:rPr>
                <w:noProof/>
                <w:sz w:val="20"/>
                <w:szCs w:val="20"/>
                <w:lang w:eastAsia="lv-LV"/>
              </w:rPr>
              <w:drawing>
                <wp:inline distT="0" distB="0" distL="0" distR="0" wp14:anchorId="1192C0DC" wp14:editId="45FD7331">
                  <wp:extent cx="123825" cy="123825"/>
                  <wp:effectExtent l="19050" t="0" r="9525" b="0"/>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14:anchorId="2738EC47" wp14:editId="4DCD3297">
                  <wp:extent cx="123825" cy="123825"/>
                  <wp:effectExtent l="19050" t="0" r="9525" b="0"/>
                  <wp:docPr id="3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ind w:left="-80" w:right="-108"/>
              <w:rPr>
                <w:sz w:val="20"/>
                <w:szCs w:val="20"/>
              </w:rPr>
            </w:pPr>
            <w:r>
              <w:rPr>
                <w:sz w:val="20"/>
                <w:szCs w:val="20"/>
              </w:rPr>
              <w:t>valdes loceklis</w:t>
            </w:r>
          </w:p>
        </w:tc>
        <w:tc>
          <w:tcPr>
            <w:tcW w:w="236" w:type="dxa"/>
            <w:shd w:val="clear" w:color="auto" w:fill="auto"/>
          </w:tcPr>
          <w:p w:rsidR="00FC2BBF" w:rsidRPr="00D72D17" w:rsidRDefault="00FC2BBF" w:rsidP="00FC2BBF">
            <w:pPr>
              <w:widowControl w:val="0"/>
              <w:ind w:left="-119" w:right="-1313"/>
              <w:rPr>
                <w:sz w:val="20"/>
                <w:szCs w:val="20"/>
              </w:rPr>
            </w:pPr>
            <w:r>
              <w:rPr>
                <w:noProof/>
                <w:sz w:val="20"/>
                <w:szCs w:val="20"/>
                <w:lang w:eastAsia="lv-LV"/>
              </w:rPr>
              <w:drawing>
                <wp:inline distT="0" distB="0" distL="0" distR="0" wp14:anchorId="541A99AE" wp14:editId="1B868559">
                  <wp:extent cx="123825" cy="123825"/>
                  <wp:effectExtent l="19050" t="0" r="9525" b="0"/>
                  <wp:docPr id="45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14:anchorId="12B678B5" wp14:editId="7D417544">
                  <wp:extent cx="123825" cy="123825"/>
                  <wp:effectExtent l="19050" t="0" r="9525" b="0"/>
                  <wp:docPr id="45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ind w:left="-58" w:right="-108"/>
              <w:rPr>
                <w:sz w:val="20"/>
                <w:szCs w:val="20"/>
              </w:rPr>
            </w:pPr>
            <w:r>
              <w:rPr>
                <w:sz w:val="20"/>
                <w:szCs w:val="20"/>
              </w:rPr>
              <w:t>prokūrists</w:t>
            </w:r>
          </w:p>
        </w:tc>
        <w:tc>
          <w:tcPr>
            <w:tcW w:w="242" w:type="dxa"/>
            <w:shd w:val="clear" w:color="auto" w:fill="auto"/>
          </w:tcPr>
          <w:p w:rsidR="00FC2BBF" w:rsidRPr="00D72D17" w:rsidRDefault="00FC2BBF" w:rsidP="00FC2BBF">
            <w:pPr>
              <w:widowControl w:val="0"/>
              <w:ind w:right="-250"/>
              <w:jc w:val="both"/>
              <w:rPr>
                <w:sz w:val="20"/>
                <w:szCs w:val="20"/>
              </w:rPr>
            </w:pPr>
          </w:p>
        </w:tc>
        <w:tc>
          <w:tcPr>
            <w:tcW w:w="2970"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D72D17" w:rsidRDefault="00FC2BBF" w:rsidP="00FC2BBF">
            <w:pPr>
              <w:widowControl w:val="0"/>
              <w:ind w:right="33"/>
              <w:jc w:val="center"/>
              <w:rPr>
                <w:sz w:val="20"/>
                <w:szCs w:val="20"/>
              </w:rPr>
            </w:pPr>
          </w:p>
        </w:tc>
        <w:tc>
          <w:tcPr>
            <w:tcW w:w="1816"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150"/>
        </w:trPr>
        <w:tc>
          <w:tcPr>
            <w:tcW w:w="1338" w:type="dxa"/>
            <w:vMerge/>
            <w:shd w:val="clear" w:color="auto" w:fill="auto"/>
          </w:tcPr>
          <w:p w:rsidR="00FC2BBF" w:rsidRPr="00514414" w:rsidRDefault="00FC2BBF" w:rsidP="00FC2BBF">
            <w:pPr>
              <w:widowControl w:val="0"/>
              <w:ind w:right="-108"/>
              <w:rPr>
                <w:sz w:val="22"/>
                <w:szCs w:val="22"/>
              </w:rPr>
            </w:pPr>
          </w:p>
        </w:tc>
        <w:tc>
          <w:tcPr>
            <w:tcW w:w="236" w:type="dxa"/>
            <w:shd w:val="clear" w:color="auto" w:fill="auto"/>
          </w:tcPr>
          <w:p w:rsidR="00FC2BBF" w:rsidRPr="00D72D17" w:rsidRDefault="00FC2BBF" w:rsidP="00FC2BBF">
            <w:pPr>
              <w:widowControl w:val="0"/>
              <w:ind w:left="-119" w:right="-1544"/>
              <w:rPr>
                <w:sz w:val="20"/>
                <w:szCs w:val="20"/>
              </w:rPr>
            </w:pPr>
            <w:r>
              <w:rPr>
                <w:noProof/>
                <w:sz w:val="20"/>
                <w:szCs w:val="20"/>
                <w:lang w:eastAsia="lv-LV"/>
              </w:rPr>
              <w:drawing>
                <wp:inline distT="0" distB="0" distL="0" distR="0" wp14:anchorId="533CB6C6" wp14:editId="5B3CBA8C">
                  <wp:extent cx="123825" cy="123825"/>
                  <wp:effectExtent l="19050" t="0" r="9525" b="0"/>
                  <wp:docPr id="45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14:anchorId="43CD66EC" wp14:editId="39F25250">
                  <wp:extent cx="123825" cy="123825"/>
                  <wp:effectExtent l="19050" t="0" r="9525" b="0"/>
                  <wp:docPr id="45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spacing w:after="60"/>
              <w:ind w:left="-80" w:right="-108"/>
              <w:rPr>
                <w:sz w:val="20"/>
                <w:szCs w:val="20"/>
              </w:rPr>
            </w:pPr>
            <w:r>
              <w:rPr>
                <w:sz w:val="20"/>
                <w:szCs w:val="20"/>
              </w:rPr>
              <w:t>pilnvarotā pers.</w:t>
            </w:r>
          </w:p>
        </w:tc>
        <w:tc>
          <w:tcPr>
            <w:tcW w:w="236" w:type="dxa"/>
            <w:shd w:val="clear" w:color="auto" w:fill="auto"/>
          </w:tcPr>
          <w:p w:rsidR="00FC2BBF" w:rsidRPr="00D72D17" w:rsidRDefault="00FC2BBF" w:rsidP="00FC2BBF">
            <w:pPr>
              <w:widowControl w:val="0"/>
              <w:spacing w:after="60"/>
              <w:ind w:left="-119" w:right="-1302"/>
              <w:rPr>
                <w:sz w:val="20"/>
                <w:szCs w:val="20"/>
              </w:rPr>
            </w:pPr>
            <w:r>
              <w:rPr>
                <w:noProof/>
                <w:sz w:val="20"/>
                <w:szCs w:val="20"/>
                <w:lang w:eastAsia="lv-LV"/>
              </w:rPr>
              <w:drawing>
                <wp:inline distT="0" distB="0" distL="0" distR="0" wp14:anchorId="204C9417" wp14:editId="34DA05B5">
                  <wp:extent cx="123825" cy="123825"/>
                  <wp:effectExtent l="19050" t="0" r="9525" b="0"/>
                  <wp:docPr id="45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14:anchorId="2B19B1F1" wp14:editId="13CC4571">
                  <wp:extent cx="123825" cy="123825"/>
                  <wp:effectExtent l="19050" t="0" r="9525" b="0"/>
                  <wp:docPr id="45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FC2BBF" w:rsidRPr="00D72D17" w:rsidRDefault="00FC2BBF" w:rsidP="00FC2BBF">
            <w:pPr>
              <w:widowControl w:val="0"/>
              <w:spacing w:after="60"/>
              <w:ind w:right="-250"/>
              <w:jc w:val="both"/>
              <w:rPr>
                <w:sz w:val="20"/>
                <w:szCs w:val="20"/>
              </w:rPr>
            </w:pPr>
          </w:p>
        </w:tc>
        <w:tc>
          <w:tcPr>
            <w:tcW w:w="2970"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D72D17" w:rsidRDefault="00FC2BBF" w:rsidP="00FC2BBF">
            <w:pPr>
              <w:widowControl w:val="0"/>
              <w:spacing w:after="60"/>
              <w:ind w:right="33"/>
              <w:jc w:val="center"/>
              <w:rPr>
                <w:sz w:val="20"/>
                <w:szCs w:val="20"/>
              </w:rPr>
            </w:pPr>
          </w:p>
        </w:tc>
        <w:tc>
          <w:tcPr>
            <w:tcW w:w="1816"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rPr>
                <w:sz w:val="16"/>
                <w:szCs w:val="16"/>
              </w:rPr>
            </w:pPr>
          </w:p>
        </w:tc>
        <w:tc>
          <w:tcPr>
            <w:tcW w:w="3179" w:type="dxa"/>
            <w:gridSpan w:val="4"/>
            <w:shd w:val="clear" w:color="auto" w:fill="auto"/>
          </w:tcPr>
          <w:p w:rsidR="00FC2BBF" w:rsidRPr="00B7385C" w:rsidRDefault="00FC2BBF" w:rsidP="00FC2BBF">
            <w:pPr>
              <w:widowControl w:val="0"/>
              <w:ind w:right="-108"/>
              <w:jc w:val="center"/>
              <w:rPr>
                <w:sz w:val="16"/>
                <w:szCs w:val="16"/>
              </w:rPr>
            </w:pPr>
            <w:r w:rsidRPr="00B7385C">
              <w:rPr>
                <w:sz w:val="16"/>
                <w:szCs w:val="16"/>
              </w:rPr>
              <w:t>(pārstāvības tiesiskais pamats)</w:t>
            </w:r>
          </w:p>
        </w:tc>
        <w:tc>
          <w:tcPr>
            <w:tcW w:w="242" w:type="dxa"/>
            <w:shd w:val="clear" w:color="auto" w:fill="auto"/>
          </w:tcPr>
          <w:p w:rsidR="00FC2BBF" w:rsidRPr="00B7385C" w:rsidRDefault="00FC2BBF" w:rsidP="00FC2BBF">
            <w:pPr>
              <w:widowControl w:val="0"/>
              <w:ind w:right="-250"/>
              <w:jc w:val="center"/>
              <w:rPr>
                <w:sz w:val="16"/>
                <w:szCs w:val="16"/>
              </w:rPr>
            </w:pPr>
          </w:p>
        </w:tc>
        <w:tc>
          <w:tcPr>
            <w:tcW w:w="2970"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(vārds, uzvārds)</w:t>
            </w:r>
          </w:p>
        </w:tc>
        <w:tc>
          <w:tcPr>
            <w:tcW w:w="236" w:type="dxa"/>
            <w:shd w:val="clear" w:color="auto" w:fill="auto"/>
          </w:tcPr>
          <w:p w:rsidR="00FC2BBF" w:rsidRPr="00B7385C" w:rsidRDefault="00FC2BBF" w:rsidP="00FC2BBF">
            <w:pPr>
              <w:widowControl w:val="0"/>
              <w:ind w:right="34"/>
              <w:jc w:val="center"/>
              <w:rPr>
                <w:sz w:val="16"/>
                <w:szCs w:val="16"/>
              </w:rPr>
            </w:pPr>
          </w:p>
        </w:tc>
        <w:tc>
          <w:tcPr>
            <w:tcW w:w="1816"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53"/>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bl>
    <w:p w:rsidR="00F2779B" w:rsidRPr="008F16FE" w:rsidRDefault="00F2779B" w:rsidP="00F2779B">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240"/>
        <w:rPr>
          <w:rFonts w:ascii="Times New Roman" w:hAnsi="Times New Roman"/>
          <w:b/>
          <w:bCs/>
          <w:color w:val="auto"/>
          <w:sz w:val="24"/>
          <w:szCs w:val="24"/>
          <w:lang w:val="lv-LV"/>
        </w:rPr>
      </w:pPr>
    </w:p>
    <w:p w:rsidR="00F2779B" w:rsidRPr="008F16FE" w:rsidRDefault="00F2779B" w:rsidP="00F2779B">
      <w:pPr>
        <w:spacing w:after="240"/>
        <w:jc w:val="center"/>
        <w:rPr>
          <w:b/>
          <w:bCs/>
        </w:rPr>
      </w:pPr>
      <w:r w:rsidRPr="008F16FE">
        <w:rPr>
          <w:b/>
          <w:bCs/>
        </w:rPr>
        <w:br w:type="page"/>
      </w:r>
      <w:r w:rsidRPr="008F16FE">
        <w:rPr>
          <w:b/>
          <w:bCs/>
        </w:rPr>
        <w:lastRenderedPageBreak/>
        <w:t>1.pielikums</w:t>
      </w:r>
    </w:p>
    <w:p w:rsidR="00F2779B" w:rsidRPr="008F16FE" w:rsidRDefault="00F2779B" w:rsidP="00F2779B">
      <w:pPr>
        <w:spacing w:after="240"/>
        <w:jc w:val="center"/>
        <w:rPr>
          <w:b/>
          <w:bCs/>
        </w:rPr>
      </w:pPr>
      <w:r w:rsidRPr="008F16FE">
        <w:rPr>
          <w:b/>
          <w:bCs/>
        </w:rPr>
        <w:t xml:space="preserve">Tehniskās specifikācijas </w:t>
      </w:r>
    </w:p>
    <w:p w:rsidR="00F2779B" w:rsidRPr="008F16FE" w:rsidRDefault="00F2779B" w:rsidP="00F2779B">
      <w:pPr>
        <w:spacing w:after="240"/>
        <w:jc w:val="center"/>
        <w:rPr>
          <w:b/>
          <w:bCs/>
        </w:rPr>
      </w:pPr>
      <w:r w:rsidRPr="008F16FE">
        <w:rPr>
          <w:bCs/>
        </w:rPr>
        <w:t xml:space="preserve">(atbilstoši </w:t>
      </w:r>
      <w:r w:rsidR="00BE0D03">
        <w:rPr>
          <w:bCs/>
        </w:rPr>
        <w:t>iepirkuma dokumentu komplektam</w:t>
      </w:r>
      <w:r w:rsidRPr="008F16FE">
        <w:rPr>
          <w:bCs/>
        </w:rPr>
        <w:t>)</w:t>
      </w:r>
      <w:r w:rsidRPr="008F16FE">
        <w:rPr>
          <w:b/>
          <w:bCs/>
        </w:rPr>
        <w:br w:type="page"/>
      </w:r>
      <w:r w:rsidRPr="008F16FE">
        <w:rPr>
          <w:b/>
          <w:bCs/>
        </w:rPr>
        <w:lastRenderedPageBreak/>
        <w:t xml:space="preserve">2.pielikums </w:t>
      </w:r>
    </w:p>
    <w:p w:rsidR="00F2779B" w:rsidRPr="008F16FE" w:rsidRDefault="00F2779B" w:rsidP="00F2779B">
      <w:pPr>
        <w:spacing w:after="240"/>
        <w:jc w:val="center"/>
        <w:rPr>
          <w:b/>
          <w:bCs/>
        </w:rPr>
      </w:pPr>
      <w:r w:rsidRPr="008F16FE">
        <w:rPr>
          <w:b/>
          <w:bCs/>
        </w:rPr>
        <w:t>PREČU PIEGĀDES DARĪJUMA VISPĀRĪGIE NOTEIKUMI</w:t>
      </w:r>
    </w:p>
    <w:p w:rsidR="00F2779B" w:rsidRPr="008F16FE" w:rsidRDefault="00F2779B" w:rsidP="00F2779B">
      <w:pPr>
        <w:spacing w:after="240"/>
        <w:rPr>
          <w:b/>
          <w:sz w:val="28"/>
          <w:szCs w:val="28"/>
        </w:rPr>
      </w:pPr>
      <w:r w:rsidRPr="008F16FE">
        <w:rPr>
          <w:b/>
          <w:sz w:val="28"/>
          <w:szCs w:val="28"/>
        </w:rPr>
        <w:t>1.</w:t>
      </w:r>
      <w:r w:rsidRPr="008F16FE">
        <w:rPr>
          <w:b/>
          <w:sz w:val="28"/>
          <w:szCs w:val="28"/>
        </w:rPr>
        <w:tab/>
      </w:r>
      <w:r w:rsidRPr="008F16FE">
        <w:rPr>
          <w:b/>
        </w:rPr>
        <w:t>DARĪJUMA PRIEKŠMETS</w:t>
      </w:r>
    </w:p>
    <w:p w:rsidR="00F2779B" w:rsidRPr="008F16FE" w:rsidRDefault="00F2779B" w:rsidP="00F2779B">
      <w:pPr>
        <w:spacing w:after="240"/>
        <w:ind w:left="720" w:hanging="720"/>
        <w:jc w:val="both"/>
        <w:rPr>
          <w:rFonts w:eastAsia="Times New Roman"/>
        </w:rPr>
      </w:pPr>
      <w:r w:rsidRPr="008F16FE">
        <w:rPr>
          <w:rFonts w:eastAsia="Times New Roman"/>
        </w:rPr>
        <w:t xml:space="preserve">1.1. </w:t>
      </w:r>
      <w:r w:rsidRPr="008F16FE">
        <w:rPr>
          <w:rFonts w:eastAsia="Times New Roman"/>
        </w:rPr>
        <w:tab/>
        <w:t>Piegādātājs pārdod un apņemas piegādāt pircējam pirkuma pasūtījumā norādītās preces par pasūtījumā norādīto cenu noteiktajā termiņā uz pirkuma pasūtījumā norādīto adresi un pircējs pērk un apņemas pieņemt no piegādātāja pirkuma pasūtījumā minētās preces.</w:t>
      </w:r>
    </w:p>
    <w:p w:rsidR="00F2779B" w:rsidRPr="008F16FE" w:rsidRDefault="00F2779B" w:rsidP="00F2779B">
      <w:pPr>
        <w:spacing w:after="240"/>
        <w:ind w:left="720" w:hanging="720"/>
        <w:jc w:val="both"/>
        <w:rPr>
          <w:rFonts w:eastAsia="Times New Roman"/>
        </w:rPr>
      </w:pPr>
      <w:r w:rsidRPr="008F16FE">
        <w:rPr>
          <w:rFonts w:eastAsia="Times New Roman"/>
        </w:rPr>
        <w:t>1.2.</w:t>
      </w:r>
      <w:r w:rsidRPr="008F16FE">
        <w:rPr>
          <w:rFonts w:eastAsia="Times New Roman"/>
        </w:rPr>
        <w:tab/>
        <w:t>Pircējs samaksā piegādātājam par preču piegādi pirkuma pasūtījumā minēto pasūtījuma summu. Pasūtījuma summu veido maksa par precēm, t.sk. piegādes izmaksas un visi attiecināmie nodokļi un nodevas.</w:t>
      </w:r>
    </w:p>
    <w:p w:rsidR="00F2779B" w:rsidRPr="008F16FE" w:rsidRDefault="00F2779B" w:rsidP="00F2779B">
      <w:pPr>
        <w:spacing w:after="240"/>
        <w:ind w:left="720" w:hanging="720"/>
        <w:jc w:val="both"/>
        <w:rPr>
          <w:rFonts w:eastAsia="Times New Roman"/>
        </w:rPr>
      </w:pPr>
      <w:r w:rsidRPr="008F16FE">
        <w:rPr>
          <w:rFonts w:eastAsia="Times New Roman"/>
        </w:rPr>
        <w:t>1.3.</w:t>
      </w:r>
      <w:r w:rsidRPr="008F16FE">
        <w:rPr>
          <w:rFonts w:eastAsia="Times New Roman"/>
        </w:rPr>
        <w:tab/>
        <w:t>Izpildot darījumu piegādātājs nav tiesīgs aizstāt E-katalogā ievietoto preci (par kuru sistēmā ir noticis darījums) ar citu.</w:t>
      </w:r>
    </w:p>
    <w:p w:rsidR="00F2779B" w:rsidRPr="008F16FE" w:rsidRDefault="00F2779B" w:rsidP="00F2779B">
      <w:pPr>
        <w:ind w:left="720" w:hanging="720"/>
        <w:jc w:val="both"/>
        <w:rPr>
          <w:rFonts w:eastAsia="Times New Roman"/>
        </w:rPr>
      </w:pPr>
      <w:r w:rsidRPr="008F16FE">
        <w:rPr>
          <w:rFonts w:eastAsia="Times New Roman"/>
        </w:rPr>
        <w:t>1.4.</w:t>
      </w:r>
      <w:r w:rsidRPr="008F16FE">
        <w:rPr>
          <w:rFonts w:eastAsia="Times New Roman"/>
        </w:rPr>
        <w:tab/>
        <w:t>Darījuma izpildes laikā pircējam ir tiesības:</w:t>
      </w:r>
    </w:p>
    <w:p w:rsidR="00F2779B" w:rsidRPr="008F16FE" w:rsidRDefault="00F2779B" w:rsidP="00F2779B">
      <w:pPr>
        <w:spacing w:before="60" w:after="60"/>
        <w:ind w:left="1440" w:hanging="712"/>
        <w:jc w:val="both"/>
        <w:rPr>
          <w:rFonts w:eastAsia="Times New Roman"/>
        </w:rPr>
      </w:pPr>
      <w:r w:rsidRPr="008F16FE">
        <w:rPr>
          <w:rFonts w:eastAsia="Times New Roman"/>
        </w:rPr>
        <w:t xml:space="preserve">1.4.1. </w:t>
      </w:r>
      <w:r w:rsidRPr="008F16FE">
        <w:rPr>
          <w:rFonts w:eastAsia="Times New Roman"/>
        </w:rPr>
        <w:tab/>
        <w:t>dot piegādātājam saistošus norādījumus attiecībā uz darījuma izpildi, ja līguma priekšmets pieļauj tā precizēšanu;</w:t>
      </w:r>
    </w:p>
    <w:p w:rsidR="00F2779B" w:rsidRPr="008F16FE" w:rsidRDefault="00F2779B" w:rsidP="00F2779B">
      <w:pPr>
        <w:spacing w:after="60"/>
        <w:ind w:left="1440" w:hanging="712"/>
        <w:jc w:val="both"/>
        <w:rPr>
          <w:rFonts w:eastAsia="Times New Roman"/>
        </w:rPr>
      </w:pPr>
      <w:r w:rsidRPr="008F16FE">
        <w:rPr>
          <w:rFonts w:eastAsia="Times New Roman"/>
        </w:rPr>
        <w:t>1.4.2.</w:t>
      </w:r>
      <w:r w:rsidRPr="008F16FE">
        <w:rPr>
          <w:rFonts w:eastAsia="Times New Roman"/>
        </w:rPr>
        <w:tab/>
        <w:t>saņemt no piegādātāja informāciju un paskaidrojumus par darījuma izpildes gaitu un citiem darījuma izpildes jautājumiem;</w:t>
      </w:r>
    </w:p>
    <w:p w:rsidR="00F2779B" w:rsidRPr="008F16FE" w:rsidRDefault="00F2779B" w:rsidP="00F2779B">
      <w:pPr>
        <w:spacing w:after="240"/>
        <w:ind w:left="1440" w:hanging="720"/>
        <w:jc w:val="both"/>
      </w:pPr>
      <w:r w:rsidRPr="008F16FE">
        <w:rPr>
          <w:rFonts w:eastAsia="Times New Roman"/>
        </w:rPr>
        <w:t>1.4.3.</w:t>
      </w:r>
      <w:r w:rsidRPr="008F16FE">
        <w:rPr>
          <w:rFonts w:eastAsia="Times New Roman"/>
        </w:rPr>
        <w:tab/>
        <w:t>vienpusēji apturēt darījuma izpildi, ja tas paredzēts šajos noteikumos, ārējā normatīvajā vai citā pircējam saistošā tiesību aktā.</w:t>
      </w:r>
      <w:r w:rsidRPr="008F16FE">
        <w:t xml:space="preserve"> </w:t>
      </w:r>
    </w:p>
    <w:p w:rsidR="00F2779B" w:rsidRPr="008F16FE" w:rsidRDefault="00F2779B" w:rsidP="00F2779B">
      <w:pPr>
        <w:spacing w:after="240"/>
        <w:rPr>
          <w:b/>
        </w:rPr>
      </w:pPr>
      <w:r w:rsidRPr="008F16FE">
        <w:rPr>
          <w:b/>
          <w:sz w:val="28"/>
          <w:szCs w:val="28"/>
        </w:rPr>
        <w:t>2.</w:t>
      </w:r>
      <w:r w:rsidRPr="008F16FE">
        <w:rPr>
          <w:b/>
          <w:sz w:val="28"/>
          <w:szCs w:val="28"/>
        </w:rPr>
        <w:tab/>
      </w:r>
      <w:r w:rsidRPr="008F16FE">
        <w:rPr>
          <w:b/>
        </w:rPr>
        <w:t>PIEGĀDES TERMIŅI UN KĀRTĪBA</w:t>
      </w:r>
    </w:p>
    <w:p w:rsidR="00F2779B" w:rsidRPr="008F16FE" w:rsidRDefault="00F2779B" w:rsidP="00F2779B">
      <w:pPr>
        <w:spacing w:after="240"/>
        <w:ind w:left="720" w:hanging="720"/>
        <w:jc w:val="both"/>
        <w:rPr>
          <w:rFonts w:eastAsia="Times New Roman"/>
        </w:rPr>
      </w:pPr>
      <w:r w:rsidRPr="008F16FE">
        <w:rPr>
          <w:rFonts w:eastAsia="Times New Roman"/>
        </w:rPr>
        <w:t>2.1.</w:t>
      </w:r>
      <w:r w:rsidRPr="008F16FE">
        <w:rPr>
          <w:rFonts w:eastAsia="Times New Roman"/>
        </w:rPr>
        <w:tab/>
        <w:t>Līdzēji ievēro atsevišķās specifiskās katrai preču grupai noteiktās prasības un piegādes īpatnības, kas atrunātas Preču grupu specifisko prasību sarakstā (vispārīgās vienošanās 3.pielikums).</w:t>
      </w:r>
    </w:p>
    <w:p w:rsidR="00F2779B" w:rsidRPr="008F16FE" w:rsidRDefault="00F2779B" w:rsidP="00F2779B">
      <w:pPr>
        <w:spacing w:after="240"/>
        <w:ind w:left="720" w:hanging="720"/>
        <w:jc w:val="both"/>
        <w:rPr>
          <w:rFonts w:eastAsia="Times New Roman"/>
          <w:u w:val="single"/>
        </w:rPr>
      </w:pPr>
      <w:r w:rsidRPr="008F16FE">
        <w:rPr>
          <w:rFonts w:eastAsia="Times New Roman"/>
        </w:rPr>
        <w:t>2.2.</w:t>
      </w:r>
      <w:r w:rsidRPr="008F16FE">
        <w:rPr>
          <w:rFonts w:eastAsia="Times New Roman"/>
        </w:rPr>
        <w:tab/>
        <w:t>Piegādātājs piegādā pircējam tehniskās specifikācijas prasībām (vispārīgās vienošanās 1.pielikums) atbilstošas preces pirkuma pasūtījumā minētajā apjomā un termiņā.</w:t>
      </w:r>
    </w:p>
    <w:p w:rsidR="00F2779B" w:rsidRPr="008F16FE" w:rsidRDefault="00F2779B" w:rsidP="00F2779B">
      <w:pPr>
        <w:spacing w:after="240"/>
        <w:ind w:left="720" w:hanging="720"/>
        <w:jc w:val="both"/>
        <w:rPr>
          <w:rFonts w:eastAsia="Times New Roman"/>
        </w:rPr>
      </w:pPr>
      <w:r w:rsidRPr="008F16FE">
        <w:rPr>
          <w:rFonts w:eastAsia="Times New Roman"/>
        </w:rPr>
        <w:t>2.3.</w:t>
      </w:r>
      <w:r w:rsidRPr="008F16FE">
        <w:rPr>
          <w:rFonts w:eastAsia="Times New Roman"/>
        </w:rPr>
        <w:tab/>
        <w:t xml:space="preserve">Piegādātājs piegādā preces pircējam uz pirkuma pasūtījumā minēto adresi un norādītā darba laika ietvaros. Piegādātājs informē pircēja pilnvaroto personu par konkrētu preču piegādes laiku ne vēlāk kā 1 (vienu) darba dienu pirms piegādes. </w:t>
      </w:r>
    </w:p>
    <w:p w:rsidR="00F2779B" w:rsidRPr="008F16FE" w:rsidRDefault="00F2779B" w:rsidP="00F2779B">
      <w:pPr>
        <w:spacing w:after="60"/>
        <w:ind w:left="720" w:hanging="720"/>
        <w:jc w:val="both"/>
        <w:rPr>
          <w:rFonts w:eastAsia="Times New Roman"/>
        </w:rPr>
      </w:pPr>
      <w:r w:rsidRPr="008F16FE">
        <w:rPr>
          <w:rFonts w:eastAsia="Times New Roman"/>
        </w:rPr>
        <w:t>2.4.</w:t>
      </w:r>
      <w:r w:rsidRPr="008F16FE">
        <w:rPr>
          <w:rFonts w:eastAsia="Times New Roman"/>
        </w:rPr>
        <w:tab/>
        <w:t xml:space="preserve">Piegādātājam, izrakstot preču pavadzīmi, piegādes pamatojumam jānorāda vispārīgās vienošanās numurs un E-katalogu sistēmas piešķirtais darījuma kārtas numurs. </w:t>
      </w:r>
    </w:p>
    <w:p w:rsidR="00F2779B" w:rsidRPr="008F16FE" w:rsidRDefault="00F2779B" w:rsidP="00F2779B">
      <w:pPr>
        <w:spacing w:after="240"/>
        <w:ind w:left="720" w:firstLine="8"/>
        <w:jc w:val="both"/>
        <w:rPr>
          <w:rFonts w:eastAsia="Times New Roman"/>
        </w:rPr>
      </w:pPr>
      <w:r w:rsidRPr="008F16FE">
        <w:rPr>
          <w:rFonts w:eastAsia="Times New Roman"/>
        </w:rPr>
        <w:t>Piegādi apliecinošos dokumentus (rēķinus, preču pavadzīmes) var sagatavot un iesniegt elektroniskā formā, ja pircējs šādu iespēju norādījis E-kataloga sistēmā izveidotā darījuma komentāros.</w:t>
      </w:r>
    </w:p>
    <w:p w:rsidR="00F2779B" w:rsidRPr="008F16FE" w:rsidRDefault="00F2779B" w:rsidP="00F2779B">
      <w:pPr>
        <w:spacing w:after="120"/>
        <w:ind w:left="720" w:hanging="720"/>
        <w:jc w:val="both"/>
        <w:rPr>
          <w:rFonts w:eastAsia="Times New Roman"/>
        </w:rPr>
      </w:pPr>
      <w:r w:rsidRPr="008F16FE">
        <w:rPr>
          <w:rFonts w:eastAsia="Times New Roman"/>
        </w:rPr>
        <w:t>2.5.</w:t>
      </w:r>
      <w:r w:rsidRPr="008F16FE">
        <w:rPr>
          <w:rFonts w:eastAsia="Times New Roman"/>
        </w:rPr>
        <w:tab/>
        <w:t>Preces tiek uzskatītas par faktiski saņemtām ar preču pavadzīmes parakstīšanu atbilstoši Latvijas Republikā spēkā esošajām grāmatvedības prasībām, vai nodošanas un pieņemšanas akta parakstīšanu, ja tas paredzēts ārējā normatīvajā vai citā pircējam saistošā tiesību aktā. Pirms preču piegādes dokumentu parakstīšanas pircējam ir pienākums nekavējoties veikt piegādāto preču sākotnējo pārbaudi.</w:t>
      </w:r>
    </w:p>
    <w:p w:rsidR="00F2779B" w:rsidRPr="008F16FE" w:rsidRDefault="00F2779B" w:rsidP="00F2779B">
      <w:pPr>
        <w:spacing w:after="240"/>
        <w:ind w:left="720" w:hanging="20"/>
        <w:jc w:val="both"/>
        <w:rPr>
          <w:rFonts w:eastAsia="Times New Roman"/>
        </w:rPr>
      </w:pPr>
      <w:r w:rsidRPr="008F16FE">
        <w:rPr>
          <w:rFonts w:eastAsia="Times New Roman"/>
        </w:rPr>
        <w:t xml:space="preserve">Pēc pārbaudes pircējam ir pienākums preču saņemšanas faktu atzīmēt E-katalogu sistēmā, norādot pirmsšķietami kvalitatīvo preču skaitu. Ja pircējs attiecīgās darbības </w:t>
      </w:r>
      <w:r w:rsidRPr="008F16FE">
        <w:rPr>
          <w:rFonts w:eastAsia="Times New Roman"/>
        </w:rPr>
        <w:lastRenderedPageBreak/>
        <w:t>neveic, sistēmas ietvaros pircējs saņem atgādinājuma paziņojumus, pēc kuriem, ja pircējs neveic paredzētās darbības, pieņemams, ka precēm nav tādu trūkumu, kas konstatējami sākotnējās pārbaudes laikā un piegādes fakts E-katalogu sistēmā uzskatāms par notikušu.</w:t>
      </w:r>
    </w:p>
    <w:p w:rsidR="00F2779B" w:rsidRPr="008F16FE" w:rsidRDefault="00F2779B" w:rsidP="00F2779B">
      <w:pPr>
        <w:spacing w:after="240"/>
        <w:ind w:left="720" w:right="3" w:hanging="720"/>
        <w:jc w:val="both"/>
        <w:rPr>
          <w:rFonts w:eastAsia="Times New Roman"/>
        </w:rPr>
      </w:pPr>
      <w:r w:rsidRPr="008F16FE">
        <w:rPr>
          <w:rFonts w:eastAsia="Times New Roman"/>
        </w:rPr>
        <w:t xml:space="preserve">2.6. </w:t>
      </w:r>
      <w:r w:rsidRPr="008F16FE">
        <w:rPr>
          <w:rFonts w:eastAsia="Times New Roman"/>
        </w:rPr>
        <w:tab/>
        <w:t>Ja pircēja un piegādātāja starpā rodas strīds par preces atbilstību pirkuma pasūtījumam, strīds tiek risināts savstarpējā sarunu ceļā. Lai noteiktu preces atbilstību pirkuma pasūtījumam pircējs un piegādātājs var vienoties par ekspertīzes veikšanu precei. Ja strīds netiek atrisināts 40 (četrdesmit) kalendāro dienu laikā, tas risināms Latvijas Republikas tiesā atbilstoši normatīvo aktu prasībām.</w:t>
      </w:r>
    </w:p>
    <w:p w:rsidR="00F2779B" w:rsidRPr="008F16FE" w:rsidRDefault="00F2779B" w:rsidP="00F2779B">
      <w:pPr>
        <w:spacing w:after="240"/>
        <w:ind w:left="720" w:right="3" w:hanging="720"/>
        <w:jc w:val="both"/>
        <w:rPr>
          <w:rFonts w:eastAsia="Times New Roman"/>
        </w:rPr>
      </w:pPr>
      <w:r w:rsidRPr="008F16FE">
        <w:rPr>
          <w:rFonts w:eastAsia="Times New Roman"/>
        </w:rPr>
        <w:t>2.7.</w:t>
      </w:r>
      <w:r w:rsidRPr="008F16FE">
        <w:rPr>
          <w:rFonts w:eastAsia="Times New Roman"/>
        </w:rPr>
        <w:tab/>
        <w:t>Preču īpašumtiesības pircējam pāriet pēc preču piegādes un kvalitātes apstiprināšanas E-katalogu sistēmā.</w:t>
      </w:r>
    </w:p>
    <w:p w:rsidR="00F2779B" w:rsidRPr="008F16FE" w:rsidRDefault="00F2779B" w:rsidP="00F2779B">
      <w:pPr>
        <w:spacing w:after="240"/>
        <w:rPr>
          <w:b/>
          <w:sz w:val="28"/>
          <w:szCs w:val="28"/>
        </w:rPr>
      </w:pPr>
      <w:r w:rsidRPr="008F16FE">
        <w:rPr>
          <w:b/>
          <w:sz w:val="28"/>
          <w:szCs w:val="28"/>
        </w:rPr>
        <w:t>3.</w:t>
      </w:r>
      <w:r w:rsidRPr="008F16FE">
        <w:rPr>
          <w:b/>
          <w:sz w:val="28"/>
          <w:szCs w:val="28"/>
        </w:rPr>
        <w:tab/>
      </w:r>
      <w:r w:rsidRPr="008F16FE">
        <w:rPr>
          <w:b/>
        </w:rPr>
        <w:t>PREČU KVALITĀTE</w:t>
      </w:r>
    </w:p>
    <w:p w:rsidR="00F2779B" w:rsidRPr="008F16FE" w:rsidRDefault="00F2779B" w:rsidP="00F2779B">
      <w:pPr>
        <w:numPr>
          <w:ilvl w:val="1"/>
          <w:numId w:val="0"/>
        </w:numPr>
        <w:tabs>
          <w:tab w:val="num" w:pos="720"/>
        </w:tabs>
        <w:spacing w:after="240"/>
        <w:ind w:left="720" w:hanging="720"/>
        <w:jc w:val="both"/>
      </w:pPr>
      <w:r w:rsidRPr="008F16FE">
        <w:t>3.1.</w:t>
      </w:r>
      <w:r w:rsidRPr="008F16FE">
        <w:tab/>
        <w:t>Preču nodošanas un pieņemšanas brīdī piegādātajām precēm jāatbilst pirkuma pasūtījumam un vispārīgajā vienošanās norādītajām minimālajām tehniskajām prasībām. Preču kvalitātei jāatbilst pieņemtajiem standartiem, kā arī obligātajām prasībām ekspluatācijas un vides drošības jomā, t.i., piegādātājs nodrošina, ka pircējam piegādātās preces ir kvalitatīvas, derīgas lietošanai, drošas un nerada apdraudējumu pircēja mantai, kā arī personu veselībai un dzīvībai un atbilst Latvijas Republikas normatīvo aktu prasībām un tās tiek lietotas saskaņā ar preces instrukcijā noteikto.</w:t>
      </w:r>
    </w:p>
    <w:p w:rsidR="00F2779B" w:rsidRPr="008F16FE" w:rsidRDefault="00F2779B" w:rsidP="00F2779B">
      <w:pPr>
        <w:tabs>
          <w:tab w:val="num" w:pos="720"/>
        </w:tabs>
        <w:spacing w:before="120" w:after="240"/>
        <w:ind w:left="720" w:right="74" w:hanging="720"/>
        <w:jc w:val="both"/>
      </w:pPr>
      <w:r w:rsidRPr="008F16FE">
        <w:t>3.2.</w:t>
      </w:r>
      <w:r w:rsidRPr="008F16FE">
        <w:tab/>
        <w:t>Transportējot preci līdz pircējam, piegādātājs apņemas nodrošināt nemainīgu preces kvalitāti.</w:t>
      </w:r>
    </w:p>
    <w:p w:rsidR="00F2779B" w:rsidRPr="008F16FE" w:rsidRDefault="00F2779B" w:rsidP="00F2779B">
      <w:pPr>
        <w:spacing w:after="240"/>
        <w:ind w:left="720" w:right="3" w:hanging="720"/>
        <w:jc w:val="both"/>
      </w:pPr>
      <w:r w:rsidRPr="008F16FE">
        <w:t xml:space="preserve">3.3. </w:t>
      </w:r>
      <w:r w:rsidRPr="008F16FE">
        <w:tab/>
        <w:t>Piegādātājs sedz pircējam visus pierādītos ar preces neatbilstību kvalitātei saistītos zaudējumus. Precei jābūt iepakotai tā, lai transportēšanas un glabāšanas laikā saglabātos nemainīga preces kvalitāte.</w:t>
      </w:r>
    </w:p>
    <w:p w:rsidR="00F2779B" w:rsidRPr="008F16FE" w:rsidRDefault="00F2779B" w:rsidP="00F2779B">
      <w:pPr>
        <w:tabs>
          <w:tab w:val="num" w:pos="2160"/>
        </w:tabs>
        <w:spacing w:after="240"/>
        <w:ind w:left="720" w:hanging="720"/>
        <w:jc w:val="both"/>
      </w:pPr>
      <w:r w:rsidRPr="008F16FE">
        <w:rPr>
          <w:rStyle w:val="Strong"/>
          <w:b w:val="0"/>
        </w:rPr>
        <w:t>3.4.</w:t>
      </w:r>
      <w:r w:rsidRPr="008F16FE">
        <w:rPr>
          <w:rStyle w:val="Strong"/>
        </w:rPr>
        <w:tab/>
      </w:r>
      <w:r w:rsidRPr="008F16FE">
        <w:rPr>
          <w:rStyle w:val="Strong"/>
          <w:b w:val="0"/>
        </w:rPr>
        <w:t>K</w:t>
      </w:r>
      <w:r w:rsidRPr="008F16FE">
        <w:t>opā ar precēm jāpiegādā pamācības, lietošanas instrukcijas, tehniskā un cita dokumentāciju latviešu valodā.</w:t>
      </w:r>
    </w:p>
    <w:p w:rsidR="00F2779B" w:rsidRPr="008F16FE" w:rsidRDefault="00F2779B" w:rsidP="00F2779B">
      <w:pPr>
        <w:tabs>
          <w:tab w:val="num" w:pos="2160"/>
        </w:tabs>
        <w:spacing w:after="240"/>
        <w:ind w:left="720" w:hanging="720"/>
        <w:jc w:val="both"/>
      </w:pPr>
      <w:r w:rsidRPr="008F16FE">
        <w:t>3.5.</w:t>
      </w:r>
      <w:r w:rsidRPr="008F16FE">
        <w:tab/>
        <w:t>Pircējam ir tiesības pieprasīt no Piegādātāja preču izcelsmi apliecinošus dokumentus, kā arī dokumentus, kuri apliecina prasību izpildi, kuras minētas šo darījumu noteikumu 3.1.punktā.</w:t>
      </w:r>
    </w:p>
    <w:p w:rsidR="00F2779B" w:rsidRPr="008F16FE" w:rsidRDefault="00F2779B" w:rsidP="00F2779B">
      <w:pPr>
        <w:spacing w:after="240"/>
        <w:ind w:left="720" w:hanging="720"/>
        <w:jc w:val="both"/>
        <w:rPr>
          <w:rFonts w:eastAsia="Times New Roman"/>
        </w:rPr>
      </w:pPr>
      <w:r w:rsidRPr="008F16FE">
        <w:rPr>
          <w:rFonts w:eastAsia="Times New Roman"/>
        </w:rPr>
        <w:t xml:space="preserve">3.6. </w:t>
      </w:r>
      <w:r w:rsidRPr="008F16FE">
        <w:rPr>
          <w:rFonts w:eastAsia="Times New Roman"/>
        </w:rPr>
        <w:tab/>
        <w:t xml:space="preserve">Pircējam ir tiesības pārbaudīt piegādātāja piegādāto preču kvalitāti no preču faktiskās saņemšanas brīža un atzīmēt veiktās darbības E-katalogu sistēmā. Ja pircējs attiecīgās darbības neveic, sistēmas ietvaros pircējs saņem atgādinājuma paziņojumus, pēc kuriem, ja pircējs neveic paredzētās darbības (neatzīmē E-katalogu sistēmā kvalitatīvo preču skaitu un/vai attiecīgajā E-katalogu sistēmas vietnē nenorāda uz piegādāto preču trūkumiem vai nenoraida kvalitātes pārbaudi kā neiespējamu), uzskatāms, ka precēm sākotnējo trūkumu nav un pircējs preces ir pieņēmis. </w:t>
      </w:r>
    </w:p>
    <w:p w:rsidR="00F2779B" w:rsidRPr="008F16FE" w:rsidRDefault="00F2779B" w:rsidP="00F2779B">
      <w:pPr>
        <w:spacing w:after="240"/>
        <w:ind w:left="720" w:hanging="720"/>
        <w:jc w:val="both"/>
        <w:rPr>
          <w:rFonts w:eastAsia="Times New Roman"/>
        </w:rPr>
      </w:pPr>
      <w:r w:rsidRPr="008F16FE">
        <w:rPr>
          <w:rFonts w:eastAsia="Times New Roman"/>
        </w:rPr>
        <w:t>3.7.</w:t>
      </w:r>
      <w:r w:rsidRPr="008F16FE">
        <w:rPr>
          <w:rFonts w:eastAsia="Times New Roman"/>
        </w:rPr>
        <w:tab/>
        <w:t>Ja saņemtas nekvalitatīvas vai neatbilstošas preces, sākotnējās pārbaudes laikā veicot atzīmi E-katalogu sistēmā atbilstoši 3.6.punktā noteiktajam, papildus tiek pievienota informācija par pretenzijas būtību.</w:t>
      </w:r>
    </w:p>
    <w:p w:rsidR="00F2779B" w:rsidRPr="008F16FE" w:rsidRDefault="00F2779B" w:rsidP="00F2779B">
      <w:pPr>
        <w:spacing w:after="240"/>
        <w:ind w:left="720" w:hanging="720"/>
        <w:jc w:val="both"/>
        <w:rPr>
          <w:rFonts w:eastAsia="Times New Roman"/>
        </w:rPr>
      </w:pPr>
      <w:r w:rsidRPr="008F16FE">
        <w:rPr>
          <w:rFonts w:eastAsia="Times New Roman"/>
        </w:rPr>
        <w:t>3.8.</w:t>
      </w:r>
      <w:r w:rsidRPr="008F16FE">
        <w:rPr>
          <w:rFonts w:eastAsia="Times New Roman"/>
        </w:rPr>
        <w:tab/>
        <w:t xml:space="preserve">Ja pircējs 3.6.punktā paredzētās sākotnējās pārbaudes laikā konstatē precei trūkumus, kā arī ja trūkumi, kurus nebija iespējams konstatēt sākotnējās pārbaudes laikā, tiek atklāti </w:t>
      </w:r>
      <w:r w:rsidRPr="008F16FE">
        <w:rPr>
          <w:rFonts w:eastAsia="Times New Roman"/>
        </w:rPr>
        <w:lastRenderedPageBreak/>
        <w:t>vēlāk preces lietošanas laikā, pircējs nosūta piegādātājam pretenziju. Pretenzijā norāda konstatēto preču neatbilstību pirkuma pasūtījumam, darījuma noteikumiem vai preču grupu specifiskajam prasību sarakstam. Par pretenzijas izteikšanu pircējs informē E-katalogu sistēmas uzturētāju.</w:t>
      </w:r>
    </w:p>
    <w:p w:rsidR="00F2779B" w:rsidRPr="008F16FE" w:rsidRDefault="00F2779B" w:rsidP="00F2779B">
      <w:pPr>
        <w:tabs>
          <w:tab w:val="num" w:pos="2160"/>
        </w:tabs>
        <w:spacing w:after="240"/>
        <w:ind w:left="720" w:hanging="720"/>
        <w:jc w:val="both"/>
      </w:pPr>
      <w:r w:rsidRPr="008F16FE">
        <w:rPr>
          <w:rFonts w:eastAsia="Times New Roman"/>
        </w:rPr>
        <w:t>3.9.</w:t>
      </w:r>
      <w:r w:rsidRPr="008F16FE">
        <w:rPr>
          <w:rFonts w:eastAsia="Times New Roman"/>
        </w:rPr>
        <w:tab/>
        <w:t>Pēc šo darījuma noteikumu 3.8.punktā minētās pircēja pretenzijas saņemšanas, piegādātājam ir pienākums 2 (divu) darba dienu laikā par saviem finanšu līdzekļiem apmainīt un abpusēji saskaņotā laikā piegādāt pircējam tādas preces, kuras atbilst izvirzītajiem noteikumiem. Piegādātājam ir pienākums nekavējoties reaģēt uz pircēja pretenziju arī tad, ja tā ir saņemta pa faksu vai elektronisko pastu, uzskatot to par pretenzijas saņemšanas brīdi. Vienlaikus pircējam ir pienākums pretenzijas oriģinālu nosūtīt piegādātājam pa pastu.</w:t>
      </w:r>
    </w:p>
    <w:p w:rsidR="00F2779B" w:rsidRPr="008F16FE" w:rsidRDefault="00F2779B" w:rsidP="00F2779B">
      <w:pPr>
        <w:spacing w:after="240"/>
        <w:rPr>
          <w:b/>
          <w:sz w:val="28"/>
          <w:szCs w:val="28"/>
        </w:rPr>
      </w:pPr>
      <w:r w:rsidRPr="008F16FE">
        <w:rPr>
          <w:b/>
          <w:sz w:val="28"/>
          <w:szCs w:val="28"/>
        </w:rPr>
        <w:t>4.</w:t>
      </w:r>
      <w:r w:rsidRPr="008F16FE">
        <w:rPr>
          <w:b/>
          <w:sz w:val="28"/>
          <w:szCs w:val="28"/>
        </w:rPr>
        <w:tab/>
      </w:r>
      <w:r w:rsidRPr="008F16FE">
        <w:rPr>
          <w:b/>
        </w:rPr>
        <w:t>SAMAKSAS KĀRTĪBA</w:t>
      </w:r>
    </w:p>
    <w:p w:rsidR="00F2779B" w:rsidRPr="008F16FE" w:rsidRDefault="00F2779B" w:rsidP="00F2779B">
      <w:pPr>
        <w:spacing w:after="240"/>
        <w:ind w:left="720" w:hanging="720"/>
        <w:jc w:val="both"/>
        <w:rPr>
          <w:rFonts w:eastAsia="Times New Roman"/>
        </w:rPr>
      </w:pPr>
      <w:r w:rsidRPr="008F16FE">
        <w:rPr>
          <w:rFonts w:eastAsia="Times New Roman"/>
        </w:rPr>
        <w:t>4.1.</w:t>
      </w:r>
      <w:r w:rsidRPr="008F16FE">
        <w:rPr>
          <w:rFonts w:eastAsia="Times New Roman"/>
        </w:rPr>
        <w:tab/>
      </w:r>
      <w:r w:rsidRPr="008F16FE">
        <w:rPr>
          <w:rFonts w:eastAsia="Times New Roman"/>
          <w:szCs w:val="26"/>
        </w:rPr>
        <w:t>Pircējs apņemas preces pieņemt un par tām veikt samaksu pirkuma pasūtījumā norādītajā apjomā.</w:t>
      </w:r>
      <w:r w:rsidRPr="008F16FE">
        <w:rPr>
          <w:rFonts w:eastAsia="Times New Roman"/>
        </w:rPr>
        <w:t xml:space="preserve"> Preču transportēšanas izdevumi un apdrošināšana transportēšanas laikā (ja piegādātājs uzskata apdrošināšanu par nepieciešamu), kā arī citi izdevumi saistībā ar preču piegādi ir iekļauti pasūtījuma summā.</w:t>
      </w:r>
    </w:p>
    <w:p w:rsidR="00F2779B" w:rsidRPr="008F16FE" w:rsidRDefault="00F2779B" w:rsidP="00F2779B">
      <w:pPr>
        <w:spacing w:after="240"/>
        <w:ind w:left="720" w:hanging="720"/>
        <w:jc w:val="both"/>
        <w:rPr>
          <w:rFonts w:eastAsia="Times New Roman"/>
        </w:rPr>
      </w:pPr>
      <w:r w:rsidRPr="008F16FE">
        <w:rPr>
          <w:rFonts w:eastAsia="Times New Roman"/>
        </w:rPr>
        <w:t>4.2.</w:t>
      </w:r>
      <w:r w:rsidRPr="008F16FE">
        <w:rPr>
          <w:rFonts w:eastAsia="Times New Roman"/>
        </w:rPr>
        <w:tab/>
      </w:r>
      <w:r w:rsidRPr="008F16FE">
        <w:rPr>
          <w:rFonts w:eastAsia="Times New Roman"/>
          <w:szCs w:val="26"/>
        </w:rPr>
        <w:t xml:space="preserve">Samaksu par piegādātajām precēm pircējs veic, pamatojoties uz piegādātāja izrakstītu preču pavadzīmi. Preču pavadzīmē veic norādi, ka samaksas termiņš nosakāms </w:t>
      </w:r>
      <w:r w:rsidRPr="008F16FE">
        <w:rPr>
          <w:rFonts w:eastAsia="Times New Roman"/>
        </w:rPr>
        <w:t>„</w:t>
      </w:r>
      <w:r w:rsidRPr="008F16FE">
        <w:rPr>
          <w:rFonts w:eastAsia="Times New Roman"/>
          <w:szCs w:val="26"/>
        </w:rPr>
        <w:t>saskaņā ar vispārīgo vienošanos</w:t>
      </w:r>
      <w:r w:rsidRPr="008F16FE">
        <w:rPr>
          <w:rFonts w:eastAsia="Times New Roman"/>
        </w:rPr>
        <w:t>”</w:t>
      </w:r>
      <w:r w:rsidRPr="008F16FE">
        <w:rPr>
          <w:rFonts w:eastAsia="Times New Roman"/>
          <w:szCs w:val="26"/>
        </w:rPr>
        <w:t>.</w:t>
      </w:r>
    </w:p>
    <w:p w:rsidR="00F2779B" w:rsidRPr="008F16FE" w:rsidRDefault="00F2779B" w:rsidP="00F2779B">
      <w:pPr>
        <w:spacing w:after="240"/>
        <w:ind w:left="720" w:hanging="720"/>
        <w:jc w:val="both"/>
        <w:rPr>
          <w:rFonts w:eastAsia="Times New Roman"/>
        </w:rPr>
      </w:pPr>
      <w:r w:rsidRPr="008F16FE">
        <w:rPr>
          <w:rFonts w:eastAsia="Times New Roman"/>
        </w:rPr>
        <w:t>4.3.</w:t>
      </w:r>
      <w:r w:rsidRPr="008F16FE">
        <w:rPr>
          <w:rFonts w:eastAsia="Times New Roman"/>
        </w:rPr>
        <w:tab/>
        <w:t>Samaksu par piegādātajām precēm pircējs veic Preču grupu specifisko prasību sarakstā (vispārīgās vienošanās 3.pielikums) noteiktajā termiņā pēc preču piegādes un kvalitātes apstiprināšanas, pārskaitot preču pavadzīmē norādīto summu uz pirkuma pasūtījumā norādīto piegādātāja bankas kontu.</w:t>
      </w:r>
    </w:p>
    <w:p w:rsidR="00F2779B" w:rsidRPr="008F16FE" w:rsidRDefault="00F2779B" w:rsidP="00F2779B">
      <w:pPr>
        <w:spacing w:after="240"/>
        <w:ind w:left="720" w:hanging="720"/>
        <w:jc w:val="both"/>
        <w:rPr>
          <w:rFonts w:eastAsia="Times New Roman"/>
        </w:rPr>
      </w:pPr>
      <w:r w:rsidRPr="008F16FE">
        <w:rPr>
          <w:rFonts w:eastAsia="Times New Roman"/>
        </w:rPr>
        <w:t>4.4.</w:t>
      </w:r>
      <w:r w:rsidRPr="008F16FE">
        <w:rPr>
          <w:rFonts w:eastAsia="Times New Roman"/>
        </w:rPr>
        <w:tab/>
        <w:t>Par samaksas dienu uzskatāma diena, kad piegādātājs naudu saņēmis savā kontā.</w:t>
      </w:r>
    </w:p>
    <w:p w:rsidR="00F2779B" w:rsidRPr="008F16FE" w:rsidRDefault="00F2779B" w:rsidP="00F2779B">
      <w:pPr>
        <w:tabs>
          <w:tab w:val="num" w:pos="720"/>
        </w:tabs>
        <w:spacing w:after="240"/>
        <w:ind w:left="720" w:hanging="720"/>
        <w:jc w:val="both"/>
      </w:pPr>
      <w:r w:rsidRPr="008F16FE">
        <w:rPr>
          <w:rFonts w:eastAsia="Times New Roman"/>
        </w:rPr>
        <w:t>4.5.</w:t>
      </w:r>
      <w:r w:rsidRPr="008F16FE">
        <w:rPr>
          <w:rFonts w:eastAsia="Times New Roman"/>
        </w:rPr>
        <w:tab/>
        <w:t>Pircējam ir tiesības vienpusēji apturēt un atlikt darījumā paredzētos maksājumus, ja tas paredzēts ārējā normatīvajā vai citā pircējam saistošā tiesību aktā.</w:t>
      </w:r>
    </w:p>
    <w:p w:rsidR="00F2779B" w:rsidRPr="008F16FE" w:rsidRDefault="00F2779B" w:rsidP="00F2779B">
      <w:pPr>
        <w:spacing w:after="240"/>
        <w:rPr>
          <w:b/>
          <w:sz w:val="28"/>
          <w:szCs w:val="28"/>
        </w:rPr>
      </w:pPr>
      <w:r w:rsidRPr="008F16FE">
        <w:rPr>
          <w:b/>
          <w:sz w:val="28"/>
          <w:szCs w:val="28"/>
        </w:rPr>
        <w:t>5.</w:t>
      </w:r>
      <w:r w:rsidRPr="008F16FE">
        <w:rPr>
          <w:b/>
        </w:rPr>
        <w:tab/>
        <w:t>ATBILDĪBA</w:t>
      </w:r>
    </w:p>
    <w:p w:rsidR="00F2779B" w:rsidRPr="008F16FE" w:rsidRDefault="00F2779B" w:rsidP="00F2779B">
      <w:pPr>
        <w:spacing w:after="60"/>
        <w:ind w:left="720" w:hanging="720"/>
        <w:jc w:val="both"/>
        <w:rPr>
          <w:rFonts w:eastAsia="Times New Roman"/>
        </w:rPr>
      </w:pPr>
      <w:r w:rsidRPr="008F16FE">
        <w:rPr>
          <w:rFonts w:eastAsia="Times New Roman"/>
        </w:rPr>
        <w:t>5.1.</w:t>
      </w:r>
      <w:r w:rsidRPr="008F16FE">
        <w:rPr>
          <w:rFonts w:eastAsia="Times New Roman"/>
        </w:rPr>
        <w:tab/>
        <w:t>Piegādātājs uzņemas:</w:t>
      </w:r>
      <w:r w:rsidRPr="008F16FE">
        <w:rPr>
          <w:rFonts w:eastAsia="Times New Roman"/>
        </w:rPr>
        <w:tab/>
      </w:r>
    </w:p>
    <w:p w:rsidR="00F2779B" w:rsidRPr="008F16FE" w:rsidRDefault="00F2779B" w:rsidP="00F2779B">
      <w:pPr>
        <w:spacing w:after="60"/>
        <w:ind w:left="1440" w:hanging="720"/>
        <w:jc w:val="both"/>
        <w:rPr>
          <w:rFonts w:eastAsia="Times New Roman"/>
        </w:rPr>
      </w:pPr>
      <w:r w:rsidRPr="008F16FE">
        <w:rPr>
          <w:rFonts w:eastAsia="Times New Roman"/>
        </w:rPr>
        <w:t xml:space="preserve">5.1.1. </w:t>
      </w:r>
      <w:r w:rsidRPr="008F16FE">
        <w:rPr>
          <w:rFonts w:eastAsia="Times New Roman"/>
        </w:rPr>
        <w:tab/>
        <w:t>visu atbildību par precēm (tajā skaitā par jebkādiem preču bojājumiem un nejaušu bojāeju) līdz preču pavadzīmes parakstīšanai;</w:t>
      </w:r>
    </w:p>
    <w:p w:rsidR="00F2779B" w:rsidRPr="008F16FE" w:rsidRDefault="00F2779B" w:rsidP="00F2779B">
      <w:pPr>
        <w:spacing w:after="240"/>
        <w:ind w:left="1440" w:hanging="720"/>
        <w:jc w:val="both"/>
        <w:rPr>
          <w:rFonts w:eastAsia="Times New Roman"/>
        </w:rPr>
      </w:pPr>
      <w:r w:rsidRPr="008F16FE">
        <w:rPr>
          <w:rFonts w:eastAsia="Times New Roman"/>
        </w:rPr>
        <w:t>5.1.2.</w:t>
      </w:r>
      <w:r w:rsidRPr="008F16FE">
        <w:rPr>
          <w:rFonts w:eastAsia="Times New Roman"/>
        </w:rPr>
        <w:tab/>
        <w:t>risku par darījumā neparedzētām piegādēm, kas nepieciešamas darījuma pilnīgai izpildei, izņemot, ja: neparedzēto piegāžu nepieciešamība ir radusies tādu no līdzēju gribas neatkarīgu apstākļu dēļ, kurus līdzēji, slēdzot darījumu, nevarēja paredzēt; neparedzētās piegādes ir ierosinātas pēc pircēja iniciatīvas, pircējam precizējot vai papildinot līguma priekšmetu vai līguma objektu, ja līguma priekšmets vai objekts pieļauj tā precizēšanu vai papildināšanu; darījums objektīvu, no piegādātāja gribas neatkarīgu iemeslu dēļ nav izpildāms, ja netiek veiktas neparedzētās piegādes.</w:t>
      </w:r>
    </w:p>
    <w:p w:rsidR="00F2779B" w:rsidRPr="008F16FE" w:rsidRDefault="00F2779B" w:rsidP="00F2779B">
      <w:pPr>
        <w:spacing w:after="60"/>
        <w:ind w:left="720" w:hanging="720"/>
        <w:jc w:val="both"/>
        <w:rPr>
          <w:rFonts w:eastAsia="Times New Roman"/>
        </w:rPr>
      </w:pPr>
      <w:r w:rsidRPr="008F16FE">
        <w:rPr>
          <w:rFonts w:eastAsia="Times New Roman"/>
        </w:rPr>
        <w:t>5.2.</w:t>
      </w:r>
      <w:r w:rsidRPr="008F16FE">
        <w:rPr>
          <w:rFonts w:eastAsia="Times New Roman"/>
        </w:rPr>
        <w:tab/>
        <w:t>Darījuma izpildes laikā piegādātājam ir pienākums:</w:t>
      </w:r>
    </w:p>
    <w:p w:rsidR="00F2779B" w:rsidRPr="008F16FE" w:rsidRDefault="00F2779B" w:rsidP="00F2779B">
      <w:pPr>
        <w:spacing w:after="60"/>
        <w:ind w:left="1440" w:hanging="741"/>
        <w:jc w:val="both"/>
      </w:pPr>
      <w:r w:rsidRPr="008F16FE">
        <w:t xml:space="preserve">5.2.1. </w:t>
      </w:r>
      <w:r w:rsidRPr="008F16FE">
        <w:tab/>
        <w:t>saskaņot ar pircēju pasūtījumā minētos jautājumus, kas saistīti ar darījuma izpildi;</w:t>
      </w:r>
    </w:p>
    <w:p w:rsidR="00F2779B" w:rsidRPr="008F16FE" w:rsidRDefault="00F2779B" w:rsidP="00F2779B">
      <w:pPr>
        <w:tabs>
          <w:tab w:val="num" w:pos="993"/>
        </w:tabs>
        <w:spacing w:after="240"/>
        <w:ind w:left="1440" w:hanging="741"/>
        <w:jc w:val="both"/>
        <w:rPr>
          <w:rFonts w:eastAsia="Times New Roman"/>
        </w:rPr>
      </w:pPr>
      <w:r w:rsidRPr="008F16FE">
        <w:lastRenderedPageBreak/>
        <w:t>5.2.2.</w:t>
      </w:r>
      <w:r w:rsidRPr="008F16FE">
        <w:tab/>
        <w:t>laikus informēt pasūtītāju par iespējamiem vai paredzamiem kavējumiem darījuma izpildē un apstākļiem, notikumiem un problēmām, kas ietekmē darījuma precīzu un pilnīgu izpildi vai tā izpildi noteiktajā laikā, bet ilgtermiņa un liela apjoma darījumos, kuru līguma cena pārsniedz 42 000 </w:t>
      </w:r>
      <w:r w:rsidRPr="008F16FE">
        <w:rPr>
          <w:i/>
          <w:iCs/>
        </w:rPr>
        <w:t>euro</w:t>
      </w:r>
      <w:r w:rsidRPr="008F16FE">
        <w:t>, – arī par līgumā minētiem apstākļiem un notikumiem, kuru dēļ var tikt ietekmēta līguma precīza un pilnīga izpilde vai tā izpilde noteiktajā laikā.</w:t>
      </w:r>
    </w:p>
    <w:p w:rsidR="00F2779B" w:rsidRPr="008F16FE" w:rsidRDefault="00F2779B" w:rsidP="00F2779B">
      <w:pPr>
        <w:spacing w:after="60"/>
        <w:ind w:left="720" w:hanging="720"/>
        <w:jc w:val="both"/>
        <w:rPr>
          <w:rFonts w:eastAsia="Times New Roman"/>
        </w:rPr>
      </w:pPr>
      <w:r w:rsidRPr="008F16FE">
        <w:rPr>
          <w:rFonts w:eastAsia="Times New Roman"/>
        </w:rPr>
        <w:t>5.3.</w:t>
      </w:r>
      <w:r w:rsidRPr="008F16FE">
        <w:rPr>
          <w:rFonts w:eastAsia="Times New Roman"/>
        </w:rPr>
        <w:tab/>
        <w:t>Par saistību neizpildi tiek noteikta šāda atbildība:</w:t>
      </w:r>
    </w:p>
    <w:p w:rsidR="00F2779B" w:rsidRPr="008F16FE" w:rsidRDefault="00F2779B" w:rsidP="00F2779B">
      <w:pPr>
        <w:spacing w:after="60"/>
        <w:ind w:left="1440" w:hanging="720"/>
        <w:jc w:val="both"/>
        <w:rPr>
          <w:rFonts w:eastAsia="Times New Roman"/>
        </w:rPr>
      </w:pPr>
      <w:r w:rsidRPr="008F16FE">
        <w:rPr>
          <w:rFonts w:eastAsia="Times New Roman"/>
        </w:rPr>
        <w:t>5.3.1.</w:t>
      </w:r>
      <w:r w:rsidRPr="008F16FE">
        <w:rPr>
          <w:rFonts w:eastAsia="Times New Roman"/>
        </w:rPr>
        <w:tab/>
        <w:t>par piegādes termiņa, kas norādīts šo darījumu noteikumu 2.2.punktā vai piegādāto nekvalitatīvo (prasībām neatbilstošo) preču nomaiņas termiņa, vai garantijas termiņu nokavējumu pircējs ir tiesīgs pieprasīt līgumsodu, kas aprēķināms 1 % (viena procenta) apmērā, bet ne vairāk par 10 % (desmit procentiem) no nepiegādāto, nekvalitatīvo piegādāto vai garantijas gadījumā ietilpstošo preču pasūtījuma summas par katru piegādes, nekvalitatīvo (prasībām neatbilstošo) preču nomaiņas vai garantijas prasību neizpildes nokavējuma dienu. Līgumsoda samaksa neatbrīvo piegādātāju no pienākuma piegādāt vai aizstāt (nomainīt) preci (ja vien pircējs nav vienpusēji atteicies no noslēgtā darījuma saskaņā ar darījumu noteikumu 7.2.punktu) vai izpildīt garantijas saistības;</w:t>
      </w:r>
    </w:p>
    <w:p w:rsidR="00F2779B" w:rsidRPr="008F16FE" w:rsidRDefault="00F2779B" w:rsidP="00F2779B">
      <w:pPr>
        <w:spacing w:after="120"/>
        <w:ind w:left="1440" w:hanging="720"/>
        <w:jc w:val="both"/>
        <w:rPr>
          <w:rFonts w:eastAsia="Times New Roman"/>
          <w:b/>
        </w:rPr>
      </w:pPr>
      <w:r w:rsidRPr="008F16FE">
        <w:rPr>
          <w:rFonts w:eastAsia="Times New Roman"/>
        </w:rPr>
        <w:t xml:space="preserve">5.3.2. </w:t>
      </w:r>
      <w:r w:rsidRPr="008F16FE">
        <w:rPr>
          <w:rFonts w:eastAsia="Times New Roman"/>
        </w:rPr>
        <w:tab/>
        <w:t>par samaksas termiņa kavējumu piegādātājs ir tiesīgs pieprasīt līgumsodu, kas aprēķināms 1 % (viena procenta) apmērā, bet ne vairāk par 10 % (desmit procentiem) no laikā nesamaksātās preču piegādes summas par katru nokavējuma dienu.</w:t>
      </w:r>
    </w:p>
    <w:p w:rsidR="00F2779B" w:rsidRPr="008F16FE" w:rsidRDefault="00F2779B" w:rsidP="00F2779B">
      <w:pPr>
        <w:spacing w:after="120"/>
        <w:ind w:left="720" w:hanging="720"/>
        <w:jc w:val="both"/>
        <w:rPr>
          <w:rFonts w:eastAsia="Times New Roman"/>
        </w:rPr>
      </w:pPr>
      <w:r w:rsidRPr="008F16FE">
        <w:rPr>
          <w:rFonts w:eastAsia="Times New Roman"/>
        </w:rPr>
        <w:t xml:space="preserve">5.4. </w:t>
      </w:r>
      <w:r w:rsidRPr="008F16FE">
        <w:rPr>
          <w:rFonts w:eastAsia="Times New Roman"/>
        </w:rPr>
        <w:tab/>
        <w:t>Līgumsodu:</w:t>
      </w:r>
    </w:p>
    <w:p w:rsidR="00F2779B" w:rsidRPr="008F16FE" w:rsidRDefault="00F2779B" w:rsidP="00F2779B">
      <w:pPr>
        <w:spacing w:after="120"/>
        <w:ind w:left="1440" w:hanging="720"/>
        <w:jc w:val="both"/>
        <w:rPr>
          <w:rFonts w:eastAsia="Times New Roman"/>
        </w:rPr>
      </w:pPr>
      <w:r w:rsidRPr="008F16FE">
        <w:rPr>
          <w:rFonts w:eastAsia="Times New Roman"/>
        </w:rPr>
        <w:t>5.4.1.</w:t>
      </w:r>
      <w:r w:rsidRPr="008F16FE">
        <w:rPr>
          <w:rFonts w:eastAsia="Times New Roman"/>
        </w:rPr>
        <w:tab/>
        <w:t>pircējs ir tiesīgs ieturēt no piegādātāja, veicot preču piegādes samaksu, vai arī izrakstot atsevišķu rēķinu.</w:t>
      </w:r>
    </w:p>
    <w:p w:rsidR="00F2779B" w:rsidRPr="008F16FE" w:rsidRDefault="00F2779B" w:rsidP="00F2779B">
      <w:pPr>
        <w:spacing w:after="120"/>
        <w:ind w:left="1440" w:hanging="720"/>
        <w:jc w:val="both"/>
        <w:rPr>
          <w:rFonts w:eastAsia="Times New Roman"/>
        </w:rPr>
      </w:pPr>
      <w:r w:rsidRPr="008F16FE">
        <w:rPr>
          <w:rFonts w:eastAsia="Times New Roman"/>
        </w:rPr>
        <w:t>5.4.2.</w:t>
      </w:r>
      <w:r w:rsidRPr="008F16FE">
        <w:rPr>
          <w:rFonts w:eastAsia="Times New Roman"/>
        </w:rPr>
        <w:tab/>
        <w:t>piegādātājs ir tiesīgs ieturēt no pircēja, izrakstot atsevišķu rēķinu.</w:t>
      </w:r>
    </w:p>
    <w:p w:rsidR="00F2779B" w:rsidRPr="008F16FE" w:rsidRDefault="00F2779B" w:rsidP="00F2779B">
      <w:pPr>
        <w:spacing w:before="120" w:after="60"/>
        <w:ind w:left="720" w:hanging="720"/>
        <w:jc w:val="both"/>
        <w:rPr>
          <w:rFonts w:eastAsia="Times New Roman"/>
        </w:rPr>
      </w:pPr>
      <w:r w:rsidRPr="008F16FE">
        <w:rPr>
          <w:rFonts w:eastAsia="Times New Roman"/>
        </w:rPr>
        <w:t xml:space="preserve">5.5. </w:t>
      </w:r>
      <w:r w:rsidRPr="008F16FE">
        <w:rPr>
          <w:rFonts w:eastAsia="Times New Roman"/>
        </w:rPr>
        <w:tab/>
        <w:t>Aprēķināto līgumsodu līdzējam ir pienākums samaksāt 20 (divdesmit) kalendāro dienu laikā pēc otra līdzēja attiecīgā rēķina nosūtīšanas. Līgumsoda samaksa neatbrīvo līdzējus no darījuma izpildes un zaudējumu atlīdzināšanas pienākuma.</w:t>
      </w:r>
    </w:p>
    <w:p w:rsidR="00F2779B" w:rsidRPr="008F16FE" w:rsidRDefault="00F2779B" w:rsidP="00F2779B">
      <w:pPr>
        <w:spacing w:after="120"/>
        <w:ind w:left="720" w:hanging="720"/>
        <w:jc w:val="both"/>
      </w:pPr>
      <w:r w:rsidRPr="008F16FE">
        <w:t>5.6.</w:t>
      </w:r>
      <w:r w:rsidRPr="008F16FE">
        <w:tab/>
        <w:t>Gadījumā, ja pircējam tika piegādātas nekvalitatīvas preces ražotāja brāķa dēļ un piegādātājs savlaicīgi ir nomainījis nekvalitatīvās preces pret kvalitatīvām precēm, piegādātājam netiek līgumsods, kas norādīti šo preču piegādes darījuma vispārīgo noteikumu 5.3.1.punktā.</w:t>
      </w:r>
    </w:p>
    <w:p w:rsidR="00F2779B" w:rsidRPr="008F16FE" w:rsidRDefault="00F2779B" w:rsidP="00F2779B">
      <w:pPr>
        <w:spacing w:before="120" w:after="120"/>
        <w:ind w:left="720" w:hanging="720"/>
        <w:jc w:val="both"/>
      </w:pPr>
      <w:r w:rsidRPr="008F16FE">
        <w:t xml:space="preserve">5.7. </w:t>
      </w:r>
      <w:r w:rsidRPr="008F16FE">
        <w:tab/>
        <w:t>Ja nokavēts kāds no vispārīgajā vienošanās noteiktajiem termiņiem, līgumsods tiek aprēķināts par periodu, kas sākas nākamajā kalendārajā dienā pēc vispārīgajā vienošanās noteiktā saistību izpildes termiņa un ietver dienu, kurā saistības izpildītas.</w:t>
      </w:r>
    </w:p>
    <w:p w:rsidR="00F2779B" w:rsidRPr="008F16FE" w:rsidRDefault="00F2779B" w:rsidP="00F2779B">
      <w:pPr>
        <w:spacing w:after="120"/>
        <w:ind w:left="720" w:hanging="720"/>
        <w:jc w:val="both"/>
      </w:pPr>
      <w:r w:rsidRPr="008F16FE">
        <w:t>5.8.</w:t>
      </w:r>
      <w:r w:rsidRPr="008F16FE">
        <w:tab/>
        <w:t>Ja pircējs kādā no šo noteikumu 7.2.1.–7.2.2., 7.2.5.–7.2.12.punktiem noteiktajā kārtībā piegādātāja vainojamas rīcības dēļ vienpusēji izbeidz preču piegādes darījumu, piegādātājs maksā pircējam līgumsodu 15 % (piecpadsmit procentu) apmērā no darījuma summas. Par līgumsoda apmēru pircējs izraksta atsevišķu rēķinu (šādā gadījumā piegādātājam ir pienākums veikt aprēķinātā līgumsoda samaksu 20 (divdesmit) kalendāro dienu laikā pēc rēķina nosūtīšanas).</w:t>
      </w:r>
    </w:p>
    <w:p w:rsidR="00F2779B" w:rsidRPr="008F16FE" w:rsidRDefault="00F2779B" w:rsidP="00F2779B">
      <w:pPr>
        <w:tabs>
          <w:tab w:val="num" w:pos="720"/>
        </w:tabs>
        <w:spacing w:after="240"/>
        <w:ind w:left="720" w:hanging="720"/>
        <w:jc w:val="both"/>
      </w:pPr>
      <w:r w:rsidRPr="008F16FE">
        <w:t>5.9.</w:t>
      </w:r>
      <w:r w:rsidRPr="008F16FE">
        <w:tab/>
        <w:t>Ja pasūtītājs ir norādījis nepareizu piegādes adresi, sistēmā pirkuma komentāros nav informējis par pasūtītāja darba laiku, ja tas atšķiras no parasti pieņemtā (plkst.9.00</w:t>
      </w:r>
      <w:r w:rsidR="0027626F">
        <w:t>‒</w:t>
      </w:r>
      <w:r w:rsidRPr="008F16FE">
        <w:t xml:space="preserve">plkst.17.00) vai saskaņotajā piegādes laikā pasūtītājs ilgāk kā 30 (trīsdesmit) minūtes nav nodrošinājis personu, kas pieņems piegādātās preces un minēto iemeslu dēļ </w:t>
      </w:r>
      <w:r w:rsidRPr="008F16FE">
        <w:lastRenderedPageBreak/>
        <w:t xml:space="preserve">preču faktiskā nodošana nav notikusi, pasūtītājs maksā piegādātājam faktiskās piegādes izmaksas, bet ne vairāk kā EUR 70,00 (septiņdesmit </w:t>
      </w:r>
      <w:r w:rsidRPr="008F16FE">
        <w:rPr>
          <w:i/>
        </w:rPr>
        <w:t>euro</w:t>
      </w:r>
      <w:r w:rsidRPr="008F16FE">
        <w:t>) apmērā. Konkrētās faktiskās piegādes izmaksas un dīkstāve ir jāpierāda piegādātājam.</w:t>
      </w:r>
    </w:p>
    <w:p w:rsidR="00F2779B" w:rsidRPr="008F16FE" w:rsidRDefault="00F2779B" w:rsidP="00F2779B">
      <w:pPr>
        <w:spacing w:after="240"/>
        <w:rPr>
          <w:b/>
          <w:bCs/>
        </w:rPr>
      </w:pPr>
      <w:r w:rsidRPr="008F16FE">
        <w:rPr>
          <w:b/>
          <w:bCs/>
        </w:rPr>
        <w:t>6.</w:t>
      </w:r>
      <w:r w:rsidRPr="008F16FE">
        <w:rPr>
          <w:b/>
          <w:bCs/>
        </w:rPr>
        <w:tab/>
        <w:t>NEPĀRVARAMA VARA</w:t>
      </w:r>
    </w:p>
    <w:p w:rsidR="00F2779B" w:rsidRPr="008F16FE" w:rsidRDefault="00F2779B" w:rsidP="00F2779B">
      <w:pPr>
        <w:tabs>
          <w:tab w:val="num" w:pos="720"/>
        </w:tabs>
        <w:spacing w:after="240"/>
        <w:ind w:left="720" w:hanging="720"/>
        <w:jc w:val="both"/>
      </w:pPr>
      <w:r w:rsidRPr="008F16FE">
        <w:t>6.1.</w:t>
      </w:r>
      <w:r w:rsidRPr="008F16FE">
        <w:tab/>
        <w:t xml:space="preserve">Līdzēji ir atbrīvoti no atbildības par no darījuma izrietošo saistību daļēju vai pilnīgu neizpildi, ja tā radusies sakarā ar nepārvaramas varas apstākļu pastāvēšanu atbilstoši vispārīgajā vienošanās atrunātajiem noteikumiem. </w:t>
      </w:r>
    </w:p>
    <w:p w:rsidR="00F2779B" w:rsidRPr="008F16FE" w:rsidRDefault="00F2779B" w:rsidP="00F2779B">
      <w:pPr>
        <w:keepNext/>
        <w:spacing w:after="240"/>
        <w:rPr>
          <w:b/>
          <w:bCs/>
        </w:rPr>
      </w:pPr>
      <w:r w:rsidRPr="008F16FE">
        <w:rPr>
          <w:b/>
          <w:bCs/>
        </w:rPr>
        <w:t>7.</w:t>
      </w:r>
      <w:r w:rsidRPr="008F16FE">
        <w:rPr>
          <w:b/>
          <w:bCs/>
        </w:rPr>
        <w:tab/>
        <w:t>DARĪJUMA SPĒKĀ STĀŠANĀS UN SPĒKĀ ESAMĪBAS NOTEIKUMI</w:t>
      </w:r>
    </w:p>
    <w:p w:rsidR="00F2779B" w:rsidRPr="008F16FE" w:rsidRDefault="00F2779B" w:rsidP="00F2779B">
      <w:pPr>
        <w:spacing w:after="240"/>
        <w:ind w:left="720" w:hanging="720"/>
        <w:jc w:val="both"/>
      </w:pPr>
      <w:r w:rsidRPr="008F16FE">
        <w:t>7.1.</w:t>
      </w:r>
      <w:r w:rsidRPr="008F16FE">
        <w:tab/>
        <w:t>Darījums par preču piegādi stājas spēkā no brīža, kad pircējs ir atzinis (apstiprinājis) piegādātāja piedāvājumu (oferti) un tas fiksēts ar saistošu ierakstu datu bāzē, un ir spēkā līdz no darījuma izrietošo saistību pilnīgai izpildei.</w:t>
      </w:r>
    </w:p>
    <w:p w:rsidR="00F2779B" w:rsidRPr="008F16FE" w:rsidRDefault="00F2779B" w:rsidP="00F2779B">
      <w:pPr>
        <w:spacing w:after="120"/>
        <w:ind w:left="720" w:hanging="720"/>
        <w:jc w:val="both"/>
      </w:pPr>
      <w:r w:rsidRPr="008F16FE">
        <w:t>7.2.</w:t>
      </w:r>
      <w:r w:rsidRPr="008F16FE">
        <w:tab/>
        <w:t xml:space="preserve">Pircējam ir tiesības vienpusēji atteikties no preču piegādes darījuma, ja: </w:t>
      </w:r>
    </w:p>
    <w:p w:rsidR="00F2779B" w:rsidRPr="008F16FE" w:rsidRDefault="00F2779B" w:rsidP="00F2779B">
      <w:pPr>
        <w:numPr>
          <w:ilvl w:val="0"/>
          <w:numId w:val="27"/>
        </w:numPr>
        <w:spacing w:after="120"/>
        <w:ind w:left="1440" w:hanging="720"/>
        <w:jc w:val="both"/>
      </w:pPr>
      <w:r w:rsidRPr="008F16FE">
        <w:t>piegādes termiņš (pusēm sistēmā vienojoties) nav ticis pagarināts un piegādātājs nokavējis preču piegādes vai tās daļas izpildes termiņu un šā iemesla dēļ pircējs vairs nav ieinteresēts darījuma izpildē;</w:t>
      </w:r>
    </w:p>
    <w:p w:rsidR="00F2779B" w:rsidRPr="008F16FE" w:rsidRDefault="00F2779B" w:rsidP="00F2779B">
      <w:pPr>
        <w:numPr>
          <w:ilvl w:val="0"/>
          <w:numId w:val="27"/>
        </w:numPr>
        <w:tabs>
          <w:tab w:val="left" w:pos="993"/>
        </w:tabs>
        <w:spacing w:after="120"/>
        <w:ind w:left="1440" w:hanging="720"/>
        <w:jc w:val="both"/>
      </w:pPr>
      <w:r w:rsidRPr="008F16FE">
        <w:t>piegādātājs piegādājis nekvalitatīvu, darījuma noteikumiem vai E-katalogā iekļautajiem preču aprakstiem neatbilstošu preci un 2 (divu) darba dienu laikā nevar aizstāt nekvalitatīvo vai neatbilstošo preci, un šā iemesla dēļ pircējs vairs nav ieinteresēts darījuma izpildē;</w:t>
      </w:r>
    </w:p>
    <w:p w:rsidR="00F2779B" w:rsidRPr="008F16FE" w:rsidRDefault="00F2779B" w:rsidP="00F2779B">
      <w:pPr>
        <w:numPr>
          <w:ilvl w:val="0"/>
          <w:numId w:val="27"/>
        </w:numPr>
        <w:tabs>
          <w:tab w:val="left" w:pos="993"/>
        </w:tabs>
        <w:spacing w:after="120"/>
        <w:ind w:left="1440" w:hanging="720"/>
        <w:jc w:val="both"/>
      </w:pPr>
      <w:r w:rsidRPr="008F16FE">
        <w:t>ir pasludināts Piegādātāja maksātnespējas process vai iestājas citi apstākļi, kas liedz vai liegs Piegādātājam turpināt darījuma izpildi saskaņā ar Vienošanās un darījuma noteikumiem vai kas negatīvi ietekmē pasūtītāja tiesības, kuras izriet no Līguma;</w:t>
      </w:r>
    </w:p>
    <w:p w:rsidR="00F2779B" w:rsidRPr="008F16FE" w:rsidRDefault="00F2779B" w:rsidP="00F2779B">
      <w:pPr>
        <w:numPr>
          <w:ilvl w:val="0"/>
          <w:numId w:val="27"/>
        </w:numPr>
        <w:tabs>
          <w:tab w:val="left" w:pos="993"/>
        </w:tabs>
        <w:spacing w:after="120"/>
        <w:ind w:left="1440" w:hanging="720"/>
        <w:jc w:val="both"/>
      </w:pPr>
      <w:r w:rsidRPr="008F16FE">
        <w:t>pret Piegādātāju tikušas vērstas tiesiskas darbības, kas saistītas ar aresta uzlikšanu vairāk kā 50 % (piecdesmit procentiem) no Piegādātāja bilances aktīviem;</w:t>
      </w:r>
    </w:p>
    <w:p w:rsidR="00F2779B" w:rsidRPr="008F16FE" w:rsidRDefault="00F2779B" w:rsidP="00F2779B">
      <w:pPr>
        <w:numPr>
          <w:ilvl w:val="0"/>
          <w:numId w:val="27"/>
        </w:numPr>
        <w:spacing w:after="120"/>
        <w:ind w:left="1440" w:hanging="720"/>
        <w:jc w:val="both"/>
      </w:pPr>
      <w:r w:rsidRPr="008F16FE">
        <w:t>piegādātājs darījuma noslēgšanas vai izpildes laikā sniedzis nepatiesas vai nepilnīgas ziņas vai apliecinājumus vai veicis prettiesisku darbību;</w:t>
      </w:r>
    </w:p>
    <w:p w:rsidR="00F2779B" w:rsidRDefault="00F2779B" w:rsidP="00F2779B">
      <w:pPr>
        <w:numPr>
          <w:ilvl w:val="0"/>
          <w:numId w:val="27"/>
        </w:numPr>
        <w:spacing w:after="120"/>
        <w:ind w:left="1440" w:hanging="720"/>
        <w:jc w:val="both"/>
      </w:pPr>
      <w:r w:rsidRPr="008F16FE">
        <w:t>ir zudis, zaudējis spēku, atcelts vai kļuvis nerealizējams līguma nodrošinājums (ja tāds paredzēts), un tas pēc pircēja vai Elektronisko iepirkumu sistēmas uzturētāja pieprasījuma nav aizstāts ar citu līdzvērtīgu nodrošinājumu uz pircējam pieņemamiem noteikumiem;</w:t>
      </w:r>
    </w:p>
    <w:p w:rsidR="00F2779B" w:rsidRPr="002951AF" w:rsidRDefault="00F2779B" w:rsidP="00F2779B">
      <w:pPr>
        <w:numPr>
          <w:ilvl w:val="0"/>
          <w:numId w:val="27"/>
        </w:numPr>
        <w:spacing w:after="120"/>
        <w:ind w:left="1440" w:hanging="720"/>
        <w:jc w:val="both"/>
      </w:pPr>
      <w:r w:rsidRPr="002951AF">
        <w:t>Piegādātājs ir patvaļīgi pārtraucis darījuma izpildi, tai skaitā, ja piegādātājs nav sasniedzams juridiskajā adresē vai deklarētajā dzīvesvietas adresē;</w:t>
      </w:r>
    </w:p>
    <w:p w:rsidR="00F2779B" w:rsidRPr="002951AF" w:rsidRDefault="00F2779B" w:rsidP="00F2779B">
      <w:pPr>
        <w:numPr>
          <w:ilvl w:val="0"/>
          <w:numId w:val="27"/>
        </w:numPr>
        <w:spacing w:after="120"/>
        <w:ind w:left="1440" w:hanging="720"/>
        <w:jc w:val="both"/>
      </w:pPr>
      <w:r w:rsidRPr="002951AF">
        <w:t>ārvalstu finanšu instrumenta vadībā iesaistītā iestāde ir konstatējusi normatīvo aktu pārkāpumus darījuma noslēgšanas vai izpildes gaitā, un to dēļ tiek piemērota darījuma izmaksu korekcija 100 % apmērā;</w:t>
      </w:r>
    </w:p>
    <w:p w:rsidR="00F2779B" w:rsidRPr="002951AF" w:rsidRDefault="00F2779B" w:rsidP="00F2779B">
      <w:pPr>
        <w:numPr>
          <w:ilvl w:val="0"/>
          <w:numId w:val="27"/>
        </w:numPr>
        <w:spacing w:after="120"/>
        <w:ind w:left="1440" w:hanging="720"/>
        <w:jc w:val="both"/>
      </w:pPr>
      <w:r w:rsidRPr="002951AF">
        <w:t>ārvalstu finanšu instrumenta vadībā iesaistīta iestāde saistībā ar piegādātāja darbību vai bezdarbību ir noteikusi ārvalstu finanšu instrumenta finansēta projekta izmaksu korekciju vairāk nekā 25 % (divdesmit piecu procentu) apmērā no darījuma summas</w:t>
      </w:r>
    </w:p>
    <w:p w:rsidR="00F2779B" w:rsidRPr="002951AF" w:rsidRDefault="00F2779B" w:rsidP="00F2779B">
      <w:pPr>
        <w:numPr>
          <w:ilvl w:val="0"/>
          <w:numId w:val="27"/>
        </w:numPr>
        <w:spacing w:after="120"/>
        <w:ind w:left="1440" w:hanging="720"/>
        <w:jc w:val="both"/>
      </w:pPr>
      <w:r w:rsidRPr="002951AF">
        <w:lastRenderedPageBreak/>
        <w:t>Piegādātājs nevar nodrošināt iepirkuma dokumentācijā norādīto apakšuzņēmēju piedalīšanos vai darbu izpildē iesaistīto speciālistu kvalifikāciju, kāda norādīta Piegādātāja piedāvājumā;</w:t>
      </w:r>
    </w:p>
    <w:p w:rsidR="00F2779B" w:rsidRPr="002951AF" w:rsidRDefault="00F2779B" w:rsidP="00F2779B">
      <w:pPr>
        <w:numPr>
          <w:ilvl w:val="0"/>
          <w:numId w:val="27"/>
        </w:numPr>
        <w:spacing w:after="120"/>
        <w:ind w:left="1440" w:hanging="720"/>
        <w:jc w:val="both"/>
      </w:pPr>
      <w:r w:rsidRPr="002951AF">
        <w:t>piegādātājs pārkāpj vai nepilda citu būtisku darījumā paredzētu pienākumu vai ir nodarījis pircējam zaudējumus;</w:t>
      </w:r>
    </w:p>
    <w:p w:rsidR="00F2779B" w:rsidRPr="002951AF" w:rsidRDefault="00F2779B" w:rsidP="00F2779B">
      <w:pPr>
        <w:numPr>
          <w:ilvl w:val="0"/>
          <w:numId w:val="27"/>
        </w:numPr>
        <w:spacing w:after="120"/>
        <w:ind w:left="1440" w:hanging="720"/>
        <w:jc w:val="both"/>
      </w:pPr>
      <w:r w:rsidRPr="002951AF">
        <w:t>tas paredzēts ārējā normatīvajā vai citā pircējam saistošā tiesību aktā.</w:t>
      </w:r>
    </w:p>
    <w:p w:rsidR="00F2779B" w:rsidRPr="008F16FE" w:rsidRDefault="00F2779B" w:rsidP="00F2779B">
      <w:pPr>
        <w:spacing w:after="120"/>
        <w:ind w:left="720" w:hanging="720"/>
        <w:jc w:val="both"/>
      </w:pPr>
      <w:r w:rsidRPr="008F16FE">
        <w:t>7.3.</w:t>
      </w:r>
      <w:r w:rsidRPr="008F16FE">
        <w:tab/>
        <w:t>Tiesības atteikties no darījuma pircējs var izlietot, ja piegādātājs ir ticis brīdināts par pārkāpumu, kas ir pamats darījuma izbeigšanai, un 5 (piecu) darbdienu laikā (vai citā darījuma noteikumos paredzētā termiņā) nav novērsis darījuma atcelšanas pamatu. Šā punktā piemērošanu neietekmē, vai brīdinājumu ir nosūtījis pircējs, Elektronisko iepirkumu sistēmas uzturētājs vai Elektronisko iepirkumu sistēma.</w:t>
      </w:r>
    </w:p>
    <w:p w:rsidR="00F2779B" w:rsidRPr="008F16FE" w:rsidRDefault="00F2779B" w:rsidP="00F2779B">
      <w:pPr>
        <w:spacing w:after="120"/>
        <w:ind w:left="720" w:hanging="720"/>
        <w:jc w:val="both"/>
      </w:pPr>
      <w:r w:rsidRPr="008F16FE">
        <w:t>7.4.</w:t>
      </w:r>
      <w:r w:rsidRPr="008F16FE">
        <w:tab/>
        <w:t>Darījums var tikt izbeigts šādos gadījumos:</w:t>
      </w:r>
    </w:p>
    <w:p w:rsidR="00F2779B" w:rsidRPr="008F16FE" w:rsidRDefault="00F2779B" w:rsidP="00F2779B">
      <w:pPr>
        <w:numPr>
          <w:ilvl w:val="0"/>
          <w:numId w:val="28"/>
        </w:numPr>
        <w:spacing w:after="120"/>
        <w:ind w:left="1440" w:hanging="720"/>
        <w:jc w:val="both"/>
      </w:pPr>
      <w:r w:rsidRPr="008F16FE">
        <w:t>Ministru kabinets ir pieņēmis lēmumu par attiecīgā struktūrfondu plānošanas perioda prioritāšu pārskatīšanu, un tādēļ pasūtītājam ir būtiski samazināts vai atņemts ārvalstu finanšu instrumenta finansējums, ko pasūtītājs gribēja izmantot darījumā paredzēto maksājuma saistību segšanai.</w:t>
      </w:r>
    </w:p>
    <w:p w:rsidR="00F2779B" w:rsidRPr="008F16FE" w:rsidRDefault="00F2779B" w:rsidP="00F2779B">
      <w:pPr>
        <w:numPr>
          <w:ilvl w:val="0"/>
          <w:numId w:val="28"/>
        </w:numPr>
        <w:spacing w:after="120"/>
        <w:ind w:left="1440" w:hanging="720"/>
        <w:jc w:val="both"/>
      </w:pPr>
      <w:r w:rsidRPr="008F16FE">
        <w:t>turpmāku darījuma izpildi padara neiespējamu vai apgrūtina nepārvarama vara.</w:t>
      </w:r>
    </w:p>
    <w:p w:rsidR="00F2779B" w:rsidRPr="008F16FE" w:rsidRDefault="00F2779B" w:rsidP="00F2779B">
      <w:pPr>
        <w:keepNext/>
        <w:spacing w:before="240" w:after="240"/>
        <w:rPr>
          <w:b/>
          <w:bCs/>
        </w:rPr>
      </w:pPr>
      <w:r w:rsidRPr="008F16FE">
        <w:rPr>
          <w:b/>
          <w:bCs/>
        </w:rPr>
        <w:t>8.</w:t>
      </w:r>
      <w:r w:rsidRPr="008F16FE">
        <w:rPr>
          <w:b/>
          <w:bCs/>
        </w:rPr>
        <w:tab/>
        <w:t xml:space="preserve">NOSLĒGUMA NOTEIKUMI </w:t>
      </w:r>
    </w:p>
    <w:p w:rsidR="00F2779B" w:rsidRPr="008F16FE" w:rsidRDefault="00F2779B" w:rsidP="00F2779B">
      <w:pPr>
        <w:spacing w:after="120"/>
        <w:ind w:left="720" w:hanging="720"/>
        <w:jc w:val="both"/>
      </w:pPr>
      <w:r w:rsidRPr="008F16FE">
        <w:t>8.1.</w:t>
      </w:r>
      <w:r w:rsidRPr="008F16FE">
        <w:tab/>
        <w:t>Darījums ir saistošs arī līdzēju tiesību un pienākumu pārņēmējiem. Tostarp pircējam ir tiesības aizstāt sevi noslēgtā darījumā ar citu iestādi, ja pircēju kā iestādi reorganizē vai mainās tā kompetence. Piegādātāju aizstāj, ja atbilstoši komerctiesību jomas normatīvo aktu noteikumiem notiek komersanta reorganizācija un uzņēmuma pāreja.</w:t>
      </w:r>
    </w:p>
    <w:p w:rsidR="00F2779B" w:rsidRPr="008F16FE" w:rsidRDefault="00F2779B" w:rsidP="00F2779B">
      <w:pPr>
        <w:spacing w:after="120"/>
        <w:ind w:left="720" w:hanging="720"/>
        <w:jc w:val="both"/>
      </w:pPr>
      <w:r w:rsidRPr="008F16FE">
        <w:t>8.2.</w:t>
      </w:r>
      <w:r w:rsidRPr="008F16FE">
        <w:tab/>
        <w:t>Ja darījums slēgts pastāvot tādiem apstākļiem vai attiecīgie apstākļi iestājas darījuma izpildes laikā, kas paredz kāda ārēja normatīva vai cita pircējam saistoša tiesību akta regulējuma piemērošanu darījuma izpildei (piemēram, darījumam paredzēts noteiktas izcelsmes finansējums, darījumā kā pircējs iestājas noteikta veida subjekts u.c. īpaši nosacījumi), šos noteikumus piemēro tiktāl, ciktāl to neierobežo attiecīgais pircējam saistošais tiesību akts.</w:t>
      </w:r>
    </w:p>
    <w:p w:rsidR="00F2779B" w:rsidRDefault="00F2779B" w:rsidP="00F2779B">
      <w:pPr>
        <w:spacing w:after="240"/>
        <w:ind w:left="720" w:hanging="720"/>
        <w:jc w:val="both"/>
      </w:pPr>
      <w:r w:rsidRPr="008F16FE">
        <w:t>8.3.</w:t>
      </w:r>
      <w:r w:rsidRPr="008F16FE">
        <w:tab/>
        <w:t>No darījuma izrietošās saistības apspriežamas atbilstoši Latvijas Republikas normatīvajiem aktiem un strīdi risināmi vispārīgajā vienošanās noteiktajā kārtībā.</w:t>
      </w:r>
    </w:p>
    <w:p w:rsidR="00C5068F" w:rsidRPr="008F16FE" w:rsidRDefault="00C5068F" w:rsidP="00F2779B">
      <w:pPr>
        <w:spacing w:after="240"/>
        <w:ind w:left="720" w:hanging="720"/>
        <w:jc w:val="both"/>
        <w:rPr>
          <w:rFonts w:eastAsia="Times New Roman"/>
        </w:rPr>
      </w:pPr>
    </w:p>
    <w:p w:rsidR="00C5068F" w:rsidRDefault="00C5068F" w:rsidP="00DF0A52">
      <w:pPr>
        <w:spacing w:after="240"/>
        <w:jc w:val="center"/>
        <w:rPr>
          <w:b/>
          <w:bCs/>
        </w:rPr>
        <w:sectPr w:rsidR="00C5068F" w:rsidSect="00C5068F">
          <w:footerReference w:type="default" r:id="rId18"/>
          <w:pgSz w:w="11906" w:h="16838"/>
          <w:pgMar w:top="1440" w:right="1294" w:bottom="1260" w:left="1344" w:header="708" w:footer="708" w:gutter="0"/>
          <w:cols w:space="708"/>
          <w:titlePg/>
          <w:docGrid w:linePitch="360"/>
        </w:sectPr>
      </w:pPr>
    </w:p>
    <w:p w:rsidR="009D6B94" w:rsidRPr="00642060" w:rsidRDefault="00882B89" w:rsidP="00B55AB9">
      <w:pPr>
        <w:spacing w:after="240"/>
        <w:ind w:left="720" w:hanging="720"/>
        <w:jc w:val="center"/>
      </w:pPr>
      <w:r w:rsidRPr="00642060">
        <w:rPr>
          <w:b/>
        </w:rPr>
        <w:lastRenderedPageBreak/>
        <w:t>3.pielikums</w:t>
      </w:r>
    </w:p>
    <w:p w:rsidR="009D6B94" w:rsidRDefault="00882B89" w:rsidP="001233BB">
      <w:pPr>
        <w:spacing w:after="120"/>
        <w:jc w:val="center"/>
        <w:rPr>
          <w:b/>
        </w:rPr>
      </w:pPr>
      <w:r w:rsidRPr="00642060">
        <w:rPr>
          <w:b/>
        </w:rPr>
        <w:t>Preču grupu specifisko prasību saraksts</w:t>
      </w:r>
    </w:p>
    <w:tbl>
      <w:tblPr>
        <w:tblW w:w="10200" w:type="dxa"/>
        <w:tblInd w:w="-3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0"/>
        <w:gridCol w:w="9600"/>
      </w:tblGrid>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rPr>
              <w:br w:type="page"/>
            </w:r>
          </w:p>
        </w:tc>
        <w:tc>
          <w:tcPr>
            <w:tcW w:w="9600" w:type="dxa"/>
          </w:tcPr>
          <w:p w:rsidR="00C5068F" w:rsidRPr="00514414" w:rsidRDefault="00C5068F" w:rsidP="00C5068F">
            <w:pPr>
              <w:spacing w:after="240"/>
              <w:rPr>
                <w:rFonts w:eastAsia="Times New Roman"/>
                <w:b/>
              </w:rPr>
            </w:pPr>
            <w:r w:rsidRPr="00514414">
              <w:rPr>
                <w:b/>
              </w:rPr>
              <w:t>Pārtikas preces</w:t>
            </w:r>
          </w:p>
        </w:tc>
      </w:tr>
      <w:tr w:rsidR="00C5068F" w:rsidRPr="00514414" w:rsidTr="00C5068F">
        <w:tc>
          <w:tcPr>
            <w:tcW w:w="600" w:type="dxa"/>
            <w:tcBorders>
              <w:bottom w:val="single" w:sz="4" w:space="0" w:color="auto"/>
            </w:tcBorders>
          </w:tcPr>
          <w:p w:rsidR="00C5068F" w:rsidRPr="00514414" w:rsidRDefault="00C5068F" w:rsidP="00C5068F">
            <w:pPr>
              <w:spacing w:after="240"/>
              <w:rPr>
                <w:rFonts w:eastAsia="Times New Roman"/>
                <w:b/>
              </w:rPr>
            </w:pPr>
            <w:r w:rsidRPr="00514414">
              <w:rPr>
                <w:rFonts w:eastAsia="Times New Roman"/>
                <w:b/>
              </w:rPr>
              <w:t>1.</w:t>
            </w:r>
          </w:p>
        </w:tc>
        <w:tc>
          <w:tcPr>
            <w:tcW w:w="9600" w:type="dxa"/>
            <w:tcBorders>
              <w:bottom w:val="single" w:sz="4" w:space="0" w:color="000000"/>
            </w:tcBorders>
          </w:tcPr>
          <w:p w:rsidR="00C5068F" w:rsidRPr="00514414" w:rsidRDefault="00C5068F" w:rsidP="00C5068F">
            <w:pPr>
              <w:spacing w:after="240"/>
              <w:rPr>
                <w:rFonts w:eastAsia="Times New Roman"/>
                <w:b/>
              </w:rPr>
            </w:pPr>
            <w:r w:rsidRPr="00514414">
              <w:rPr>
                <w:rFonts w:eastAsia="Times New Roman"/>
                <w:b/>
              </w:rPr>
              <w:t>Papildu nosacījumi pie vispārīgās vienošanās</w:t>
            </w:r>
          </w:p>
        </w:tc>
      </w:tr>
      <w:tr w:rsidR="00C5068F" w:rsidRPr="00514414" w:rsidTr="00C5068F">
        <w:trPr>
          <w:trHeight w:val="226"/>
        </w:trPr>
        <w:tc>
          <w:tcPr>
            <w:tcW w:w="600" w:type="dxa"/>
            <w:tcBorders>
              <w:top w:val="single" w:sz="4" w:space="0" w:color="auto"/>
              <w:left w:val="single" w:sz="4" w:space="0" w:color="auto"/>
              <w:right w:val="single" w:sz="4" w:space="0" w:color="auto"/>
            </w:tcBorders>
          </w:tcPr>
          <w:p w:rsidR="00C5068F" w:rsidRPr="00514414" w:rsidRDefault="00C5068F" w:rsidP="00C5068F">
            <w:pPr>
              <w:spacing w:after="60"/>
              <w:rPr>
                <w:rFonts w:eastAsia="Times New Roman"/>
                <w:b/>
              </w:rPr>
            </w:pPr>
            <w:r w:rsidRPr="00514414">
              <w:rPr>
                <w:rFonts w:eastAsia="Times New Roman"/>
                <w:b/>
              </w:rPr>
              <w:t>1.1.</w:t>
            </w:r>
          </w:p>
        </w:tc>
        <w:tc>
          <w:tcPr>
            <w:tcW w:w="9600" w:type="dxa"/>
            <w:tcBorders>
              <w:top w:val="single" w:sz="4" w:space="0" w:color="auto"/>
              <w:left w:val="single" w:sz="4" w:space="0" w:color="auto"/>
              <w:bottom w:val="nil"/>
              <w:right w:val="single" w:sz="4" w:space="0" w:color="auto"/>
            </w:tcBorders>
          </w:tcPr>
          <w:p w:rsidR="00C5068F" w:rsidRPr="00514414" w:rsidRDefault="00C5068F" w:rsidP="00C5068F">
            <w:pPr>
              <w:numPr>
                <w:ilvl w:val="1"/>
                <w:numId w:val="0"/>
              </w:numPr>
              <w:spacing w:after="240"/>
              <w:jc w:val="both"/>
              <w:rPr>
                <w:rFonts w:eastAsia="MS Mincho"/>
              </w:rPr>
            </w:pPr>
            <w:r w:rsidRPr="00514414">
              <w:rPr>
                <w:rFonts w:eastAsia="MS Mincho"/>
              </w:rPr>
              <w:t xml:space="preserve">Vispārīgās vienošanās 1.10.punktā noteiktajā gadījumā pircējs ir tiesīgs sistēmā preču piegādes / groza atsevišķām preču piegādes apjoma daļām komentāru laukā norādīt (minētā informācija ir norādāma vienu reizi un uzturama nemainīga attiecīgajā darījumā) vairākas atšķirīgas izpildes/piegādes adreses (informāciju var norādīt ar saiti uz pasūtītāja lapu, kurā norādītas adreses), </w:t>
            </w:r>
            <w:proofErr w:type="gramStart"/>
            <w:r w:rsidRPr="00514414">
              <w:rPr>
                <w:rFonts w:eastAsia="MS Mincho"/>
              </w:rPr>
              <w:t>vadoties no</w:t>
            </w:r>
            <w:proofErr w:type="gramEnd"/>
            <w:r w:rsidRPr="00514414">
              <w:rPr>
                <w:rFonts w:eastAsia="MS Mincho"/>
              </w:rPr>
              <w:t xml:space="preserve"> sistēmā definētajiem reģioniem, kas piegādātājam ir jāievēro, veicot preces piegādi, kā arī piegādātājam saistošā bojāto preču nomaiņas vai garantijas apkalpošanas (ja tāda paredzēta) vieta šādā gadījumā ir komentārā norādītās adreses.</w:t>
            </w:r>
          </w:p>
          <w:p w:rsidR="00C5068F" w:rsidRPr="00514414" w:rsidRDefault="00C5068F" w:rsidP="00C5068F">
            <w:pPr>
              <w:numPr>
                <w:ilvl w:val="1"/>
                <w:numId w:val="0"/>
              </w:numPr>
              <w:spacing w:after="240"/>
              <w:jc w:val="both"/>
              <w:rPr>
                <w:rFonts w:eastAsia="Times New Roman"/>
              </w:rPr>
            </w:pPr>
            <w:r w:rsidRPr="00514414">
              <w:t>Pasūtījuma izcelsmes reģions šādam pasūtījumam ir atzīmējams „Rīga”, ja attiecīgais reģions pasūtījumā nav norādīts, EIS uzturētājs ir tiesīgs šādu pasūtījumu sistēmā pārtraukt.</w:t>
            </w:r>
          </w:p>
        </w:tc>
      </w:tr>
      <w:tr w:rsidR="00C5068F" w:rsidRPr="00514414" w:rsidTr="00C5068F">
        <w:trPr>
          <w:trHeight w:val="226"/>
        </w:trPr>
        <w:tc>
          <w:tcPr>
            <w:tcW w:w="600" w:type="dxa"/>
            <w:tcBorders>
              <w:top w:val="single" w:sz="4" w:space="0" w:color="auto"/>
              <w:left w:val="single" w:sz="4" w:space="0" w:color="auto"/>
              <w:right w:val="single" w:sz="4" w:space="0" w:color="auto"/>
            </w:tcBorders>
          </w:tcPr>
          <w:p w:rsidR="00C5068F" w:rsidRPr="00514414" w:rsidRDefault="00C5068F" w:rsidP="00C5068F">
            <w:pPr>
              <w:spacing w:after="60"/>
              <w:rPr>
                <w:rFonts w:eastAsia="Times New Roman"/>
                <w:b/>
              </w:rPr>
            </w:pPr>
            <w:r w:rsidRPr="00514414">
              <w:rPr>
                <w:rFonts w:eastAsia="Times New Roman"/>
                <w:b/>
              </w:rPr>
              <w:t>1.2.</w:t>
            </w:r>
          </w:p>
        </w:tc>
        <w:tc>
          <w:tcPr>
            <w:tcW w:w="9600" w:type="dxa"/>
            <w:tcBorders>
              <w:top w:val="single" w:sz="4" w:space="0" w:color="auto"/>
              <w:left w:val="single" w:sz="4" w:space="0" w:color="auto"/>
              <w:bottom w:val="nil"/>
              <w:right w:val="single" w:sz="4" w:space="0" w:color="auto"/>
            </w:tcBorders>
          </w:tcPr>
          <w:p w:rsidR="00C5068F" w:rsidRPr="00514414" w:rsidRDefault="00C5068F">
            <w:pPr>
              <w:numPr>
                <w:ilvl w:val="1"/>
                <w:numId w:val="0"/>
              </w:numPr>
              <w:spacing w:after="240"/>
              <w:jc w:val="both"/>
              <w:rPr>
                <w:rFonts w:eastAsia="Times New Roman"/>
              </w:rPr>
            </w:pPr>
            <w:r w:rsidRPr="00514414">
              <w:t xml:space="preserve">Vispārīgās vienošanās 1.10.punktā noteiktais līgumcenas slieksnis šīs vispārīgās vienošanās ietvaros netiek piemērots un 1.10.punkta nosacījums par 3 (trīs) darbdienu termiņu cenu noteikšanai ir attiecināms un tiek piemērots pasūtījumam, ja pircēja atlasīto preču summa E-kataloga ietvaros ir vienāda ar 4000 </w:t>
            </w:r>
            <w:r w:rsidR="0027626F" w:rsidRPr="00514414">
              <w:t xml:space="preserve">EUR </w:t>
            </w:r>
            <w:r w:rsidRPr="00514414">
              <w:t xml:space="preserve">(četri tūkstoši </w:t>
            </w:r>
            <w:r w:rsidRPr="00514414">
              <w:rPr>
                <w:i/>
              </w:rPr>
              <w:t>euro</w:t>
            </w:r>
            <w:r w:rsidRPr="00514414">
              <w:t>) vai pārsniedz to.</w:t>
            </w:r>
          </w:p>
        </w:tc>
      </w:tr>
      <w:tr w:rsidR="00C5068F" w:rsidRPr="00514414" w:rsidTr="00C5068F">
        <w:trPr>
          <w:trHeight w:val="226"/>
        </w:trPr>
        <w:tc>
          <w:tcPr>
            <w:tcW w:w="600" w:type="dxa"/>
            <w:tcBorders>
              <w:top w:val="single" w:sz="4" w:space="0" w:color="auto"/>
              <w:left w:val="single" w:sz="4" w:space="0" w:color="auto"/>
              <w:bottom w:val="single" w:sz="4" w:space="0" w:color="auto"/>
              <w:right w:val="single" w:sz="4" w:space="0" w:color="auto"/>
            </w:tcBorders>
          </w:tcPr>
          <w:p w:rsidR="00C5068F" w:rsidRPr="00514414" w:rsidRDefault="00C5068F" w:rsidP="00C5068F">
            <w:pPr>
              <w:spacing w:after="60"/>
              <w:rPr>
                <w:rFonts w:eastAsia="Times New Roman"/>
                <w:b/>
              </w:rPr>
            </w:pPr>
            <w:r w:rsidRPr="00514414">
              <w:rPr>
                <w:rFonts w:eastAsia="Times New Roman"/>
                <w:b/>
              </w:rPr>
              <w:t>1.3.</w:t>
            </w:r>
          </w:p>
        </w:tc>
        <w:tc>
          <w:tcPr>
            <w:tcW w:w="9600" w:type="dxa"/>
            <w:tcBorders>
              <w:top w:val="single" w:sz="4" w:space="0" w:color="auto"/>
              <w:left w:val="single" w:sz="4" w:space="0" w:color="auto"/>
              <w:bottom w:val="nil"/>
              <w:right w:val="single" w:sz="4" w:space="0" w:color="auto"/>
            </w:tcBorders>
          </w:tcPr>
          <w:p w:rsidR="00C5068F" w:rsidRPr="00514414" w:rsidRDefault="00C5068F" w:rsidP="00C5068F">
            <w:pPr>
              <w:jc w:val="both"/>
              <w:rPr>
                <w:rFonts w:eastAsia="Times New Roman"/>
              </w:rPr>
            </w:pPr>
            <w:r w:rsidRPr="00514414">
              <w:rPr>
                <w:rFonts w:eastAsia="Times New Roman"/>
              </w:rPr>
              <w:t>Papildus vispārīgās vienošanās 4.2.1.punktā prasītājam piegādātājs:</w:t>
            </w:r>
          </w:p>
          <w:p w:rsidR="00C5068F" w:rsidRPr="00514414" w:rsidRDefault="00C5068F" w:rsidP="00C5068F">
            <w:pPr>
              <w:pStyle w:val="ListParagraph"/>
              <w:numPr>
                <w:ilvl w:val="2"/>
                <w:numId w:val="46"/>
              </w:numPr>
              <w:jc w:val="both"/>
              <w:rPr>
                <w:rFonts w:eastAsia="Times New Roman"/>
              </w:rPr>
            </w:pPr>
            <w:r w:rsidRPr="00514414">
              <w:rPr>
                <w:rFonts w:eastAsia="Times New Roman"/>
              </w:rPr>
              <w:t>norāda precei vienību skaitu vienā iepakojumā;</w:t>
            </w:r>
          </w:p>
          <w:p w:rsidR="00C5068F" w:rsidRPr="00514414" w:rsidRDefault="00C5068F" w:rsidP="00C5068F">
            <w:pPr>
              <w:pStyle w:val="ListParagraph"/>
              <w:numPr>
                <w:ilvl w:val="2"/>
                <w:numId w:val="46"/>
              </w:numPr>
              <w:jc w:val="both"/>
              <w:rPr>
                <w:rFonts w:eastAsia="Times New Roman"/>
              </w:rPr>
            </w:pPr>
            <w:r w:rsidRPr="00514414">
              <w:rPr>
                <w:rFonts w:eastAsia="Times New Roman"/>
              </w:rPr>
              <w:t>norāda saiti (</w:t>
            </w:r>
            <w:proofErr w:type="spellStart"/>
            <w:r w:rsidRPr="00514414">
              <w:rPr>
                <w:rFonts w:eastAsia="Times New Roman"/>
              </w:rPr>
              <w:t>linku</w:t>
            </w:r>
            <w:proofErr w:type="spellEnd"/>
            <w:r w:rsidRPr="00514414">
              <w:rPr>
                <w:rFonts w:eastAsia="Times New Roman"/>
              </w:rPr>
              <w:t>) uz E-katalogā ievietoto preci ražotāja vai piegādātāja mājaslapā, kur redzams piedāvātās preces ražotāja noteiktais preces tehniskais apraksts, lai būtu iespējams pārliecināties par piedāvātās preces atbilstību tehniskajās specifikācijās izvirzītajām prasībām;</w:t>
            </w:r>
          </w:p>
          <w:p w:rsidR="00C5068F" w:rsidRPr="00514414" w:rsidRDefault="00C5068F" w:rsidP="00C5068F">
            <w:pPr>
              <w:pStyle w:val="ListParagraph"/>
              <w:numPr>
                <w:ilvl w:val="2"/>
                <w:numId w:val="46"/>
              </w:numPr>
              <w:spacing w:after="120"/>
              <w:contextualSpacing w:val="0"/>
              <w:jc w:val="both"/>
              <w:rPr>
                <w:rFonts w:eastAsia="Times New Roman"/>
              </w:rPr>
            </w:pPr>
            <w:r w:rsidRPr="00514414">
              <w:t>nodrošina, ka preces attēls ir redzams 1.3.2.punktā minētajā vietnē.</w:t>
            </w:r>
          </w:p>
        </w:tc>
      </w:tr>
      <w:tr w:rsidR="00C5068F" w:rsidRPr="00514414" w:rsidTr="00C5068F">
        <w:tc>
          <w:tcPr>
            <w:tcW w:w="600" w:type="dxa"/>
            <w:tcBorders>
              <w:top w:val="single" w:sz="4" w:space="0" w:color="auto"/>
            </w:tcBorders>
          </w:tcPr>
          <w:p w:rsidR="00C5068F" w:rsidRPr="00514414" w:rsidRDefault="00C5068F" w:rsidP="00C5068F">
            <w:pPr>
              <w:spacing w:after="240"/>
              <w:rPr>
                <w:rFonts w:eastAsia="Times New Roman"/>
                <w:b/>
              </w:rPr>
            </w:pPr>
            <w:r w:rsidRPr="00514414">
              <w:rPr>
                <w:rFonts w:eastAsia="Times New Roman"/>
                <w:b/>
              </w:rPr>
              <w:t>1.4.</w:t>
            </w:r>
          </w:p>
        </w:tc>
        <w:tc>
          <w:tcPr>
            <w:tcW w:w="9600" w:type="dxa"/>
            <w:tcBorders>
              <w:top w:val="single" w:sz="4" w:space="0" w:color="auto"/>
            </w:tcBorders>
          </w:tcPr>
          <w:p w:rsidR="00C5068F" w:rsidRPr="00514414" w:rsidRDefault="00C5068F" w:rsidP="00C5068F">
            <w:pPr>
              <w:spacing w:after="120"/>
              <w:jc w:val="both"/>
            </w:pPr>
            <w:r w:rsidRPr="00514414">
              <w:t>Ja pircējs, veidojot preču pirkuma pieprasījumu, nav ņēmis vērā piegādātāja norādīto informāciju par preču skaitu oriģināliepakojumā, piegādātājs ir tiesīgs samazināt preču pirkuma pieprasījumā norādīto daudzumu līdz tuvākajam zemākajam skaitam, kas atbilst pilnam preces oriģināliepakojumam.</w:t>
            </w:r>
          </w:p>
          <w:p w:rsidR="00C5068F" w:rsidRPr="00514414" w:rsidRDefault="00C5068F" w:rsidP="00C5068F">
            <w:pPr>
              <w:spacing w:after="240"/>
              <w:jc w:val="both"/>
            </w:pPr>
            <w:r w:rsidRPr="00514414">
              <w:t>Minēto nosacījumu piegādātājs ir tiesīgs piemērot tikai tad, ja atsevišķajām precēm, kas izņemtas no oriģināliepakojuma, nav individuāla iepakojuma, kas ļauj tās nebojātā veidā nogādāt pircējam.</w:t>
            </w:r>
          </w:p>
        </w:tc>
      </w:tr>
      <w:tr w:rsidR="00C5068F" w:rsidRPr="00514414" w:rsidTr="00C5068F">
        <w:tc>
          <w:tcPr>
            <w:tcW w:w="600" w:type="dxa"/>
            <w:tcBorders>
              <w:top w:val="single" w:sz="4" w:space="0" w:color="auto"/>
            </w:tcBorders>
          </w:tcPr>
          <w:p w:rsidR="00C5068F" w:rsidRPr="00514414" w:rsidRDefault="00C5068F" w:rsidP="00C5068F">
            <w:pPr>
              <w:spacing w:after="240"/>
              <w:rPr>
                <w:rFonts w:eastAsia="Times New Roman"/>
                <w:b/>
              </w:rPr>
            </w:pPr>
            <w:r w:rsidRPr="00514414">
              <w:rPr>
                <w:rFonts w:eastAsia="Times New Roman"/>
                <w:b/>
              </w:rPr>
              <w:t>1.5.</w:t>
            </w:r>
          </w:p>
        </w:tc>
        <w:tc>
          <w:tcPr>
            <w:tcW w:w="9600" w:type="dxa"/>
            <w:tcBorders>
              <w:top w:val="single" w:sz="4" w:space="0" w:color="auto"/>
            </w:tcBorders>
          </w:tcPr>
          <w:p w:rsidR="00C5068F" w:rsidRPr="00514414" w:rsidRDefault="00C5068F">
            <w:pPr>
              <w:spacing w:after="240"/>
              <w:jc w:val="both"/>
              <w:rPr>
                <w:rFonts w:eastAsia="Times New Roman"/>
              </w:rPr>
            </w:pPr>
            <w:r w:rsidRPr="00514414">
              <w:t>Vispārīgās vienošanās darbības laikā, saskaņojot ar EIS uzturētāju, ir pieļaujama piegādātāja piedāvāto preču ražotāja (izņemot precēm, par kurām pircējs ir nosūtījis pirkuma pieprasījumu un kamēr notiek darījuma process) aizstāšana, iepriekš iesniedzot E-kataloga uzturētājam attiecībā uz šādu ražotāju visus dokumentus atklāt</w:t>
            </w:r>
            <w:r w:rsidR="0027626F">
              <w:t>a</w:t>
            </w:r>
            <w:r w:rsidRPr="00514414">
              <w:t xml:space="preserve"> konkursa </w:t>
            </w:r>
            <w:r w:rsidR="0027626F">
              <w:t>dokumentos</w:t>
            </w:r>
            <w:r w:rsidR="0027626F" w:rsidRPr="00514414">
              <w:t xml:space="preserve"> </w:t>
            </w:r>
            <w:r w:rsidRPr="00514414">
              <w:t>noteiktajā apjomā.</w:t>
            </w:r>
          </w:p>
        </w:tc>
      </w:tr>
      <w:tr w:rsidR="00C5068F" w:rsidRPr="00514414" w:rsidTr="00C5068F">
        <w:tc>
          <w:tcPr>
            <w:tcW w:w="600" w:type="dxa"/>
            <w:tcBorders>
              <w:top w:val="single" w:sz="4" w:space="0" w:color="auto"/>
            </w:tcBorders>
          </w:tcPr>
          <w:p w:rsidR="00C5068F" w:rsidRPr="00514414" w:rsidRDefault="00C5068F" w:rsidP="00C5068F">
            <w:pPr>
              <w:spacing w:after="240"/>
              <w:rPr>
                <w:rFonts w:eastAsia="Times New Roman"/>
                <w:b/>
              </w:rPr>
            </w:pPr>
            <w:r w:rsidRPr="00514414">
              <w:rPr>
                <w:rFonts w:eastAsia="Times New Roman"/>
                <w:b/>
              </w:rPr>
              <w:t>1.6.</w:t>
            </w:r>
          </w:p>
        </w:tc>
        <w:tc>
          <w:tcPr>
            <w:tcW w:w="9600" w:type="dxa"/>
            <w:tcBorders>
              <w:top w:val="single" w:sz="4" w:space="0" w:color="auto"/>
            </w:tcBorders>
          </w:tcPr>
          <w:p w:rsidR="00C5068F" w:rsidRPr="00514414" w:rsidRDefault="00C5068F" w:rsidP="00C5068F">
            <w:pPr>
              <w:spacing w:after="120"/>
              <w:jc w:val="both"/>
              <w:rPr>
                <w:rFonts w:eastAsia="Times New Roman"/>
              </w:rPr>
            </w:pPr>
            <w:r w:rsidRPr="00514414">
              <w:t>Vispārīgās vienošanās darbības laikā, saskaņojot ar EIS uzturētāju, piegādātājs ir tiesīgs aizstāt piedāvāto un E-katalogā ievietoto preci (izņemot precēm, par kurām pircējs ir nosūtījis pirkuma pieprasījumu un kamēr notiek darījuma process) ar citu, kura pilnībā atbilst 1.pielikuma (Tehniskās specifikācijas un maksimālās cenas) prasībām.</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w:t>
            </w:r>
          </w:p>
        </w:tc>
        <w:tc>
          <w:tcPr>
            <w:tcW w:w="9600" w:type="dxa"/>
          </w:tcPr>
          <w:p w:rsidR="00C5068F" w:rsidRPr="00514414" w:rsidRDefault="00C5068F" w:rsidP="00C5068F">
            <w:pPr>
              <w:spacing w:after="240"/>
              <w:jc w:val="both"/>
              <w:rPr>
                <w:rFonts w:eastAsia="Times New Roman"/>
              </w:rPr>
            </w:pPr>
            <w:r w:rsidRPr="00514414">
              <w:rPr>
                <w:rFonts w:eastAsia="Times New Roman"/>
                <w:b/>
              </w:rPr>
              <w:t>Papildu nosacījumi pie preču piegādes darījuma vispārīgajiem noteikumiem</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2.1.</w:t>
            </w:r>
          </w:p>
        </w:tc>
        <w:tc>
          <w:tcPr>
            <w:tcW w:w="9600" w:type="dxa"/>
          </w:tcPr>
          <w:p w:rsidR="00C5068F" w:rsidRPr="00514414" w:rsidRDefault="00C5068F" w:rsidP="00C5068F">
            <w:pPr>
              <w:spacing w:after="240"/>
              <w:jc w:val="both"/>
              <w:rPr>
                <w:rFonts w:eastAsia="Times New Roman"/>
                <w:b/>
              </w:rPr>
            </w:pPr>
            <w:r w:rsidRPr="00514414">
              <w:t xml:space="preserve">Piegādātājam ir tiesības uz 5 (piecu) darbdienu piegādes termiņu visā Latvijas Republikas </w:t>
            </w:r>
            <w:r w:rsidRPr="00514414">
              <w:lastRenderedPageBreak/>
              <w:t>teritorijā.</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lastRenderedPageBreak/>
              <w:t>2.2.</w:t>
            </w:r>
          </w:p>
        </w:tc>
        <w:tc>
          <w:tcPr>
            <w:tcW w:w="9600" w:type="dxa"/>
          </w:tcPr>
          <w:p w:rsidR="000F3E4F" w:rsidRDefault="00C5068F" w:rsidP="008B7C8A">
            <w:pPr>
              <w:spacing w:after="200" w:line="276" w:lineRule="auto"/>
              <w:contextualSpacing/>
              <w:rPr>
                <w:rFonts w:eastAsia="Times New Roman"/>
              </w:rPr>
            </w:pPr>
            <w:r w:rsidRPr="00514414">
              <w:t xml:space="preserve">Vispārīgās vienošanās 2.pielikumā (Preču piegādes darījuma vispārīgie noteikumi) 2.1.punktā noteiktais minimālais piegādes apjoms vienam pircējam uz vienu piegādes adresi </w:t>
            </w:r>
            <w:r w:rsidR="00A07FAD">
              <w:t xml:space="preserve">ir </w:t>
            </w:r>
            <w:r w:rsidRPr="00514414">
              <w:t xml:space="preserve">prece </w:t>
            </w:r>
            <w:r w:rsidR="00A07FAD">
              <w:t>40</w:t>
            </w:r>
            <w:r w:rsidR="00395DA3">
              <w:t>,</w:t>
            </w:r>
            <w:r w:rsidR="007A3C7C">
              <w:t>00</w:t>
            </w:r>
            <w:r w:rsidRPr="00514414">
              <w:t xml:space="preserve"> </w:t>
            </w:r>
            <w:r w:rsidR="0027626F" w:rsidRPr="00514414">
              <w:t xml:space="preserve">EUR </w:t>
            </w:r>
            <w:r w:rsidRPr="00514414">
              <w:t>(</w:t>
            </w:r>
            <w:r w:rsidR="00A07FAD">
              <w:t>četrdesmit</w:t>
            </w:r>
            <w:r w:rsidR="007A3C7C" w:rsidRPr="00514414">
              <w:t xml:space="preserve"> </w:t>
            </w:r>
            <w:proofErr w:type="spellStart"/>
            <w:r w:rsidRPr="00514414">
              <w:rPr>
                <w:i/>
              </w:rPr>
              <w:t>euro</w:t>
            </w:r>
            <w:proofErr w:type="spellEnd"/>
            <w:r w:rsidRPr="00514414">
              <w:t>) vērtībā bez PVN</w:t>
            </w:r>
            <w:r w:rsidR="00A07FAD">
              <w:t>.</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2.3.</w:t>
            </w:r>
          </w:p>
        </w:tc>
        <w:tc>
          <w:tcPr>
            <w:tcW w:w="9600" w:type="dxa"/>
          </w:tcPr>
          <w:p w:rsidR="00C5068F" w:rsidRPr="00514414" w:rsidRDefault="00C5068F" w:rsidP="00C5068F">
            <w:pPr>
              <w:spacing w:after="240"/>
              <w:jc w:val="both"/>
              <w:rPr>
                <w:rFonts w:eastAsia="Times New Roman"/>
                <w:b/>
              </w:rPr>
            </w:pPr>
            <w:r w:rsidRPr="00514414">
              <w:rPr>
                <w:rFonts w:eastAsia="Times New Roman"/>
              </w:rPr>
              <w:t>Vispārīgās vienošanās 2.pielikumā (Preču piegādes darījuma vispārīgie noteikumi) 3.6.punktā paredzētā piegādāto preču kvalitātes pārbaude veicama 3 (trīs) darba dienu laikā no preču faktiskās saņemšanas. Pircējs 3 (trīs) darba dienu laikā no faktiskās preču saņemšanas atzīmē E-iepirkumu sistēmā kvalitatīvo preču skaitu un/vai rakstveidā informē piegādātāju par pārbaudes rezultātā konstatētajiem preču trūkumiem.</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2.4.</w:t>
            </w:r>
          </w:p>
        </w:tc>
        <w:tc>
          <w:tcPr>
            <w:tcW w:w="9600" w:type="dxa"/>
          </w:tcPr>
          <w:p w:rsidR="00C5068F" w:rsidRPr="00514414" w:rsidRDefault="00C5068F" w:rsidP="00D35B8E">
            <w:pPr>
              <w:spacing w:after="240"/>
              <w:jc w:val="both"/>
              <w:rPr>
                <w:rFonts w:eastAsia="Times New Roman"/>
              </w:rPr>
            </w:pPr>
            <w:r w:rsidRPr="00514414">
              <w:t xml:space="preserve">Vispārīgās vienošanās 2.pielikumā (Preču piegādes darījuma vispārīgie noteikumi) 4.2.punktā paredzētās samaksas termiņš ir </w:t>
            </w:r>
            <w:r w:rsidR="00D35B8E">
              <w:t>25</w:t>
            </w:r>
            <w:r w:rsidRPr="00514414">
              <w:t xml:space="preserve"> (</w:t>
            </w:r>
            <w:r w:rsidR="00D35B8E">
              <w:t>divdesmit piecas</w:t>
            </w:r>
            <w:r w:rsidRPr="00514414">
              <w:t xml:space="preserve">) </w:t>
            </w:r>
            <w:r w:rsidR="00D35B8E">
              <w:t>darba</w:t>
            </w:r>
            <w:r w:rsidRPr="00514414">
              <w:t xml:space="preserve"> dienas.</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2.5.</w:t>
            </w:r>
          </w:p>
        </w:tc>
        <w:tc>
          <w:tcPr>
            <w:tcW w:w="9600" w:type="dxa"/>
          </w:tcPr>
          <w:p w:rsidR="00C5068F" w:rsidRPr="00514414" w:rsidRDefault="00C5068F" w:rsidP="00C5068F">
            <w:pPr>
              <w:spacing w:after="240"/>
              <w:jc w:val="both"/>
              <w:rPr>
                <w:b/>
                <w:i/>
              </w:rPr>
            </w:pPr>
            <w:r w:rsidRPr="00514414">
              <w:t>Vispārīgās vienošanās 2. pielikumā (Preču piegādes darījuma vispārīgie noteikumi) 3.1., 3.2. un 3.3.punkta ietvaros preces derīguma termiņam piegādes brīdī jābūt ne mazākam kā 2/3 (divām trešdaļām) no ražotāja noteiktā preces derīguma termiņa.</w:t>
            </w:r>
          </w:p>
        </w:tc>
      </w:tr>
    </w:tbl>
    <w:p w:rsidR="00C5068F" w:rsidRDefault="00C5068F" w:rsidP="00C5068F">
      <w:pPr>
        <w:spacing w:after="120"/>
        <w:rPr>
          <w:b/>
        </w:rPr>
      </w:pPr>
    </w:p>
    <w:p w:rsidR="00C5068F" w:rsidRPr="00642060" w:rsidRDefault="00C5068F" w:rsidP="00C5068F">
      <w:pPr>
        <w:spacing w:after="120"/>
        <w:rPr>
          <w:b/>
        </w:rPr>
      </w:pPr>
    </w:p>
    <w:p w:rsidR="009D6B94" w:rsidRPr="009D7CDC" w:rsidRDefault="009D6B94" w:rsidP="00F31E1E">
      <w:pPr>
        <w:framePr w:w="8145" w:wrap="auto" w:hAnchor="text" w:x="2340"/>
        <w:rPr>
          <w:b/>
        </w:rPr>
        <w:sectPr w:rsidR="009D6B94" w:rsidRPr="009D7CDC" w:rsidSect="00C5068F">
          <w:pgSz w:w="11906" w:h="16838"/>
          <w:pgMar w:top="1440" w:right="1294" w:bottom="1260" w:left="1344" w:header="708" w:footer="708" w:gutter="0"/>
          <w:cols w:space="708"/>
          <w:titlePg/>
          <w:docGrid w:linePitch="360"/>
        </w:sectPr>
      </w:pPr>
    </w:p>
    <w:p w:rsidR="00C44A71" w:rsidRPr="00C44A71" w:rsidRDefault="00C44A71" w:rsidP="00C44A71">
      <w:pPr>
        <w:ind w:left="993" w:hanging="993"/>
        <w:jc w:val="center"/>
        <w:rPr>
          <w:rFonts w:eastAsia="Times New Roman"/>
          <w:b/>
        </w:rPr>
      </w:pPr>
      <w:r w:rsidRPr="00C44A71">
        <w:rPr>
          <w:rFonts w:eastAsia="Times New Roman"/>
          <w:b/>
        </w:rPr>
        <w:lastRenderedPageBreak/>
        <w:t>4.pielikums</w:t>
      </w:r>
    </w:p>
    <w:p w:rsidR="005D7204" w:rsidRDefault="005D7204" w:rsidP="00925D6A">
      <w:pPr>
        <w:spacing w:after="120"/>
        <w:ind w:left="992" w:hanging="992"/>
        <w:jc w:val="center"/>
        <w:rPr>
          <w:rFonts w:eastAsia="Times New Roman"/>
          <w:b/>
        </w:rPr>
      </w:pPr>
    </w:p>
    <w:tbl>
      <w:tblPr>
        <w:tblpPr w:leftFromText="180" w:rightFromText="180" w:vertAnchor="text" w:horzAnchor="margin" w:tblpX="-85" w:tblpY="2"/>
        <w:tblW w:w="9096" w:type="dxa"/>
        <w:tblLayout w:type="fixed"/>
        <w:tblCellMar>
          <w:left w:w="0" w:type="dxa"/>
          <w:right w:w="0" w:type="dxa"/>
        </w:tblCellMar>
        <w:tblLook w:val="04A0" w:firstRow="1" w:lastRow="0" w:firstColumn="1" w:lastColumn="0" w:noHBand="0" w:noVBand="1"/>
      </w:tblPr>
      <w:tblGrid>
        <w:gridCol w:w="840"/>
        <w:gridCol w:w="388"/>
        <w:gridCol w:w="1040"/>
        <w:gridCol w:w="808"/>
        <w:gridCol w:w="32"/>
        <w:gridCol w:w="2404"/>
        <w:gridCol w:w="816"/>
        <w:gridCol w:w="1004"/>
        <w:gridCol w:w="280"/>
        <w:gridCol w:w="1484"/>
      </w:tblGrid>
      <w:tr w:rsidR="00151293" w:rsidRPr="002A03DF" w:rsidTr="00151293">
        <w:trPr>
          <w:trHeight w:val="60"/>
        </w:trPr>
        <w:tc>
          <w:tcPr>
            <w:tcW w:w="9096" w:type="dxa"/>
            <w:gridSpan w:val="10"/>
            <w:tcMar>
              <w:top w:w="0" w:type="dxa"/>
              <w:left w:w="108" w:type="dxa"/>
              <w:bottom w:w="0" w:type="dxa"/>
              <w:right w:w="108" w:type="dxa"/>
            </w:tcMar>
            <w:vAlign w:val="bottom"/>
          </w:tcPr>
          <w:p w:rsidR="00151293" w:rsidRDefault="00151293" w:rsidP="00151293">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151293" w:rsidRPr="00226879" w:rsidRDefault="00151293" w:rsidP="00151293">
            <w:pPr>
              <w:tabs>
                <w:tab w:val="left" w:pos="700"/>
              </w:tabs>
              <w:jc w:val="center"/>
            </w:pPr>
            <w:r w:rsidRPr="00226879">
              <w:rPr>
                <w:rFonts w:eastAsia="Times New Roman"/>
                <w:b/>
                <w:bCs/>
              </w:rPr>
              <w:t xml:space="preserve">dalībnieka </w:t>
            </w:r>
            <w:r>
              <w:rPr>
                <w:rFonts w:eastAsia="Times New Roman"/>
                <w:b/>
                <w:bCs/>
              </w:rPr>
              <w:t xml:space="preserve">(piegādātāja) </w:t>
            </w:r>
            <w:r w:rsidRPr="00226879">
              <w:rPr>
                <w:rFonts w:eastAsia="Times New Roman"/>
                <w:b/>
                <w:bCs/>
              </w:rPr>
              <w:t>reģistrācijas pieteikums</w:t>
            </w:r>
          </w:p>
        </w:tc>
      </w:tr>
      <w:tr w:rsidR="00151293" w:rsidRPr="002A03DF" w:rsidTr="00151293">
        <w:trPr>
          <w:trHeight w:val="60"/>
        </w:trPr>
        <w:tc>
          <w:tcPr>
            <w:tcW w:w="3076" w:type="dxa"/>
            <w:gridSpan w:val="4"/>
            <w:tcMar>
              <w:top w:w="0" w:type="dxa"/>
              <w:left w:w="108" w:type="dxa"/>
              <w:bottom w:w="0" w:type="dxa"/>
              <w:right w:w="108" w:type="dxa"/>
            </w:tcMar>
            <w:vAlign w:val="bottom"/>
          </w:tcPr>
          <w:p w:rsidR="00151293" w:rsidRPr="00226879" w:rsidRDefault="00151293" w:rsidP="00151293">
            <w:pPr>
              <w:tabs>
                <w:tab w:val="left" w:pos="700"/>
              </w:tabs>
              <w:ind w:right="114"/>
            </w:pPr>
          </w:p>
        </w:tc>
        <w:tc>
          <w:tcPr>
            <w:tcW w:w="6020" w:type="dxa"/>
            <w:gridSpan w:val="6"/>
            <w:vAlign w:val="bottom"/>
          </w:tcPr>
          <w:p w:rsidR="00151293" w:rsidRPr="00226879" w:rsidRDefault="00151293" w:rsidP="00151293">
            <w:pPr>
              <w:tabs>
                <w:tab w:val="left" w:pos="700"/>
              </w:tabs>
              <w:ind w:right="114"/>
            </w:pPr>
          </w:p>
        </w:tc>
      </w:tr>
      <w:tr w:rsidR="00151293" w:rsidRPr="002A03DF" w:rsidTr="00151293">
        <w:trPr>
          <w:trHeight w:val="60"/>
        </w:trPr>
        <w:tc>
          <w:tcPr>
            <w:tcW w:w="3076" w:type="dxa"/>
            <w:gridSpan w:val="4"/>
            <w:tcMar>
              <w:top w:w="0" w:type="dxa"/>
              <w:left w:w="108" w:type="dxa"/>
              <w:bottom w:w="0" w:type="dxa"/>
              <w:right w:w="108" w:type="dxa"/>
            </w:tcMar>
            <w:vAlign w:val="bottom"/>
          </w:tcPr>
          <w:p w:rsidR="00151293" w:rsidRPr="00226879" w:rsidRDefault="00151293" w:rsidP="00151293">
            <w:pPr>
              <w:tabs>
                <w:tab w:val="left" w:pos="700"/>
              </w:tabs>
              <w:ind w:right="114"/>
            </w:pPr>
          </w:p>
        </w:tc>
        <w:tc>
          <w:tcPr>
            <w:tcW w:w="6020" w:type="dxa"/>
            <w:gridSpan w:val="6"/>
            <w:vAlign w:val="bottom"/>
          </w:tcPr>
          <w:p w:rsidR="00151293" w:rsidRPr="00226879" w:rsidRDefault="00151293" w:rsidP="00151293">
            <w:pPr>
              <w:tabs>
                <w:tab w:val="left" w:pos="700"/>
              </w:tabs>
              <w:ind w:right="114"/>
            </w:pPr>
          </w:p>
        </w:tc>
      </w:tr>
      <w:tr w:rsidR="00151293" w:rsidRPr="002A03DF" w:rsidTr="00151293">
        <w:tc>
          <w:tcPr>
            <w:tcW w:w="3076" w:type="dxa"/>
            <w:gridSpan w:val="4"/>
            <w:tcMar>
              <w:top w:w="0" w:type="dxa"/>
              <w:left w:w="108" w:type="dxa"/>
              <w:bottom w:w="0" w:type="dxa"/>
              <w:right w:w="108" w:type="dxa"/>
            </w:tcMar>
          </w:tcPr>
          <w:p w:rsidR="00151293" w:rsidRPr="002A1CE0" w:rsidRDefault="00151293" w:rsidP="00151293">
            <w:pPr>
              <w:tabs>
                <w:tab w:val="left" w:pos="700"/>
              </w:tabs>
              <w:ind w:right="114"/>
              <w:jc w:val="center"/>
              <w:rPr>
                <w:sz w:val="16"/>
                <w:szCs w:val="16"/>
              </w:rPr>
            </w:pPr>
          </w:p>
        </w:tc>
        <w:tc>
          <w:tcPr>
            <w:tcW w:w="6020" w:type="dxa"/>
            <w:gridSpan w:val="6"/>
            <w:vAlign w:val="bottom"/>
          </w:tcPr>
          <w:p w:rsidR="00151293" w:rsidRPr="002A1CE0" w:rsidRDefault="00151293" w:rsidP="00151293">
            <w:pPr>
              <w:tabs>
                <w:tab w:val="left" w:pos="700"/>
              </w:tabs>
              <w:ind w:right="114"/>
              <w:rPr>
                <w:sz w:val="16"/>
                <w:szCs w:val="16"/>
              </w:rPr>
            </w:pPr>
          </w:p>
        </w:tc>
      </w:tr>
      <w:tr w:rsidR="00151293" w:rsidRPr="002A03DF" w:rsidTr="00151293">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ind w:left="-120" w:right="114"/>
            </w:pPr>
          </w:p>
        </w:tc>
      </w:tr>
      <w:tr w:rsidR="00151293" w:rsidRPr="002A03DF" w:rsidTr="00151293">
        <w:tc>
          <w:tcPr>
            <w:tcW w:w="9096" w:type="dxa"/>
            <w:gridSpan w:val="10"/>
            <w:tcMar>
              <w:top w:w="0" w:type="dxa"/>
              <w:left w:w="108" w:type="dxa"/>
              <w:bottom w:w="0" w:type="dxa"/>
              <w:right w:w="108" w:type="dxa"/>
            </w:tcMar>
            <w:vAlign w:val="bottom"/>
          </w:tcPr>
          <w:p w:rsidR="00151293" w:rsidRPr="0006778A" w:rsidRDefault="00151293" w:rsidP="00151293">
            <w:pPr>
              <w:tabs>
                <w:tab w:val="left" w:pos="700"/>
              </w:tabs>
              <w:spacing w:after="60"/>
              <w:ind w:right="113"/>
              <w:rPr>
                <w:i/>
                <w:sz w:val="16"/>
                <w:szCs w:val="16"/>
              </w:rPr>
            </w:pPr>
          </w:p>
        </w:tc>
      </w:tr>
      <w:tr w:rsidR="00151293" w:rsidRPr="002A03DF" w:rsidTr="00151293">
        <w:trPr>
          <w:trHeight w:val="114"/>
        </w:trPr>
        <w:tc>
          <w:tcPr>
            <w:tcW w:w="9096" w:type="dxa"/>
            <w:gridSpan w:val="10"/>
            <w:tcMar>
              <w:top w:w="0" w:type="dxa"/>
              <w:left w:w="108" w:type="dxa"/>
              <w:bottom w:w="0" w:type="dxa"/>
              <w:right w:w="108" w:type="dxa"/>
            </w:tcMar>
            <w:vAlign w:val="bottom"/>
          </w:tcPr>
          <w:p w:rsidR="00151293" w:rsidRPr="006A7DD8" w:rsidRDefault="00151293" w:rsidP="00151293">
            <w:pPr>
              <w:tabs>
                <w:tab w:val="left" w:pos="700"/>
              </w:tabs>
              <w:ind w:right="114"/>
              <w:rPr>
                <w:sz w:val="12"/>
                <w:szCs w:val="12"/>
              </w:rPr>
            </w:pPr>
          </w:p>
        </w:tc>
      </w:tr>
      <w:tr w:rsidR="00151293" w:rsidRPr="002A03DF" w:rsidTr="00151293">
        <w:trPr>
          <w:trHeight w:val="507"/>
        </w:trPr>
        <w:tc>
          <w:tcPr>
            <w:tcW w:w="1228" w:type="dxa"/>
            <w:gridSpan w:val="2"/>
            <w:tcMar>
              <w:top w:w="0" w:type="dxa"/>
              <w:left w:w="108" w:type="dxa"/>
              <w:bottom w:w="0" w:type="dxa"/>
              <w:right w:w="108" w:type="dxa"/>
            </w:tcMar>
            <w:vAlign w:val="center"/>
          </w:tcPr>
          <w:p w:rsidR="00151293" w:rsidRPr="00CC17E6" w:rsidRDefault="00151293" w:rsidP="00151293">
            <w:pPr>
              <w:tabs>
                <w:tab w:val="left" w:pos="700"/>
              </w:tabs>
              <w:spacing w:before="60"/>
              <w:ind w:left="-56" w:right="6"/>
            </w:pPr>
            <w:r w:rsidRPr="00CC17E6">
              <w:t>ko pārstāv</w:t>
            </w:r>
          </w:p>
        </w:tc>
        <w:tc>
          <w:tcPr>
            <w:tcW w:w="1880" w:type="dxa"/>
            <w:gridSpan w:val="3"/>
            <w:vAlign w:val="bottom"/>
          </w:tcPr>
          <w:p w:rsidR="00151293" w:rsidRPr="004A042C" w:rsidRDefault="00E828CD" w:rsidP="00151293">
            <w:pPr>
              <w:tabs>
                <w:tab w:val="left" w:pos="700"/>
              </w:tabs>
              <w:rPr>
                <w:b/>
              </w:rPr>
            </w:pPr>
            <w:r>
              <w:rPr>
                <w:rFonts w:eastAsia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87pt;height:20.25pt" o:ole="" o:preferrelative="f" filled="t">
                  <v:imagedata r:id="rId19" o:title=""/>
                  <o:lock v:ext="edit" aspectratio="f"/>
                </v:shape>
                <w:control r:id="rId20" w:name="valdes_loceklis" w:shapeid="_x0000_i1047"/>
              </w:object>
            </w:r>
          </w:p>
        </w:tc>
        <w:tc>
          <w:tcPr>
            <w:tcW w:w="2404" w:type="dxa"/>
            <w:vAlign w:val="bottom"/>
          </w:tcPr>
          <w:p w:rsidR="00151293" w:rsidRPr="002A1CE0" w:rsidRDefault="00E828CD" w:rsidP="00151293">
            <w:pPr>
              <w:tabs>
                <w:tab w:val="left" w:pos="700"/>
              </w:tabs>
              <w:rPr>
                <w:sz w:val="16"/>
                <w:szCs w:val="16"/>
              </w:rPr>
            </w:pPr>
            <w:r>
              <w:rPr>
                <w:rFonts w:eastAsiaTheme="minorHAnsi"/>
              </w:rPr>
              <w:object w:dxaOrig="225" w:dyaOrig="225">
                <v:shape id="_x0000_i1049" type="#_x0000_t75" style="width:116.25pt;height:20.25pt" o:ole="" o:preferrelative="f" filled="t">
                  <v:imagedata r:id="rId21" o:title=""/>
                  <o:lock v:ext="edit" aspectratio="f"/>
                </v:shape>
                <w:control r:id="rId22" w:name="valdes_priekšsēdētājs" w:shapeid="_x0000_i1049"/>
              </w:object>
            </w:r>
          </w:p>
        </w:tc>
        <w:tc>
          <w:tcPr>
            <w:tcW w:w="2100" w:type="dxa"/>
            <w:gridSpan w:val="3"/>
            <w:vAlign w:val="bottom"/>
          </w:tcPr>
          <w:p w:rsidR="00151293" w:rsidRPr="002A1CE0" w:rsidRDefault="00E828CD" w:rsidP="00151293">
            <w:pPr>
              <w:tabs>
                <w:tab w:val="left" w:pos="700"/>
              </w:tabs>
              <w:rPr>
                <w:sz w:val="16"/>
                <w:szCs w:val="16"/>
              </w:rPr>
            </w:pPr>
            <w:r>
              <w:rPr>
                <w:rFonts w:eastAsiaTheme="minorHAnsi"/>
              </w:rPr>
              <w:object w:dxaOrig="225" w:dyaOrig="225">
                <v:shape id="_x0000_i1051" type="#_x0000_t75" style="width:101.25pt;height:20.25pt" o:ole="" o:preferrelative="f" filled="t">
                  <v:imagedata r:id="rId23" o:title=""/>
                  <o:lock v:ext="edit" aspectratio="f"/>
                </v:shape>
                <w:control r:id="rId24" w:name="pilnvarotā_persona" w:shapeid="_x0000_i1051"/>
              </w:object>
            </w:r>
          </w:p>
        </w:tc>
        <w:tc>
          <w:tcPr>
            <w:tcW w:w="1484" w:type="dxa"/>
            <w:vAlign w:val="bottom"/>
          </w:tcPr>
          <w:p w:rsidR="00151293" w:rsidRPr="002A1CE0" w:rsidRDefault="00E828CD" w:rsidP="00151293">
            <w:pPr>
              <w:tabs>
                <w:tab w:val="left" w:pos="700"/>
              </w:tabs>
              <w:ind w:right="114"/>
              <w:rPr>
                <w:sz w:val="16"/>
                <w:szCs w:val="16"/>
              </w:rPr>
            </w:pPr>
            <w:r>
              <w:rPr>
                <w:rFonts w:eastAsiaTheme="minorHAnsi"/>
              </w:rPr>
              <w:object w:dxaOrig="225" w:dyaOrig="225">
                <v:shape id="_x0000_i1053" type="#_x0000_t75" style="width:66.75pt;height:20.25pt" o:ole="" o:preferrelative="f" filled="t">
                  <v:imagedata r:id="rId25" o:title=""/>
                  <o:lock v:ext="edit" aspectratio="f"/>
                </v:shape>
                <w:control r:id="rId26" w:name="prokūrists" w:shapeid="_x0000_i1053"/>
              </w:object>
            </w:r>
          </w:p>
        </w:tc>
      </w:tr>
      <w:tr w:rsidR="00151293" w:rsidRPr="002A03DF" w:rsidTr="00151293">
        <w:trPr>
          <w:trHeight w:val="166"/>
        </w:trPr>
        <w:tc>
          <w:tcPr>
            <w:tcW w:w="1228" w:type="dxa"/>
            <w:gridSpan w:val="2"/>
            <w:tcMar>
              <w:top w:w="0" w:type="dxa"/>
              <w:left w:w="108" w:type="dxa"/>
              <w:bottom w:w="0" w:type="dxa"/>
              <w:right w:w="108" w:type="dxa"/>
            </w:tcMar>
            <w:vAlign w:val="bottom"/>
          </w:tcPr>
          <w:p w:rsidR="00151293" w:rsidRPr="002A1CE0" w:rsidRDefault="00151293" w:rsidP="00151293">
            <w:pPr>
              <w:tabs>
                <w:tab w:val="left" w:pos="700"/>
              </w:tabs>
              <w:ind w:left="-120" w:right="114"/>
              <w:rPr>
                <w:sz w:val="16"/>
                <w:szCs w:val="16"/>
              </w:rPr>
            </w:pPr>
          </w:p>
        </w:tc>
        <w:tc>
          <w:tcPr>
            <w:tcW w:w="7868" w:type="dxa"/>
            <w:gridSpan w:val="8"/>
          </w:tcPr>
          <w:p w:rsidR="00151293" w:rsidRPr="0006778A" w:rsidRDefault="00151293" w:rsidP="00151293">
            <w:pPr>
              <w:tabs>
                <w:tab w:val="left" w:pos="700"/>
              </w:tabs>
              <w:ind w:right="113"/>
              <w:jc w:val="center"/>
              <w:rPr>
                <w:i/>
                <w:sz w:val="16"/>
                <w:szCs w:val="16"/>
              </w:rPr>
            </w:pPr>
          </w:p>
        </w:tc>
      </w:tr>
      <w:tr w:rsidR="00151293" w:rsidRPr="002A03DF" w:rsidTr="00151293">
        <w:tc>
          <w:tcPr>
            <w:tcW w:w="1228" w:type="dxa"/>
            <w:gridSpan w:val="2"/>
            <w:tcMar>
              <w:top w:w="0" w:type="dxa"/>
              <w:left w:w="108" w:type="dxa"/>
              <w:bottom w:w="0" w:type="dxa"/>
              <w:right w:w="108" w:type="dxa"/>
            </w:tcMar>
            <w:vAlign w:val="bottom"/>
          </w:tcPr>
          <w:p w:rsidR="00151293" w:rsidRPr="00226879" w:rsidRDefault="00151293" w:rsidP="00151293">
            <w:pPr>
              <w:tabs>
                <w:tab w:val="left" w:pos="700"/>
              </w:tabs>
              <w:ind w:right="114"/>
              <w:jc w:val="center"/>
            </w:pPr>
          </w:p>
        </w:tc>
        <w:tc>
          <w:tcPr>
            <w:tcW w:w="7868" w:type="dxa"/>
            <w:gridSpan w:val="8"/>
            <w:vAlign w:val="bottom"/>
          </w:tcPr>
          <w:p w:rsidR="00151293" w:rsidRPr="00226879" w:rsidRDefault="00151293" w:rsidP="00151293">
            <w:pPr>
              <w:tabs>
                <w:tab w:val="left" w:pos="700"/>
              </w:tabs>
              <w:ind w:right="114"/>
              <w:jc w:val="both"/>
            </w:pPr>
          </w:p>
        </w:tc>
      </w:tr>
      <w:tr w:rsidR="00151293" w:rsidRPr="002A03DF" w:rsidTr="00151293">
        <w:trPr>
          <w:trHeight w:val="78"/>
        </w:trPr>
        <w:tc>
          <w:tcPr>
            <w:tcW w:w="9096" w:type="dxa"/>
            <w:gridSpan w:val="10"/>
            <w:tcMar>
              <w:top w:w="0" w:type="dxa"/>
              <w:left w:w="108" w:type="dxa"/>
              <w:bottom w:w="0" w:type="dxa"/>
              <w:right w:w="108" w:type="dxa"/>
            </w:tcMar>
            <w:vAlign w:val="bottom"/>
          </w:tcPr>
          <w:p w:rsidR="00151293" w:rsidRPr="006A7DD8" w:rsidRDefault="00151293" w:rsidP="00151293">
            <w:pPr>
              <w:tabs>
                <w:tab w:val="left" w:pos="700"/>
              </w:tabs>
              <w:ind w:right="113"/>
              <w:jc w:val="center"/>
              <w:rPr>
                <w:bCs/>
                <w:sz w:val="12"/>
                <w:szCs w:val="12"/>
                <w:lang w:eastAsia="lv-LV"/>
              </w:rPr>
            </w:pPr>
          </w:p>
        </w:tc>
      </w:tr>
      <w:tr w:rsidR="00151293" w:rsidRPr="002A03DF" w:rsidTr="00151293">
        <w:tc>
          <w:tcPr>
            <w:tcW w:w="9096" w:type="dxa"/>
            <w:gridSpan w:val="10"/>
            <w:tcMar>
              <w:top w:w="0" w:type="dxa"/>
              <w:left w:w="108" w:type="dxa"/>
              <w:bottom w:w="0" w:type="dxa"/>
              <w:right w:w="108" w:type="dxa"/>
            </w:tcMar>
            <w:vAlign w:val="bottom"/>
          </w:tcPr>
          <w:p w:rsidR="00151293" w:rsidRDefault="00151293" w:rsidP="00151293">
            <w:pPr>
              <w:tabs>
                <w:tab w:val="left" w:pos="700"/>
              </w:tabs>
              <w:ind w:left="-56" w:right="-65"/>
              <w:jc w:val="both"/>
            </w:pPr>
            <w:r w:rsidRPr="00B63AC7">
              <w:t>parakstot šo reģistrācijas pieteikumu</w:t>
            </w:r>
            <w:r>
              <w:t>:</w:t>
            </w:r>
          </w:p>
          <w:p w:rsidR="00151293" w:rsidRPr="006B4D04" w:rsidRDefault="00151293" w:rsidP="00151293">
            <w:pPr>
              <w:pStyle w:val="ListParagraph"/>
              <w:numPr>
                <w:ilvl w:val="0"/>
                <w:numId w:val="44"/>
              </w:numPr>
              <w:tabs>
                <w:tab w:val="left" w:pos="700"/>
              </w:tabs>
              <w:spacing w:after="60"/>
              <w:ind w:left="595" w:right="-62" w:hanging="357"/>
              <w:contextualSpacing w:val="0"/>
              <w:jc w:val="both"/>
            </w:pPr>
            <w:r w:rsidRPr="006B4D04">
              <w:t>piekrīt pievienoties e-iepirkumu sistēmai un iegūt e-iepirkumu sistēmas dalībnieka statusu;</w:t>
            </w:r>
          </w:p>
          <w:p w:rsidR="00151293" w:rsidRPr="006B4D04" w:rsidRDefault="00151293" w:rsidP="00151293">
            <w:pPr>
              <w:pStyle w:val="ListParagraph"/>
              <w:numPr>
                <w:ilvl w:val="0"/>
                <w:numId w:val="44"/>
              </w:numPr>
              <w:tabs>
                <w:tab w:val="left" w:pos="700"/>
              </w:tabs>
              <w:spacing w:after="60"/>
              <w:ind w:left="595" w:right="-62" w:hanging="357"/>
              <w:contextualSpacing w:val="0"/>
              <w:jc w:val="both"/>
            </w:pPr>
            <w:r w:rsidRPr="006B4D04">
              <w:t>apņemas e-iepirkumu sistēmā ar sistēmā pieejamajiem rīkiem, kas atbilst elektroniskā paraksta</w:t>
            </w:r>
            <w:r>
              <w:t xml:space="preserve"> </w:t>
            </w:r>
            <w:r w:rsidRPr="006B4D04">
              <w:t>nosacījumiem, veiktās darbības, veidotos dokumentus un slēgtos darījumus atzīt par</w:t>
            </w:r>
            <w:r>
              <w:t xml:space="preserve"> </w:t>
            </w:r>
            <w:r w:rsidRPr="006B4D04">
              <w:t>saistošiem un parakstītiem ar dalībniekam juridiski saistošu elektronisko parakstu;</w:t>
            </w:r>
          </w:p>
          <w:p w:rsidR="00151293" w:rsidRPr="00226879" w:rsidRDefault="00151293" w:rsidP="00151293">
            <w:pPr>
              <w:pStyle w:val="ListParagraph"/>
              <w:numPr>
                <w:ilvl w:val="0"/>
                <w:numId w:val="44"/>
              </w:numPr>
              <w:ind w:right="-65"/>
              <w:jc w:val="both"/>
            </w:pPr>
            <w:r w:rsidRPr="006B4D04">
              <w:t>apņemas ievērot e-iepirkumu sistēmas lietošanas noteikumus, katrai e-iepirkumu sistēmas</w:t>
            </w:r>
            <w:r>
              <w:t xml:space="preserve"> </w:t>
            </w:r>
            <w:r w:rsidRPr="006B4D04">
              <w:t>apakšsistēmai, kuru dalībnieks izmantos, piesaistīto dokumentu un tiesisko darījumu (tostarp</w:t>
            </w:r>
            <w:r>
              <w:t xml:space="preserve"> </w:t>
            </w:r>
            <w:r w:rsidRPr="006B4D04">
              <w:t>e-katalogu apakšsistēmā spēkā esošo vispārīgo vienošanos) nosacījumus, kā arī citas e</w:t>
            </w:r>
            <w:r>
              <w:t>-</w:t>
            </w:r>
            <w:r w:rsidRPr="006B4D04">
              <w:t>iepirkumu</w:t>
            </w:r>
            <w:r>
              <w:t xml:space="preserve"> </w:t>
            </w:r>
            <w:r w:rsidRPr="006B4D04">
              <w:t>sistēmas dalībniekiem izvirzītās prasības.</w:t>
            </w:r>
          </w:p>
        </w:tc>
      </w:tr>
      <w:tr w:rsidR="00151293" w:rsidRPr="002A03DF" w:rsidTr="00151293">
        <w:tc>
          <w:tcPr>
            <w:tcW w:w="9096" w:type="dxa"/>
            <w:gridSpan w:val="10"/>
            <w:tcMar>
              <w:top w:w="0" w:type="dxa"/>
              <w:left w:w="108" w:type="dxa"/>
              <w:bottom w:w="0" w:type="dxa"/>
              <w:right w:w="108" w:type="dxa"/>
            </w:tcMar>
            <w:vAlign w:val="bottom"/>
          </w:tcPr>
          <w:p w:rsidR="00151293" w:rsidRPr="009601BF" w:rsidRDefault="00151293" w:rsidP="00151293">
            <w:pPr>
              <w:tabs>
                <w:tab w:val="left" w:pos="700"/>
              </w:tabs>
              <w:ind w:left="-120" w:right="114"/>
              <w:rPr>
                <w:bCs/>
                <w:sz w:val="12"/>
                <w:szCs w:val="12"/>
              </w:rPr>
            </w:pPr>
          </w:p>
        </w:tc>
      </w:tr>
      <w:tr w:rsidR="00151293" w:rsidRPr="002A03DF" w:rsidTr="00151293">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spacing w:after="60"/>
              <w:ind w:left="-56" w:right="113"/>
            </w:pPr>
            <w:r>
              <w:t>Piegādātāja</w:t>
            </w:r>
            <w:r>
              <w:rPr>
                <w:bCs/>
              </w:rPr>
              <w:t xml:space="preserve"> r</w:t>
            </w:r>
            <w:r w:rsidRPr="00226879">
              <w:rPr>
                <w:bCs/>
              </w:rPr>
              <w:t>ekvizīti un kontaktinformācija</w:t>
            </w:r>
            <w:r>
              <w:rPr>
                <w:bCs/>
              </w:rPr>
              <w:t>:</w:t>
            </w:r>
          </w:p>
        </w:tc>
      </w:tr>
      <w:tr w:rsidR="00151293" w:rsidRPr="002A03DF" w:rsidTr="00151293">
        <w:trPr>
          <w:trHeight w:val="146"/>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12" w:right="-20"/>
              <w:jc w:val="right"/>
            </w:pPr>
            <w:r>
              <w:t xml:space="preserve">Nodokļu maks. </w:t>
            </w:r>
            <w:r w:rsidRPr="00FD761F">
              <w:t>Nr.:</w:t>
            </w:r>
          </w:p>
        </w:tc>
        <w:tc>
          <w:tcPr>
            <w:tcW w:w="6828" w:type="dxa"/>
            <w:gridSpan w:val="7"/>
            <w:vAlign w:val="bottom"/>
          </w:tcPr>
          <w:p w:rsidR="00151293" w:rsidRPr="00226879" w:rsidRDefault="00151293" w:rsidP="00151293"/>
        </w:tc>
      </w:tr>
      <w:tr w:rsidR="00151293" w:rsidRPr="002A03DF" w:rsidTr="00151293">
        <w:trPr>
          <w:trHeight w:val="10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tabs>
                <w:tab w:val="left" w:pos="700"/>
              </w:tabs>
              <w:ind w:left="-120" w:right="-108"/>
              <w:jc w:val="right"/>
              <w:rPr>
                <w:sz w:val="12"/>
                <w:szCs w:val="12"/>
              </w:rPr>
            </w:pPr>
          </w:p>
        </w:tc>
        <w:tc>
          <w:tcPr>
            <w:tcW w:w="6828" w:type="dxa"/>
            <w:gridSpan w:val="7"/>
            <w:vAlign w:val="bottom"/>
          </w:tcPr>
          <w:p w:rsidR="00151293" w:rsidRPr="009F7E90" w:rsidRDefault="00151293" w:rsidP="00151293">
            <w:pPr>
              <w:tabs>
                <w:tab w:val="left" w:pos="700"/>
              </w:tabs>
              <w:ind w:right="6"/>
              <w:rPr>
                <w:sz w:val="12"/>
                <w:szCs w:val="12"/>
              </w:rPr>
            </w:pPr>
          </w:p>
        </w:tc>
      </w:tr>
      <w:tr w:rsidR="00151293" w:rsidRPr="002A03DF" w:rsidTr="00151293">
        <w:trPr>
          <w:trHeight w:val="10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rsidRPr="00226879">
              <w:t>Juridiskā adrese:</w:t>
            </w:r>
          </w:p>
        </w:tc>
        <w:tc>
          <w:tcPr>
            <w:tcW w:w="6828" w:type="dxa"/>
            <w:gridSpan w:val="7"/>
            <w:vAlign w:val="bottom"/>
          </w:tcPr>
          <w:p w:rsidR="00151293" w:rsidRPr="00226879" w:rsidRDefault="00151293" w:rsidP="00151293">
            <w:pPr>
              <w:tabs>
                <w:tab w:val="left" w:pos="700"/>
              </w:tabs>
              <w:ind w:right="6"/>
            </w:pPr>
          </w:p>
        </w:tc>
      </w:tr>
      <w:tr w:rsidR="00151293" w:rsidRPr="009362D9" w:rsidTr="00151293">
        <w:trPr>
          <w:trHeight w:val="109"/>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right="-23"/>
              <w:rPr>
                <w:sz w:val="12"/>
                <w:szCs w:val="12"/>
              </w:rPr>
            </w:pPr>
          </w:p>
        </w:tc>
        <w:tc>
          <w:tcPr>
            <w:tcW w:w="6828" w:type="dxa"/>
            <w:gridSpan w:val="7"/>
            <w:vAlign w:val="bottom"/>
          </w:tcPr>
          <w:p w:rsidR="00151293" w:rsidRPr="009362D9" w:rsidRDefault="00151293" w:rsidP="00151293">
            <w:pPr>
              <w:tabs>
                <w:tab w:val="left" w:pos="700"/>
              </w:tabs>
              <w:ind w:right="6"/>
              <w:rPr>
                <w:sz w:val="12"/>
                <w:szCs w:val="12"/>
              </w:rPr>
            </w:pPr>
          </w:p>
        </w:tc>
      </w:tr>
      <w:tr w:rsidR="00151293" w:rsidRPr="002A03DF" w:rsidTr="00151293">
        <w:trPr>
          <w:trHeight w:val="109"/>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t>e</w:t>
            </w:r>
            <w:r w:rsidRPr="00226879">
              <w:t>-past</w:t>
            </w:r>
            <w:r>
              <w:t>s:</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t>Tālruņa Nr.</w:t>
            </w:r>
            <w:r w:rsidRPr="00226879">
              <w:t>:</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154"/>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Default="00151293" w:rsidP="00151293">
            <w:pPr>
              <w:ind w:left="-113" w:right="-23"/>
              <w:jc w:val="right"/>
            </w:pPr>
            <w:r>
              <w:t>Banka:</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Default="00151293" w:rsidP="00151293">
            <w:pPr>
              <w:ind w:left="-113" w:right="-23"/>
              <w:jc w:val="right"/>
            </w:pPr>
            <w:r>
              <w:t>Konta Nr.:</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tcMar>
              <w:top w:w="0" w:type="dxa"/>
              <w:left w:w="108" w:type="dxa"/>
              <w:bottom w:w="0" w:type="dxa"/>
              <w:right w:w="108" w:type="dxa"/>
            </w:tcMar>
            <w:vAlign w:val="bottom"/>
          </w:tcPr>
          <w:p w:rsidR="00151293" w:rsidRPr="00835785" w:rsidRDefault="00151293" w:rsidP="00151293">
            <w:pPr>
              <w:tabs>
                <w:tab w:val="left" w:pos="700"/>
              </w:tabs>
              <w:ind w:left="-120" w:right="-108"/>
              <w:rPr>
                <w:sz w:val="12"/>
                <w:szCs w:val="12"/>
              </w:rPr>
            </w:pPr>
          </w:p>
        </w:tc>
        <w:tc>
          <w:tcPr>
            <w:tcW w:w="6828" w:type="dxa"/>
            <w:gridSpan w:val="7"/>
            <w:vAlign w:val="bottom"/>
          </w:tcPr>
          <w:p w:rsidR="00151293" w:rsidRPr="00835785" w:rsidRDefault="00151293" w:rsidP="00151293">
            <w:pPr>
              <w:tabs>
                <w:tab w:val="left" w:pos="700"/>
              </w:tabs>
              <w:ind w:left="-120" w:right="6"/>
              <w:rPr>
                <w:sz w:val="12"/>
                <w:szCs w:val="12"/>
              </w:rPr>
            </w:pPr>
          </w:p>
        </w:tc>
      </w:tr>
      <w:tr w:rsidR="00151293" w:rsidRPr="002A03DF" w:rsidTr="00151293">
        <w:trPr>
          <w:trHeight w:val="78"/>
        </w:trPr>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spacing w:after="60"/>
              <w:ind w:left="-56" w:right="-108"/>
            </w:pPr>
            <w:r>
              <w:t>Piegādātāja k</w:t>
            </w:r>
            <w:r w:rsidRPr="00226879">
              <w:t>ontaktpersona</w:t>
            </w:r>
            <w:r>
              <w:t>:</w:t>
            </w:r>
          </w:p>
        </w:tc>
      </w:tr>
      <w:tr w:rsidR="00151293" w:rsidRPr="002A03DF" w:rsidTr="00151293">
        <w:trPr>
          <w:trHeight w:val="234"/>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t>Vārds, uzvārds:</w:t>
            </w:r>
          </w:p>
        </w:tc>
        <w:tc>
          <w:tcPr>
            <w:tcW w:w="6828" w:type="dxa"/>
            <w:gridSpan w:val="7"/>
            <w:vAlign w:val="bottom"/>
          </w:tcPr>
          <w:p w:rsidR="00151293" w:rsidRPr="00226879" w:rsidRDefault="00151293" w:rsidP="00151293">
            <w:pPr>
              <w:tabs>
                <w:tab w:val="left" w:pos="700"/>
              </w:tabs>
              <w:ind w:right="114"/>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46E41" w:rsidRDefault="00151293" w:rsidP="001512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151293" w:rsidRPr="00246E41" w:rsidRDefault="00151293" w:rsidP="00151293">
            <w:pPr>
              <w:tabs>
                <w:tab w:val="left" w:pos="700"/>
              </w:tabs>
              <w:ind w:right="114"/>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t>e</w:t>
            </w:r>
            <w:r w:rsidRPr="00226879">
              <w:t>-past</w:t>
            </w:r>
            <w:r>
              <w:t>s:</w:t>
            </w:r>
          </w:p>
        </w:tc>
        <w:tc>
          <w:tcPr>
            <w:tcW w:w="6828" w:type="dxa"/>
            <w:gridSpan w:val="7"/>
            <w:tcMar>
              <w:top w:w="0" w:type="dxa"/>
              <w:left w:w="108" w:type="dxa"/>
              <w:bottom w:w="0" w:type="dxa"/>
              <w:right w:w="108" w:type="dxa"/>
            </w:tcMar>
            <w:vAlign w:val="bottom"/>
          </w:tcPr>
          <w:p w:rsidR="00151293" w:rsidRPr="00226879" w:rsidRDefault="00151293" w:rsidP="00151293">
            <w:pPr>
              <w:tabs>
                <w:tab w:val="left" w:pos="700"/>
              </w:tabs>
              <w:ind w:right="114"/>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46E41" w:rsidRDefault="00151293" w:rsidP="001512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151293" w:rsidRPr="00246E41" w:rsidRDefault="00151293" w:rsidP="00151293">
            <w:pPr>
              <w:tabs>
                <w:tab w:val="left" w:pos="700"/>
              </w:tabs>
              <w:ind w:right="114"/>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rsidRPr="00226879">
              <w:t xml:space="preserve">Tālruņa </w:t>
            </w:r>
            <w:r>
              <w:t>Nr.</w:t>
            </w:r>
            <w:r w:rsidRPr="00226879">
              <w:t>:</w:t>
            </w:r>
          </w:p>
        </w:tc>
        <w:tc>
          <w:tcPr>
            <w:tcW w:w="6828" w:type="dxa"/>
            <w:gridSpan w:val="7"/>
            <w:tcMar>
              <w:top w:w="0" w:type="dxa"/>
              <w:left w:w="108" w:type="dxa"/>
              <w:bottom w:w="0" w:type="dxa"/>
              <w:right w:w="108" w:type="dxa"/>
            </w:tcMar>
            <w:vAlign w:val="bottom"/>
          </w:tcPr>
          <w:p w:rsidR="00151293" w:rsidRPr="00226879" w:rsidRDefault="00151293" w:rsidP="00151293">
            <w:pPr>
              <w:tabs>
                <w:tab w:val="left" w:pos="700"/>
              </w:tabs>
              <w:ind w:right="114"/>
            </w:pPr>
            <w:r>
              <w:tab/>
            </w:r>
          </w:p>
        </w:tc>
      </w:tr>
      <w:tr w:rsidR="00151293" w:rsidRPr="002A03DF" w:rsidTr="00151293">
        <w:trPr>
          <w:trHeight w:val="68"/>
        </w:trPr>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ind w:right="114"/>
            </w:pPr>
          </w:p>
        </w:tc>
      </w:tr>
      <w:tr w:rsidR="00151293" w:rsidRPr="002A03DF" w:rsidTr="00151293">
        <w:trPr>
          <w:trHeight w:val="48"/>
        </w:trPr>
        <w:tc>
          <w:tcPr>
            <w:tcW w:w="2268" w:type="dxa"/>
            <w:gridSpan w:val="3"/>
            <w:tcMar>
              <w:top w:w="0" w:type="dxa"/>
              <w:left w:w="108" w:type="dxa"/>
              <w:bottom w:w="0" w:type="dxa"/>
              <w:right w:w="108" w:type="dxa"/>
            </w:tcMar>
            <w:vAlign w:val="bottom"/>
          </w:tcPr>
          <w:p w:rsidR="00151293" w:rsidRPr="00226879" w:rsidRDefault="00151293" w:rsidP="00151293">
            <w:pPr>
              <w:tabs>
                <w:tab w:val="left" w:pos="700"/>
              </w:tabs>
              <w:ind w:left="-56" w:right="-108"/>
            </w:pPr>
            <w:r>
              <w:t>Piegādātāja</w:t>
            </w:r>
            <w:r w:rsidRPr="00226879">
              <w:t xml:space="preserve"> </w:t>
            </w:r>
            <w:r>
              <w:t>pārstāvis</w:t>
            </w:r>
          </w:p>
        </w:tc>
        <w:tc>
          <w:tcPr>
            <w:tcW w:w="4060" w:type="dxa"/>
            <w:gridSpan w:val="4"/>
            <w:vAlign w:val="bottom"/>
          </w:tcPr>
          <w:p w:rsidR="00151293" w:rsidRPr="00226879" w:rsidRDefault="00151293" w:rsidP="00151293">
            <w:pPr>
              <w:tabs>
                <w:tab w:val="left" w:pos="700"/>
              </w:tabs>
              <w:ind w:right="114"/>
            </w:pPr>
          </w:p>
        </w:tc>
        <w:tc>
          <w:tcPr>
            <w:tcW w:w="1004" w:type="dxa"/>
            <w:vAlign w:val="bottom"/>
          </w:tcPr>
          <w:p w:rsidR="00151293" w:rsidRPr="00226879" w:rsidRDefault="00151293" w:rsidP="00151293">
            <w:pPr>
              <w:tabs>
                <w:tab w:val="left" w:pos="700"/>
              </w:tabs>
              <w:ind w:right="114"/>
            </w:pPr>
          </w:p>
        </w:tc>
        <w:tc>
          <w:tcPr>
            <w:tcW w:w="1764" w:type="dxa"/>
            <w:gridSpan w:val="2"/>
            <w:tcBorders>
              <w:bottom w:val="single" w:sz="4" w:space="0" w:color="auto"/>
            </w:tcBorders>
            <w:vAlign w:val="bottom"/>
          </w:tcPr>
          <w:p w:rsidR="00151293" w:rsidRPr="00226879" w:rsidRDefault="00151293" w:rsidP="00151293">
            <w:pPr>
              <w:tabs>
                <w:tab w:val="left" w:pos="700"/>
              </w:tabs>
              <w:ind w:right="114"/>
            </w:pPr>
          </w:p>
        </w:tc>
      </w:tr>
      <w:tr w:rsidR="00151293" w:rsidRPr="002A03DF" w:rsidTr="00151293">
        <w:trPr>
          <w:trHeight w:val="225"/>
        </w:trPr>
        <w:tc>
          <w:tcPr>
            <w:tcW w:w="2268" w:type="dxa"/>
            <w:gridSpan w:val="3"/>
            <w:tcMar>
              <w:top w:w="0" w:type="dxa"/>
              <w:left w:w="108" w:type="dxa"/>
              <w:bottom w:w="0" w:type="dxa"/>
              <w:right w:w="108" w:type="dxa"/>
            </w:tcMar>
          </w:tcPr>
          <w:p w:rsidR="00151293" w:rsidRPr="009601BF" w:rsidRDefault="00151293" w:rsidP="00151293">
            <w:pPr>
              <w:tabs>
                <w:tab w:val="left" w:pos="700"/>
              </w:tabs>
              <w:ind w:left="-120" w:right="114"/>
              <w:rPr>
                <w:sz w:val="16"/>
                <w:szCs w:val="16"/>
              </w:rPr>
            </w:pPr>
          </w:p>
        </w:tc>
        <w:tc>
          <w:tcPr>
            <w:tcW w:w="4060" w:type="dxa"/>
            <w:gridSpan w:val="4"/>
          </w:tcPr>
          <w:p w:rsidR="00151293" w:rsidRPr="003D3AB3" w:rsidRDefault="00151293" w:rsidP="00151293">
            <w:pPr>
              <w:tabs>
                <w:tab w:val="left" w:pos="700"/>
              </w:tabs>
              <w:ind w:right="114"/>
              <w:jc w:val="center"/>
              <w:rPr>
                <w:i/>
                <w:sz w:val="16"/>
                <w:szCs w:val="16"/>
              </w:rPr>
            </w:pPr>
          </w:p>
        </w:tc>
        <w:tc>
          <w:tcPr>
            <w:tcW w:w="1004" w:type="dxa"/>
          </w:tcPr>
          <w:p w:rsidR="00151293" w:rsidRPr="00226879" w:rsidRDefault="00151293" w:rsidP="00151293">
            <w:pPr>
              <w:tabs>
                <w:tab w:val="left" w:pos="700"/>
              </w:tabs>
              <w:ind w:right="114"/>
              <w:rPr>
                <w:sz w:val="16"/>
                <w:szCs w:val="16"/>
              </w:rPr>
            </w:pPr>
          </w:p>
        </w:tc>
        <w:tc>
          <w:tcPr>
            <w:tcW w:w="1764" w:type="dxa"/>
            <w:gridSpan w:val="2"/>
          </w:tcPr>
          <w:p w:rsidR="00151293" w:rsidRPr="003D3AB3" w:rsidRDefault="00151293" w:rsidP="00151293">
            <w:pPr>
              <w:tabs>
                <w:tab w:val="left" w:pos="700"/>
              </w:tabs>
              <w:ind w:right="114"/>
              <w:jc w:val="center"/>
              <w:rPr>
                <w:i/>
                <w:sz w:val="16"/>
                <w:szCs w:val="16"/>
              </w:rPr>
            </w:pPr>
            <w:r w:rsidRPr="003D3AB3">
              <w:rPr>
                <w:i/>
                <w:sz w:val="16"/>
                <w:szCs w:val="16"/>
              </w:rPr>
              <w:t>(paraksts)</w:t>
            </w:r>
          </w:p>
        </w:tc>
      </w:tr>
      <w:tr w:rsidR="00151293" w:rsidRPr="002A03DF" w:rsidTr="00151293">
        <w:trPr>
          <w:trHeight w:val="225"/>
        </w:trPr>
        <w:tc>
          <w:tcPr>
            <w:tcW w:w="840" w:type="dxa"/>
            <w:tcMar>
              <w:top w:w="0" w:type="dxa"/>
              <w:left w:w="108" w:type="dxa"/>
              <w:bottom w:w="0" w:type="dxa"/>
              <w:right w:w="108" w:type="dxa"/>
            </w:tcMar>
          </w:tcPr>
          <w:p w:rsidR="00151293" w:rsidRPr="00634CA5" w:rsidRDefault="00151293" w:rsidP="00151293">
            <w:pPr>
              <w:tabs>
                <w:tab w:val="left" w:pos="700"/>
              </w:tabs>
              <w:ind w:left="-113" w:right="-108"/>
              <w:jc w:val="both"/>
              <w:rPr>
                <w:i/>
                <w:sz w:val="18"/>
                <w:szCs w:val="18"/>
              </w:rPr>
            </w:pPr>
          </w:p>
        </w:tc>
        <w:tc>
          <w:tcPr>
            <w:tcW w:w="8256" w:type="dxa"/>
            <w:gridSpan w:val="9"/>
          </w:tcPr>
          <w:p w:rsidR="00151293" w:rsidRDefault="00151293" w:rsidP="00151293">
            <w:pPr>
              <w:tabs>
                <w:tab w:val="left" w:pos="700"/>
              </w:tabs>
              <w:ind w:right="-108"/>
              <w:jc w:val="both"/>
              <w:rPr>
                <w:sz w:val="18"/>
                <w:szCs w:val="18"/>
              </w:rPr>
            </w:pPr>
          </w:p>
        </w:tc>
      </w:tr>
      <w:tr w:rsidR="00151293" w:rsidRPr="002A03DF" w:rsidTr="00151293">
        <w:trPr>
          <w:trHeight w:val="225"/>
        </w:trPr>
        <w:tc>
          <w:tcPr>
            <w:tcW w:w="840" w:type="dxa"/>
            <w:tcMar>
              <w:top w:w="0" w:type="dxa"/>
              <w:left w:w="108" w:type="dxa"/>
              <w:bottom w:w="0" w:type="dxa"/>
              <w:right w:w="108" w:type="dxa"/>
            </w:tcMar>
          </w:tcPr>
          <w:p w:rsidR="00151293" w:rsidRPr="00634CA5" w:rsidRDefault="00151293" w:rsidP="00151293">
            <w:pPr>
              <w:tabs>
                <w:tab w:val="left" w:pos="700"/>
              </w:tabs>
              <w:ind w:left="-113" w:right="-108"/>
              <w:jc w:val="both"/>
              <w:rPr>
                <w:i/>
                <w:sz w:val="18"/>
                <w:szCs w:val="18"/>
              </w:rPr>
            </w:pPr>
          </w:p>
        </w:tc>
        <w:tc>
          <w:tcPr>
            <w:tcW w:w="8256" w:type="dxa"/>
            <w:gridSpan w:val="9"/>
          </w:tcPr>
          <w:p w:rsidR="00151293" w:rsidRDefault="00151293" w:rsidP="00151293">
            <w:pPr>
              <w:tabs>
                <w:tab w:val="left" w:pos="700"/>
              </w:tabs>
              <w:ind w:right="-108"/>
              <w:jc w:val="both"/>
              <w:rPr>
                <w:sz w:val="18"/>
                <w:szCs w:val="18"/>
              </w:rPr>
            </w:pPr>
          </w:p>
        </w:tc>
      </w:tr>
      <w:tr w:rsidR="00151293" w:rsidRPr="002A03DF" w:rsidTr="00151293">
        <w:trPr>
          <w:trHeight w:val="454"/>
        </w:trPr>
        <w:tc>
          <w:tcPr>
            <w:tcW w:w="840" w:type="dxa"/>
            <w:tcMar>
              <w:top w:w="0" w:type="dxa"/>
              <w:left w:w="108" w:type="dxa"/>
              <w:bottom w:w="0" w:type="dxa"/>
              <w:right w:w="108" w:type="dxa"/>
            </w:tcMar>
          </w:tcPr>
          <w:p w:rsidR="00151293" w:rsidRPr="005D6DFA" w:rsidRDefault="00151293" w:rsidP="00151293">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6" w:type="dxa"/>
            <w:gridSpan w:val="9"/>
          </w:tcPr>
          <w:p w:rsidR="00151293" w:rsidRPr="005D6DFA" w:rsidRDefault="00151293" w:rsidP="00151293">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12563311"/>
        <w:placeholder>
          <w:docPart w:val="86A18B3ABE4848E49CEA2573D70E1BDB"/>
        </w:placeholder>
        <w:showingPlcHdr/>
        <w:text/>
      </w:sdtPr>
      <w:sdtEndPr/>
      <w:sdtContent>
        <w:p w:rsidR="00151293" w:rsidRPr="00CD7CC7" w:rsidRDefault="00151293" w:rsidP="00151293">
          <w:pPr>
            <w:framePr w:w="8959" w:h="340" w:hRule="exact" w:hSpace="181" w:wrap="notBeside" w:vAnchor="text" w:hAnchor="page" w:x="1702" w:y="2609"/>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12563315"/>
        <w:placeholder>
          <w:docPart w:val="DE8B15524E0C4CE490C89FD2BB9340BA"/>
        </w:placeholder>
        <w:showingPlcHdr/>
        <w:text/>
      </w:sdtPr>
      <w:sdtEndPr/>
      <w:sdtContent>
        <w:p w:rsidR="00151293" w:rsidRDefault="00151293" w:rsidP="00151293">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12563359"/>
        <w:placeholder>
          <w:docPart w:val="08AD1D4A0CB341BAA2665D7E1BF37B30"/>
        </w:placeholder>
        <w:showingPlcHdr/>
        <w:text/>
      </w:sdtPr>
      <w:sdtEndPr/>
      <w:sdtContent>
        <w:p w:rsidR="00151293" w:rsidRDefault="00151293" w:rsidP="00151293">
          <w:pPr>
            <w:framePr w:w="6691" w:h="340" w:hRule="exact" w:hSpace="181" w:wrap="around" w:vAnchor="text" w:hAnchor="page" w:x="3970" w:y="6777"/>
            <w:pBdr>
              <w:top w:val="single" w:sz="2" w:space="1" w:color="auto" w:shadow="1"/>
              <w:left w:val="single" w:sz="2" w:space="1" w:color="auto" w:shadow="1"/>
              <w:bottom w:val="single" w:sz="2" w:space="1" w:color="auto" w:shadow="1"/>
              <w:right w:val="single" w:sz="2" w:space="1" w:color="auto" w:shadow="1"/>
            </w:pBdr>
          </w:pPr>
          <w:r>
            <w:tab/>
          </w:r>
          <w:r>
            <w:tab/>
          </w:r>
          <w:r>
            <w:tab/>
          </w:r>
          <w:r w:rsidRPr="00983544">
            <w:rPr>
              <w:rStyle w:val="PlaceholderText"/>
            </w:rPr>
            <w:t>aizpildāmais lauks</w:t>
          </w:r>
          <w:r>
            <w:rPr>
              <w:rStyle w:val="PlaceholderText"/>
            </w:rPr>
            <w:tab/>
          </w:r>
          <w:r>
            <w:rPr>
              <w:rStyle w:val="PlaceholderText"/>
            </w:rPr>
            <w:tab/>
          </w:r>
          <w:r>
            <w:rPr>
              <w:rStyle w:val="PlaceholderText"/>
            </w:rPr>
            <w:tab/>
          </w:r>
        </w:p>
      </w:sdtContent>
    </w:sdt>
    <w:sdt>
      <w:sdtPr>
        <w:id w:val="12563349"/>
        <w:placeholder>
          <w:docPart w:val="70AD3FB18FCC467DA35019A45E3BF8B2"/>
        </w:placeholder>
        <w:showingPlcHdr/>
        <w:text/>
      </w:sdtPr>
      <w:sdtEndPr/>
      <w:sdtContent>
        <w:p w:rsidR="00151293" w:rsidRDefault="00151293" w:rsidP="00151293">
          <w:pPr>
            <w:framePr w:w="6691" w:h="340" w:hRule="exact" w:hSpace="181" w:wrap="around" w:vAnchor="text" w:hAnchor="page" w:x="3970" w:y="717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0"/>
        <w:placeholder>
          <w:docPart w:val="CD7E0A1ACBA04ED3A5A219A82D43988E"/>
        </w:placeholder>
        <w:showingPlcHdr/>
        <w:text/>
      </w:sdtPr>
      <w:sdtEndPr/>
      <w:sdtContent>
        <w:p w:rsidR="00151293" w:rsidRDefault="00151293" w:rsidP="00151293">
          <w:pPr>
            <w:framePr w:w="6691" w:h="340" w:hRule="exact" w:hSpace="181" w:wrap="around" w:vAnchor="text" w:hAnchor="page" w:x="3970" w:y="7593"/>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1"/>
        <w:placeholder>
          <w:docPart w:val="43258C08D60545369E016E95297BFFC6"/>
        </w:placeholder>
        <w:showingPlcHdr/>
        <w:text/>
      </w:sdtPr>
      <w:sdtEndPr/>
      <w:sdtContent>
        <w:p w:rsidR="00151293" w:rsidRDefault="00151293" w:rsidP="00151293">
          <w:pPr>
            <w:framePr w:w="6691" w:h="340" w:hRule="exact" w:hSpace="181" w:wrap="around" w:vAnchor="text" w:hAnchor="page" w:x="3970" w:y="8007"/>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2"/>
        <w:placeholder>
          <w:docPart w:val="25B61E0FC83D44328579CDADFD8017BD"/>
        </w:placeholder>
        <w:showingPlcHdr/>
        <w:text/>
      </w:sdtPr>
      <w:sdtEndPr/>
      <w:sdtContent>
        <w:p w:rsidR="00151293" w:rsidRDefault="00151293" w:rsidP="00151293">
          <w:pPr>
            <w:framePr w:w="6691" w:h="340" w:hRule="exact" w:hSpace="181" w:wrap="around" w:vAnchor="text" w:hAnchor="page" w:x="3970" w:y="8432"/>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3"/>
        <w:placeholder>
          <w:docPart w:val="F9AF454C56D3440ABB4AFBBDDACBAECF"/>
        </w:placeholder>
        <w:showingPlcHdr/>
        <w:text/>
      </w:sdtPr>
      <w:sdtEndPr/>
      <w:sdtContent>
        <w:p w:rsidR="00151293" w:rsidRDefault="00151293" w:rsidP="00151293">
          <w:pPr>
            <w:framePr w:w="6691" w:h="340" w:hRule="exact" w:hSpace="181" w:wrap="around" w:vAnchor="text" w:hAnchor="page" w:x="3970" w:y="8846"/>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25289076"/>
        <w:placeholder>
          <w:docPart w:val="4E01C6B988434E539E631038D8F53C03"/>
        </w:placeholder>
        <w:showingPlcHdr/>
        <w:text/>
      </w:sdtPr>
      <w:sdtEndPr/>
      <w:sdtContent>
        <w:p w:rsidR="00151293" w:rsidRDefault="00151293" w:rsidP="00151293">
          <w:pPr>
            <w:framePr w:w="6691" w:h="340" w:hRule="exact" w:hSpace="181" w:wrap="around" w:vAnchor="text" w:hAnchor="page" w:x="3970" w:y="9583"/>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Pr>
              <w:rStyle w:val="PlaceholderText"/>
            </w:rPr>
            <w:tab/>
          </w:r>
          <w:r>
            <w:rPr>
              <w:rStyle w:val="PlaceholderText"/>
            </w:rPr>
            <w:tab/>
          </w:r>
          <w:r>
            <w:rPr>
              <w:rStyle w:val="PlaceholderText"/>
            </w:rPr>
            <w:tab/>
          </w:r>
        </w:p>
      </w:sdtContent>
    </w:sdt>
    <w:sdt>
      <w:sdtPr>
        <w:id w:val="25289077"/>
        <w:placeholder>
          <w:docPart w:val="42C0064461FC4A7BBF88E7F4FE26D98F"/>
        </w:placeholder>
        <w:showingPlcHdr/>
        <w:text/>
      </w:sdtPr>
      <w:sdtEndPr/>
      <w:sdtContent>
        <w:p w:rsidR="00151293" w:rsidRDefault="00151293" w:rsidP="00151293">
          <w:pPr>
            <w:framePr w:w="6691" w:h="340" w:hRule="exact" w:hSpace="181" w:wrap="around" w:vAnchor="text" w:hAnchor="page" w:x="3970" w:y="10009"/>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sidRPr="00620F7A">
            <w:rPr>
              <w:rStyle w:val="PlaceholderText"/>
            </w:rPr>
            <w:tab/>
          </w:r>
          <w:r w:rsidRPr="00620F7A">
            <w:rPr>
              <w:rStyle w:val="PlaceholderText"/>
            </w:rPr>
            <w:tab/>
          </w:r>
          <w:r w:rsidRPr="00620F7A">
            <w:rPr>
              <w:rStyle w:val="PlaceholderText"/>
            </w:rPr>
            <w:tab/>
          </w:r>
        </w:p>
      </w:sdtContent>
    </w:sdt>
    <w:sdt>
      <w:sdtPr>
        <w:id w:val="25289078"/>
        <w:placeholder>
          <w:docPart w:val="C58DF085FB9F45519E7241F159739DB9"/>
        </w:placeholder>
        <w:showingPlcHdr/>
        <w:text/>
      </w:sdtPr>
      <w:sdtEndPr/>
      <w:sdtContent>
        <w:p w:rsidR="00151293" w:rsidRDefault="00151293" w:rsidP="00151293">
          <w:pPr>
            <w:framePr w:w="6691" w:h="340" w:hRule="exact" w:hSpace="181" w:wrap="around" w:vAnchor="text" w:hAnchor="page" w:x="3970" w:y="1043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25289079"/>
        <w:placeholder>
          <w:docPart w:val="2A2D40647D0E453AA47B80DCE17B3CB7"/>
        </w:placeholder>
        <w:showingPlcHdr/>
        <w:text/>
      </w:sdtPr>
      <w:sdtEndPr/>
      <w:sdtContent>
        <w:p w:rsidR="00151293" w:rsidRDefault="00151293" w:rsidP="00151293">
          <w:pPr>
            <w:framePr w:w="4763" w:h="340" w:hRule="exact" w:hSpace="181" w:wrap="around" w:vAnchor="text" w:hAnchor="page" w:x="3970" w:y="10944"/>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r>
            <w:rPr>
              <w:rStyle w:val="PlaceholderText"/>
            </w:rPr>
            <w:tab/>
          </w:r>
        </w:p>
      </w:sdtContent>
    </w:sdt>
    <w:sdt>
      <w:sdtPr>
        <w:id w:val="25289139"/>
        <w:placeholder>
          <w:docPart w:val="FC703BF7D77240DE85C2DE816D9E5264"/>
        </w:placeholder>
        <w:showingPlcHdr/>
        <w:text/>
      </w:sdtPr>
      <w:sdtEndPr/>
      <w:sdtContent>
        <w:p w:rsidR="00151293" w:rsidRDefault="00151293" w:rsidP="00151293">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rPr>
            <w:t>vieta</w:t>
          </w:r>
          <w:r>
            <w:rPr>
              <w:rStyle w:val="PlaceholderText"/>
            </w:rPr>
            <w:tab/>
          </w:r>
        </w:p>
      </w:sdtContent>
    </w:sdt>
    <w:sdt>
      <w:sdtPr>
        <w:id w:val="25289146"/>
        <w:placeholder>
          <w:docPart w:val="CAEDC000AB9E4F449B27D986A24154D0"/>
        </w:placeholder>
        <w:showingPlcHdr/>
        <w:text/>
      </w:sdtPr>
      <w:sdtEndPr/>
      <w:sdtContent>
        <w:p w:rsidR="00151293" w:rsidRDefault="00151293" w:rsidP="00151293">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rPr>
            <w:t>datums</w:t>
          </w:r>
          <w:r>
            <w:rPr>
              <w:rStyle w:val="PlaceholderText"/>
            </w:rPr>
            <w:tab/>
          </w:r>
        </w:p>
      </w:sdtContent>
    </w:sdt>
    <w:p w:rsidR="00151293" w:rsidRPr="00983544" w:rsidRDefault="00151293" w:rsidP="00151293">
      <w:pPr>
        <w:tabs>
          <w:tab w:val="left" w:pos="700"/>
        </w:tabs>
        <w:rPr>
          <w:i/>
        </w:rPr>
      </w:pPr>
    </w:p>
    <w:p w:rsidR="00151293" w:rsidRDefault="00151293" w:rsidP="00925D6A">
      <w:pPr>
        <w:spacing w:after="120"/>
        <w:ind w:left="992" w:hanging="992"/>
        <w:jc w:val="center"/>
        <w:rPr>
          <w:rFonts w:eastAsia="Times New Roman"/>
          <w:b/>
        </w:rPr>
        <w:sectPr w:rsidR="00151293" w:rsidSect="00485B2C">
          <w:headerReference w:type="even" r:id="rId27"/>
          <w:headerReference w:type="default" r:id="rId28"/>
          <w:footerReference w:type="even" r:id="rId29"/>
          <w:footerReference w:type="default" r:id="rId30"/>
          <w:pgSz w:w="11906" w:h="16838"/>
          <w:pgMar w:top="1440" w:right="1226" w:bottom="1440" w:left="1800" w:header="708" w:footer="708" w:gutter="0"/>
          <w:cols w:space="708"/>
          <w:docGrid w:linePitch="360"/>
        </w:sectPr>
      </w:pPr>
    </w:p>
    <w:p w:rsidR="009D6B94" w:rsidRPr="00925D6A" w:rsidRDefault="009D6B94" w:rsidP="00925D6A">
      <w:pPr>
        <w:spacing w:after="120"/>
        <w:ind w:left="992" w:hanging="992"/>
        <w:jc w:val="center"/>
        <w:rPr>
          <w:rFonts w:eastAsia="Times New Roman"/>
          <w:b/>
        </w:rPr>
      </w:pPr>
      <w:r w:rsidRPr="00925D6A">
        <w:rPr>
          <w:rFonts w:eastAsia="Times New Roman"/>
          <w:b/>
        </w:rPr>
        <w:lastRenderedPageBreak/>
        <w:t>5.pielikums</w:t>
      </w:r>
    </w:p>
    <w:tbl>
      <w:tblPr>
        <w:tblpPr w:leftFromText="180" w:rightFromText="180" w:vertAnchor="text" w:horzAnchor="margin" w:tblpX="-85" w:tblpY="2"/>
        <w:tblW w:w="9096" w:type="dxa"/>
        <w:tblLayout w:type="fixed"/>
        <w:tblCellMar>
          <w:left w:w="0" w:type="dxa"/>
          <w:right w:w="0" w:type="dxa"/>
        </w:tblCellMar>
        <w:tblLook w:val="04A0" w:firstRow="1" w:lastRow="0" w:firstColumn="1" w:lastColumn="0" w:noHBand="0" w:noVBand="1"/>
      </w:tblPr>
      <w:tblGrid>
        <w:gridCol w:w="839"/>
        <w:gridCol w:w="333"/>
        <w:gridCol w:w="54"/>
        <w:gridCol w:w="1040"/>
        <w:gridCol w:w="52"/>
        <w:gridCol w:w="420"/>
        <w:gridCol w:w="336"/>
        <w:gridCol w:w="32"/>
        <w:gridCol w:w="614"/>
        <w:gridCol w:w="1789"/>
        <w:gridCol w:w="816"/>
        <w:gridCol w:w="1004"/>
        <w:gridCol w:w="280"/>
        <w:gridCol w:w="1487"/>
      </w:tblGrid>
      <w:tr w:rsidR="00174D98" w:rsidRPr="002A03DF" w:rsidTr="00FE27BC">
        <w:trPr>
          <w:trHeight w:val="60"/>
        </w:trPr>
        <w:tc>
          <w:tcPr>
            <w:tcW w:w="9096" w:type="dxa"/>
            <w:gridSpan w:val="14"/>
            <w:tcMar>
              <w:top w:w="0" w:type="dxa"/>
              <w:left w:w="108" w:type="dxa"/>
              <w:bottom w:w="0" w:type="dxa"/>
              <w:right w:w="108" w:type="dxa"/>
            </w:tcMar>
            <w:vAlign w:val="bottom"/>
          </w:tcPr>
          <w:p w:rsidR="00174D98" w:rsidRDefault="00174D98" w:rsidP="00FE27BC">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174D98" w:rsidRPr="00226879" w:rsidRDefault="00174D98" w:rsidP="00FE27BC">
            <w:pPr>
              <w:tabs>
                <w:tab w:val="left" w:pos="700"/>
              </w:tabs>
              <w:jc w:val="center"/>
            </w:pPr>
            <w:r w:rsidRPr="00226879">
              <w:rPr>
                <w:rFonts w:eastAsia="Times New Roman"/>
                <w:b/>
                <w:bCs/>
              </w:rPr>
              <w:t xml:space="preserve">dalībnieka </w:t>
            </w:r>
            <w:r>
              <w:rPr>
                <w:rFonts w:eastAsia="Times New Roman"/>
                <w:b/>
                <w:bCs/>
              </w:rPr>
              <w:t>administratora pilnvarojums</w:t>
            </w:r>
          </w:p>
        </w:tc>
      </w:tr>
      <w:tr w:rsidR="00174D98" w:rsidRPr="002A03DF" w:rsidTr="00FE27BC">
        <w:trPr>
          <w:trHeight w:val="60"/>
        </w:trPr>
        <w:tc>
          <w:tcPr>
            <w:tcW w:w="3074" w:type="dxa"/>
            <w:gridSpan w:val="7"/>
            <w:tcMar>
              <w:top w:w="0" w:type="dxa"/>
              <w:left w:w="108" w:type="dxa"/>
              <w:bottom w:w="0" w:type="dxa"/>
              <w:right w:w="108" w:type="dxa"/>
            </w:tcMar>
            <w:vAlign w:val="bottom"/>
          </w:tcPr>
          <w:p w:rsidR="00174D98" w:rsidRPr="00226879" w:rsidRDefault="00174D98" w:rsidP="00FE27BC">
            <w:pPr>
              <w:tabs>
                <w:tab w:val="left" w:pos="700"/>
              </w:tabs>
              <w:ind w:right="114"/>
            </w:pPr>
          </w:p>
        </w:tc>
        <w:tc>
          <w:tcPr>
            <w:tcW w:w="6022" w:type="dxa"/>
            <w:gridSpan w:val="7"/>
            <w:vAlign w:val="bottom"/>
          </w:tcPr>
          <w:p w:rsidR="00174D98" w:rsidRPr="00226879" w:rsidRDefault="00174D98" w:rsidP="00FE27BC">
            <w:pPr>
              <w:tabs>
                <w:tab w:val="left" w:pos="700"/>
              </w:tabs>
              <w:ind w:right="114"/>
            </w:pPr>
          </w:p>
        </w:tc>
      </w:tr>
      <w:tr w:rsidR="00174D98" w:rsidRPr="002A03DF" w:rsidTr="00FE27BC">
        <w:trPr>
          <w:trHeight w:val="60"/>
        </w:trPr>
        <w:tc>
          <w:tcPr>
            <w:tcW w:w="3074" w:type="dxa"/>
            <w:gridSpan w:val="7"/>
            <w:tcMar>
              <w:top w:w="0" w:type="dxa"/>
              <w:left w:w="108" w:type="dxa"/>
              <w:bottom w:w="0" w:type="dxa"/>
              <w:right w:w="108" w:type="dxa"/>
            </w:tcMar>
            <w:vAlign w:val="bottom"/>
          </w:tcPr>
          <w:p w:rsidR="00174D98" w:rsidRPr="00226879" w:rsidRDefault="00174D98" w:rsidP="00FE27BC">
            <w:pPr>
              <w:tabs>
                <w:tab w:val="left" w:pos="700"/>
              </w:tabs>
              <w:ind w:right="114"/>
            </w:pPr>
          </w:p>
        </w:tc>
        <w:tc>
          <w:tcPr>
            <w:tcW w:w="6022" w:type="dxa"/>
            <w:gridSpan w:val="7"/>
            <w:vAlign w:val="bottom"/>
          </w:tcPr>
          <w:p w:rsidR="00174D98" w:rsidRPr="00226879" w:rsidRDefault="00174D98" w:rsidP="00FE27BC">
            <w:pPr>
              <w:tabs>
                <w:tab w:val="left" w:pos="700"/>
              </w:tabs>
              <w:ind w:right="114"/>
            </w:pPr>
          </w:p>
        </w:tc>
      </w:tr>
      <w:tr w:rsidR="00174D98" w:rsidRPr="002A03DF" w:rsidTr="00FE27BC">
        <w:tc>
          <w:tcPr>
            <w:tcW w:w="3074" w:type="dxa"/>
            <w:gridSpan w:val="7"/>
            <w:tcMar>
              <w:top w:w="0" w:type="dxa"/>
              <w:left w:w="108" w:type="dxa"/>
              <w:bottom w:w="0" w:type="dxa"/>
              <w:right w:w="108" w:type="dxa"/>
            </w:tcMar>
          </w:tcPr>
          <w:p w:rsidR="00174D98" w:rsidRPr="002A1CE0" w:rsidRDefault="00174D98" w:rsidP="00FE27BC">
            <w:pPr>
              <w:tabs>
                <w:tab w:val="left" w:pos="700"/>
              </w:tabs>
              <w:ind w:right="114"/>
              <w:jc w:val="center"/>
              <w:rPr>
                <w:sz w:val="16"/>
                <w:szCs w:val="16"/>
              </w:rPr>
            </w:pPr>
          </w:p>
        </w:tc>
        <w:tc>
          <w:tcPr>
            <w:tcW w:w="6022" w:type="dxa"/>
            <w:gridSpan w:val="7"/>
            <w:vAlign w:val="bottom"/>
          </w:tcPr>
          <w:p w:rsidR="00174D98" w:rsidRPr="002A1CE0" w:rsidRDefault="00174D98" w:rsidP="00FE27BC">
            <w:pPr>
              <w:tabs>
                <w:tab w:val="left" w:pos="700"/>
              </w:tabs>
              <w:ind w:right="114"/>
              <w:rPr>
                <w:sz w:val="16"/>
                <w:szCs w:val="16"/>
              </w:rPr>
            </w:pPr>
          </w:p>
        </w:tc>
      </w:tr>
      <w:tr w:rsidR="00174D98" w:rsidRPr="002A03DF" w:rsidTr="00FE27BC">
        <w:tc>
          <w:tcPr>
            <w:tcW w:w="9096" w:type="dxa"/>
            <w:gridSpan w:val="14"/>
            <w:tcMar>
              <w:top w:w="0" w:type="dxa"/>
              <w:left w:w="108" w:type="dxa"/>
              <w:bottom w:w="0" w:type="dxa"/>
              <w:right w:w="108" w:type="dxa"/>
            </w:tcMar>
            <w:vAlign w:val="bottom"/>
          </w:tcPr>
          <w:p w:rsidR="00174D98" w:rsidRPr="00226879" w:rsidRDefault="00174D98" w:rsidP="00FE27BC">
            <w:pPr>
              <w:tabs>
                <w:tab w:val="left" w:pos="700"/>
              </w:tabs>
              <w:ind w:left="-120" w:right="114"/>
            </w:pPr>
          </w:p>
        </w:tc>
      </w:tr>
      <w:tr w:rsidR="00174D98" w:rsidRPr="002A03DF" w:rsidTr="00FE27BC">
        <w:tc>
          <w:tcPr>
            <w:tcW w:w="9096" w:type="dxa"/>
            <w:gridSpan w:val="14"/>
            <w:tcMar>
              <w:top w:w="0" w:type="dxa"/>
              <w:left w:w="108" w:type="dxa"/>
              <w:bottom w:w="0" w:type="dxa"/>
              <w:right w:w="108" w:type="dxa"/>
            </w:tcMar>
            <w:vAlign w:val="bottom"/>
          </w:tcPr>
          <w:p w:rsidR="00174D98" w:rsidRPr="0006778A" w:rsidRDefault="00174D98" w:rsidP="00FE27BC">
            <w:pPr>
              <w:tabs>
                <w:tab w:val="left" w:pos="700"/>
              </w:tabs>
              <w:spacing w:after="60"/>
              <w:ind w:right="113"/>
              <w:rPr>
                <w:i/>
                <w:sz w:val="16"/>
                <w:szCs w:val="16"/>
              </w:rPr>
            </w:pPr>
          </w:p>
        </w:tc>
      </w:tr>
      <w:tr w:rsidR="00174D98" w:rsidRPr="002A03DF" w:rsidTr="00FE27BC">
        <w:trPr>
          <w:trHeight w:val="114"/>
        </w:trPr>
        <w:tc>
          <w:tcPr>
            <w:tcW w:w="9096" w:type="dxa"/>
            <w:gridSpan w:val="14"/>
            <w:tcMar>
              <w:top w:w="0" w:type="dxa"/>
              <w:left w:w="108" w:type="dxa"/>
              <w:bottom w:w="0" w:type="dxa"/>
              <w:right w:w="108" w:type="dxa"/>
            </w:tcMar>
            <w:vAlign w:val="bottom"/>
          </w:tcPr>
          <w:p w:rsidR="00174D98" w:rsidRPr="006A7DD8" w:rsidRDefault="00174D98" w:rsidP="00FE27BC">
            <w:pPr>
              <w:tabs>
                <w:tab w:val="left" w:pos="700"/>
              </w:tabs>
              <w:ind w:right="114"/>
              <w:rPr>
                <w:sz w:val="12"/>
                <w:szCs w:val="12"/>
              </w:rPr>
            </w:pPr>
          </w:p>
        </w:tc>
      </w:tr>
      <w:tr w:rsidR="00174D98" w:rsidRPr="002A03DF" w:rsidTr="00FE27BC">
        <w:trPr>
          <w:trHeight w:val="507"/>
        </w:trPr>
        <w:tc>
          <w:tcPr>
            <w:tcW w:w="1172" w:type="dxa"/>
            <w:gridSpan w:val="2"/>
            <w:tcMar>
              <w:top w:w="0" w:type="dxa"/>
              <w:left w:w="108" w:type="dxa"/>
              <w:bottom w:w="0" w:type="dxa"/>
              <w:right w:w="108" w:type="dxa"/>
            </w:tcMar>
            <w:vAlign w:val="center"/>
          </w:tcPr>
          <w:p w:rsidR="00174D98" w:rsidRPr="00CC17E6" w:rsidRDefault="00174D98" w:rsidP="00FE27BC">
            <w:pPr>
              <w:tabs>
                <w:tab w:val="left" w:pos="700"/>
              </w:tabs>
              <w:spacing w:before="60"/>
              <w:ind w:left="-56" w:right="6"/>
            </w:pPr>
            <w:r w:rsidRPr="00CC17E6">
              <w:t>ko pārstāv</w:t>
            </w:r>
          </w:p>
        </w:tc>
        <w:tc>
          <w:tcPr>
            <w:tcW w:w="1934" w:type="dxa"/>
            <w:gridSpan w:val="6"/>
            <w:vAlign w:val="bottom"/>
          </w:tcPr>
          <w:p w:rsidR="00174D98" w:rsidRPr="004A042C" w:rsidRDefault="00E828CD" w:rsidP="00FE27BC">
            <w:pPr>
              <w:tabs>
                <w:tab w:val="left" w:pos="700"/>
              </w:tabs>
              <w:rPr>
                <w:b/>
              </w:rPr>
            </w:pPr>
            <w:r>
              <w:rPr>
                <w:rFonts w:eastAsiaTheme="minorHAnsi"/>
              </w:rPr>
              <w:object w:dxaOrig="225" w:dyaOrig="225">
                <v:shape id="_x0000_i1055" type="#_x0000_t75" style="width:87pt;height:20.25pt" o:ole="" o:preferrelative="f" filled="t">
                  <v:imagedata r:id="rId31" o:title=""/>
                  <o:lock v:ext="edit" aspectratio="f"/>
                </v:shape>
                <w:control r:id="rId32" w:name="valdes_loceklis1" w:shapeid="_x0000_i1055"/>
              </w:object>
            </w:r>
          </w:p>
        </w:tc>
        <w:tc>
          <w:tcPr>
            <w:tcW w:w="2403" w:type="dxa"/>
            <w:gridSpan w:val="2"/>
            <w:vAlign w:val="bottom"/>
          </w:tcPr>
          <w:p w:rsidR="00174D98" w:rsidRPr="002A1CE0" w:rsidRDefault="00E828CD" w:rsidP="00FE27BC">
            <w:pPr>
              <w:tabs>
                <w:tab w:val="left" w:pos="700"/>
              </w:tabs>
              <w:rPr>
                <w:sz w:val="16"/>
                <w:szCs w:val="16"/>
              </w:rPr>
            </w:pPr>
            <w:r>
              <w:rPr>
                <w:rFonts w:eastAsiaTheme="minorHAnsi"/>
              </w:rPr>
              <w:object w:dxaOrig="225" w:dyaOrig="225">
                <v:shape id="_x0000_i1057" type="#_x0000_t75" style="width:116.25pt;height:20.25pt" o:ole="" o:preferrelative="f" filled="t">
                  <v:imagedata r:id="rId33" o:title=""/>
                  <o:lock v:ext="edit" aspectratio="f"/>
                </v:shape>
                <w:control r:id="rId34" w:name="valdes_priekšsēdētājs1" w:shapeid="_x0000_i1057"/>
              </w:object>
            </w:r>
          </w:p>
        </w:tc>
        <w:tc>
          <w:tcPr>
            <w:tcW w:w="2100" w:type="dxa"/>
            <w:gridSpan w:val="3"/>
            <w:vAlign w:val="bottom"/>
          </w:tcPr>
          <w:p w:rsidR="00174D98" w:rsidRPr="002A1CE0" w:rsidRDefault="00E828CD" w:rsidP="00FE27BC">
            <w:pPr>
              <w:tabs>
                <w:tab w:val="left" w:pos="700"/>
              </w:tabs>
              <w:rPr>
                <w:sz w:val="16"/>
                <w:szCs w:val="16"/>
              </w:rPr>
            </w:pPr>
            <w:r>
              <w:rPr>
                <w:rFonts w:eastAsiaTheme="minorHAnsi"/>
              </w:rPr>
              <w:object w:dxaOrig="225" w:dyaOrig="225">
                <v:shape id="_x0000_i1059" type="#_x0000_t75" style="width:101.25pt;height:20.25pt" o:ole="" o:preferrelative="f" filled="t">
                  <v:imagedata r:id="rId35" o:title=""/>
                  <o:lock v:ext="edit" aspectratio="f"/>
                </v:shape>
                <w:control r:id="rId36" w:name="pilnvarotā_persona1" w:shapeid="_x0000_i1059"/>
              </w:object>
            </w:r>
          </w:p>
        </w:tc>
        <w:tc>
          <w:tcPr>
            <w:tcW w:w="1487" w:type="dxa"/>
            <w:vAlign w:val="bottom"/>
          </w:tcPr>
          <w:p w:rsidR="00174D98" w:rsidRPr="002A1CE0" w:rsidRDefault="00E828CD" w:rsidP="00FE27BC">
            <w:pPr>
              <w:tabs>
                <w:tab w:val="left" w:pos="700"/>
              </w:tabs>
              <w:ind w:right="114"/>
              <w:rPr>
                <w:sz w:val="16"/>
                <w:szCs w:val="16"/>
              </w:rPr>
            </w:pPr>
            <w:r>
              <w:rPr>
                <w:rFonts w:eastAsiaTheme="minorHAnsi"/>
              </w:rPr>
              <w:object w:dxaOrig="225" w:dyaOrig="225">
                <v:shape id="_x0000_i1061" type="#_x0000_t75" style="width:66.75pt;height:20.25pt" o:ole="" o:preferrelative="f" filled="t">
                  <v:imagedata r:id="rId37" o:title=""/>
                  <o:lock v:ext="edit" aspectratio="f"/>
                </v:shape>
                <w:control r:id="rId38" w:name="prokūrists1" w:shapeid="_x0000_i1061"/>
              </w:object>
            </w:r>
          </w:p>
        </w:tc>
      </w:tr>
      <w:tr w:rsidR="00174D98" w:rsidRPr="002A03DF" w:rsidTr="00FE27BC">
        <w:trPr>
          <w:trHeight w:val="166"/>
        </w:trPr>
        <w:tc>
          <w:tcPr>
            <w:tcW w:w="1172" w:type="dxa"/>
            <w:gridSpan w:val="2"/>
            <w:tcMar>
              <w:top w:w="0" w:type="dxa"/>
              <w:left w:w="108" w:type="dxa"/>
              <w:bottom w:w="0" w:type="dxa"/>
              <w:right w:w="108" w:type="dxa"/>
            </w:tcMar>
            <w:vAlign w:val="bottom"/>
          </w:tcPr>
          <w:p w:rsidR="00174D98" w:rsidRPr="00203A7A" w:rsidRDefault="00174D98" w:rsidP="00FE27BC">
            <w:pPr>
              <w:tabs>
                <w:tab w:val="left" w:pos="700"/>
              </w:tabs>
              <w:ind w:left="-120" w:right="114"/>
            </w:pPr>
          </w:p>
        </w:tc>
        <w:tc>
          <w:tcPr>
            <w:tcW w:w="2548" w:type="dxa"/>
            <w:gridSpan w:val="7"/>
          </w:tcPr>
          <w:p w:rsidR="00174D98" w:rsidRPr="00203A7A" w:rsidRDefault="00E828CD" w:rsidP="00FE27BC">
            <w:pPr>
              <w:tabs>
                <w:tab w:val="left" w:pos="700"/>
              </w:tabs>
            </w:pPr>
            <w:r>
              <w:rPr>
                <w:rFonts w:eastAsiaTheme="minorHAnsi"/>
              </w:rPr>
              <w:object w:dxaOrig="225" w:dyaOrig="225">
                <v:shape id="_x0000_i1063" type="#_x0000_t75" style="width:126pt;height:20.25pt" o:ole="" o:preferrelative="f" filled="t">
                  <v:imagedata r:id="rId39" o:title=""/>
                  <o:lock v:ext="edit" aspectratio="f"/>
                </v:shape>
                <w:control r:id="rId40" w:name="Cits_pamats" w:shapeid="_x0000_i1063"/>
              </w:object>
            </w:r>
          </w:p>
        </w:tc>
        <w:tc>
          <w:tcPr>
            <w:tcW w:w="5376" w:type="dxa"/>
            <w:gridSpan w:val="5"/>
          </w:tcPr>
          <w:p w:rsidR="00174D98" w:rsidRPr="00C37AF3" w:rsidRDefault="00174D98" w:rsidP="00FE27BC">
            <w:pPr>
              <w:tabs>
                <w:tab w:val="left" w:pos="700"/>
              </w:tabs>
              <w:ind w:right="113"/>
            </w:pPr>
          </w:p>
        </w:tc>
      </w:tr>
      <w:tr w:rsidR="00174D98" w:rsidRPr="002A03DF" w:rsidTr="00FE27BC">
        <w:tc>
          <w:tcPr>
            <w:tcW w:w="9096" w:type="dxa"/>
            <w:gridSpan w:val="14"/>
            <w:tcMar>
              <w:top w:w="0" w:type="dxa"/>
              <w:left w:w="108" w:type="dxa"/>
              <w:bottom w:w="0" w:type="dxa"/>
              <w:right w:w="108" w:type="dxa"/>
            </w:tcMar>
            <w:vAlign w:val="bottom"/>
          </w:tcPr>
          <w:p w:rsidR="00174D98" w:rsidRPr="00226879" w:rsidRDefault="00174D98" w:rsidP="00FE27BC">
            <w:pPr>
              <w:tabs>
                <w:tab w:val="left" w:pos="700"/>
              </w:tabs>
              <w:ind w:right="114"/>
              <w:jc w:val="both"/>
            </w:pPr>
          </w:p>
        </w:tc>
      </w:tr>
      <w:tr w:rsidR="00174D98" w:rsidRPr="002A03DF" w:rsidTr="00FE27BC">
        <w:tc>
          <w:tcPr>
            <w:tcW w:w="1226" w:type="dxa"/>
            <w:gridSpan w:val="3"/>
            <w:tcMar>
              <w:top w:w="0" w:type="dxa"/>
              <w:left w:w="108" w:type="dxa"/>
              <w:bottom w:w="0" w:type="dxa"/>
              <w:right w:w="108" w:type="dxa"/>
            </w:tcMar>
            <w:vAlign w:val="bottom"/>
          </w:tcPr>
          <w:p w:rsidR="00174D98" w:rsidRPr="00226879" w:rsidRDefault="00174D98" w:rsidP="00FE27BC">
            <w:pPr>
              <w:tabs>
                <w:tab w:val="left" w:pos="700"/>
              </w:tabs>
              <w:ind w:right="114"/>
              <w:jc w:val="center"/>
            </w:pPr>
          </w:p>
        </w:tc>
        <w:tc>
          <w:tcPr>
            <w:tcW w:w="7870" w:type="dxa"/>
            <w:gridSpan w:val="11"/>
            <w:vAlign w:val="bottom"/>
          </w:tcPr>
          <w:p w:rsidR="00174D98" w:rsidRPr="00226879" w:rsidRDefault="00174D98" w:rsidP="00FE27BC">
            <w:pPr>
              <w:tabs>
                <w:tab w:val="left" w:pos="700"/>
              </w:tabs>
              <w:ind w:right="114"/>
              <w:jc w:val="both"/>
            </w:pPr>
          </w:p>
        </w:tc>
      </w:tr>
      <w:tr w:rsidR="00174D98" w:rsidRPr="002A03DF" w:rsidTr="00FE27BC">
        <w:trPr>
          <w:trHeight w:val="78"/>
        </w:trPr>
        <w:tc>
          <w:tcPr>
            <w:tcW w:w="9096" w:type="dxa"/>
            <w:gridSpan w:val="14"/>
            <w:tcMar>
              <w:top w:w="0" w:type="dxa"/>
              <w:left w:w="108" w:type="dxa"/>
              <w:bottom w:w="0" w:type="dxa"/>
              <w:right w:w="108" w:type="dxa"/>
            </w:tcMar>
            <w:vAlign w:val="bottom"/>
          </w:tcPr>
          <w:p w:rsidR="00174D98" w:rsidRPr="006A7DD8" w:rsidRDefault="00174D98" w:rsidP="00FE27BC">
            <w:pPr>
              <w:tabs>
                <w:tab w:val="left" w:pos="700"/>
              </w:tabs>
              <w:ind w:right="113"/>
              <w:jc w:val="center"/>
              <w:rPr>
                <w:bCs/>
                <w:sz w:val="12"/>
                <w:szCs w:val="12"/>
                <w:lang w:eastAsia="lv-LV"/>
              </w:rPr>
            </w:pPr>
          </w:p>
        </w:tc>
      </w:tr>
      <w:tr w:rsidR="00174D98" w:rsidRPr="002A03DF" w:rsidTr="00FE27BC">
        <w:tc>
          <w:tcPr>
            <w:tcW w:w="9096" w:type="dxa"/>
            <w:gridSpan w:val="14"/>
            <w:tcMar>
              <w:top w:w="0" w:type="dxa"/>
              <w:left w:w="108" w:type="dxa"/>
              <w:bottom w:w="0" w:type="dxa"/>
              <w:right w:w="108" w:type="dxa"/>
            </w:tcMar>
            <w:vAlign w:val="bottom"/>
          </w:tcPr>
          <w:p w:rsidR="00174D98" w:rsidRPr="00C46324" w:rsidRDefault="00174D98" w:rsidP="00FE27BC">
            <w:pPr>
              <w:tabs>
                <w:tab w:val="left" w:pos="700"/>
              </w:tabs>
              <w:ind w:left="-56" w:right="-65"/>
              <w:jc w:val="both"/>
            </w:pPr>
            <w:r>
              <w:t>administratora statusā pilnvaro</w:t>
            </w:r>
          </w:p>
        </w:tc>
      </w:tr>
      <w:tr w:rsidR="00174D98" w:rsidRPr="002A03DF" w:rsidTr="00FE27BC">
        <w:tc>
          <w:tcPr>
            <w:tcW w:w="9096" w:type="dxa"/>
            <w:gridSpan w:val="14"/>
            <w:tcMar>
              <w:top w:w="0" w:type="dxa"/>
              <w:left w:w="108" w:type="dxa"/>
              <w:bottom w:w="0" w:type="dxa"/>
              <w:right w:w="108" w:type="dxa"/>
            </w:tcMar>
            <w:vAlign w:val="bottom"/>
          </w:tcPr>
          <w:p w:rsidR="00174D98" w:rsidRPr="00C46324" w:rsidRDefault="00174D98" w:rsidP="00FE27BC">
            <w:pPr>
              <w:tabs>
                <w:tab w:val="left" w:pos="700"/>
              </w:tabs>
              <w:ind w:left="-56" w:right="-65"/>
              <w:jc w:val="both"/>
            </w:pPr>
          </w:p>
        </w:tc>
      </w:tr>
      <w:tr w:rsidR="00174D98" w:rsidRPr="002A03DF" w:rsidTr="00FE27BC">
        <w:tc>
          <w:tcPr>
            <w:tcW w:w="9096" w:type="dxa"/>
            <w:gridSpan w:val="14"/>
            <w:tcMar>
              <w:top w:w="0" w:type="dxa"/>
              <w:left w:w="108" w:type="dxa"/>
              <w:bottom w:w="0" w:type="dxa"/>
              <w:right w:w="108" w:type="dxa"/>
            </w:tcMar>
            <w:vAlign w:val="bottom"/>
          </w:tcPr>
          <w:p w:rsidR="00174D98" w:rsidRPr="00B960C0" w:rsidRDefault="00174D98" w:rsidP="00FE27BC">
            <w:pPr>
              <w:tabs>
                <w:tab w:val="left" w:pos="700"/>
              </w:tabs>
              <w:ind w:left="-56" w:right="-65"/>
              <w:jc w:val="both"/>
            </w:pPr>
          </w:p>
        </w:tc>
      </w:tr>
      <w:tr w:rsidR="00174D98" w:rsidRPr="002A03DF" w:rsidTr="00FE27BC">
        <w:tc>
          <w:tcPr>
            <w:tcW w:w="9096" w:type="dxa"/>
            <w:gridSpan w:val="14"/>
            <w:tcBorders>
              <w:bottom w:val="single" w:sz="12" w:space="0" w:color="auto"/>
            </w:tcBorders>
            <w:tcMar>
              <w:top w:w="0" w:type="dxa"/>
              <w:left w:w="108" w:type="dxa"/>
              <w:bottom w:w="0" w:type="dxa"/>
              <w:right w:w="108" w:type="dxa"/>
            </w:tcMar>
            <w:vAlign w:val="bottom"/>
          </w:tcPr>
          <w:p w:rsidR="00174D98" w:rsidRPr="00C46324" w:rsidRDefault="00174D98" w:rsidP="00FE27BC">
            <w:pPr>
              <w:tabs>
                <w:tab w:val="left" w:pos="700"/>
              </w:tabs>
              <w:ind w:left="-56" w:right="-65"/>
              <w:jc w:val="both"/>
            </w:pPr>
            <w:r>
              <w:t>Administratora autentifikācijas veids e-iepirkumu sistēmā</w:t>
            </w:r>
          </w:p>
        </w:tc>
      </w:tr>
      <w:tr w:rsidR="00174D98" w:rsidRPr="002A03DF" w:rsidTr="00FE27BC">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174D98" w:rsidRPr="00C46324" w:rsidRDefault="00E828CD" w:rsidP="00FE27BC">
            <w:pPr>
              <w:tabs>
                <w:tab w:val="left" w:pos="700"/>
              </w:tabs>
              <w:ind w:left="-56" w:right="-65"/>
              <w:jc w:val="both"/>
            </w:pPr>
            <w:r>
              <w:rPr>
                <w:rFonts w:eastAsiaTheme="minorHAnsi"/>
              </w:rPr>
              <w:object w:dxaOrig="225" w:dyaOrig="225">
                <v:shape id="_x0000_i1065" type="#_x0000_t75" style="width:108.75pt;height:20.25pt" o:ole="" o:preferrelative="f" filled="t">
                  <v:imagedata r:id="rId41" o:title=""/>
                  <o:lock v:ext="edit" aspectratio="f"/>
                </v:shape>
                <w:control r:id="rId42" w:name="VISS" w:shapeid="_x0000_i1065"/>
              </w:object>
            </w:r>
          </w:p>
        </w:tc>
        <w:tc>
          <w:tcPr>
            <w:tcW w:w="6778" w:type="dxa"/>
            <w:gridSpan w:val="9"/>
            <w:tcBorders>
              <w:top w:val="single" w:sz="12" w:space="0" w:color="auto"/>
              <w:left w:val="nil"/>
              <w:bottom w:val="single" w:sz="12" w:space="0" w:color="auto"/>
              <w:right w:val="single" w:sz="12" w:space="0" w:color="auto"/>
            </w:tcBorders>
            <w:vAlign w:val="bottom"/>
          </w:tcPr>
          <w:p w:rsidR="00174D98" w:rsidRPr="00C46324" w:rsidRDefault="00174D98" w:rsidP="00FE27BC">
            <w:pPr>
              <w:ind w:right="-65"/>
              <w:jc w:val="both"/>
            </w:pPr>
          </w:p>
        </w:tc>
      </w:tr>
      <w:tr w:rsidR="00174D98" w:rsidRPr="002A03DF" w:rsidTr="00FE27BC">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174D98" w:rsidRPr="00C46324" w:rsidRDefault="00E828CD" w:rsidP="00FE27BC">
            <w:pPr>
              <w:tabs>
                <w:tab w:val="left" w:pos="700"/>
              </w:tabs>
              <w:ind w:left="-56" w:right="-108"/>
              <w:jc w:val="both"/>
            </w:pPr>
            <w:r>
              <w:rPr>
                <w:rFonts w:eastAsiaTheme="minorHAnsi"/>
              </w:rPr>
              <w:object w:dxaOrig="225" w:dyaOrig="225">
                <v:shape id="_x0000_i1067" type="#_x0000_t75" style="width:105.75pt;height:20.25pt" o:ole="" o:preferrelative="f" filled="t">
                  <v:imagedata r:id="rId43" o:title=""/>
                  <o:lock v:ext="edit" aspectratio="f"/>
                </v:shape>
                <w:control r:id="rId44" w:name="CheckBox1" w:shapeid="_x0000_i1067"/>
              </w:object>
            </w:r>
          </w:p>
        </w:tc>
        <w:tc>
          <w:tcPr>
            <w:tcW w:w="6778" w:type="dxa"/>
            <w:gridSpan w:val="9"/>
            <w:tcBorders>
              <w:top w:val="single" w:sz="12" w:space="0" w:color="auto"/>
              <w:bottom w:val="single" w:sz="12" w:space="0" w:color="auto"/>
              <w:right w:val="single" w:sz="12" w:space="0" w:color="auto"/>
            </w:tcBorders>
            <w:shd w:val="pct10" w:color="auto" w:fill="auto"/>
            <w:vAlign w:val="bottom"/>
          </w:tcPr>
          <w:p w:rsidR="00174D98" w:rsidRPr="00C46324" w:rsidRDefault="00174D98" w:rsidP="00FE27BC">
            <w:pPr>
              <w:ind w:right="-65"/>
              <w:jc w:val="both"/>
            </w:pPr>
          </w:p>
        </w:tc>
      </w:tr>
      <w:tr w:rsidR="00174D98" w:rsidRPr="002A03DF" w:rsidTr="00FE27BC">
        <w:tc>
          <w:tcPr>
            <w:tcW w:w="9096" w:type="dxa"/>
            <w:gridSpan w:val="14"/>
            <w:tcBorders>
              <w:top w:val="single" w:sz="12" w:space="0" w:color="auto"/>
            </w:tcBorders>
            <w:tcMar>
              <w:top w:w="0" w:type="dxa"/>
              <w:left w:w="108" w:type="dxa"/>
              <w:bottom w:w="0" w:type="dxa"/>
              <w:right w:w="108" w:type="dxa"/>
            </w:tcMar>
            <w:vAlign w:val="bottom"/>
          </w:tcPr>
          <w:p w:rsidR="00174D98" w:rsidRPr="00E84FC8" w:rsidRDefault="00174D98" w:rsidP="00FE27BC">
            <w:pPr>
              <w:ind w:left="420" w:right="-24" w:hanging="196"/>
              <w:jc w:val="both"/>
              <w:rPr>
                <w:bCs/>
                <w:i/>
                <w:color w:val="808080" w:themeColor="background1" w:themeShade="80"/>
                <w:sz w:val="18"/>
                <w:szCs w:val="18"/>
              </w:rPr>
            </w:pPr>
            <w:r w:rsidRPr="00E84FC8">
              <w:rPr>
                <w:bCs/>
                <w:i/>
                <w:color w:val="808080" w:themeColor="background1" w:themeShade="80"/>
                <w:sz w:val="18"/>
                <w:szCs w:val="18"/>
              </w:rPr>
              <w:t>* Valsts informācijas sistēmas savietotājs nodrošina autentifikāciju ar trešās puses izsniegtajiem autentifikācijas līdzekļiem, piemēram, e-parakstu, kredītiestādes izsniegtu autentifikācijas līdzekli</w:t>
            </w:r>
          </w:p>
        </w:tc>
      </w:tr>
      <w:tr w:rsidR="00174D98" w:rsidRPr="002A03DF" w:rsidTr="00FE27BC">
        <w:tc>
          <w:tcPr>
            <w:tcW w:w="9096" w:type="dxa"/>
            <w:gridSpan w:val="14"/>
            <w:tcMar>
              <w:top w:w="0" w:type="dxa"/>
              <w:left w:w="108" w:type="dxa"/>
              <w:bottom w:w="0" w:type="dxa"/>
              <w:right w:w="108" w:type="dxa"/>
            </w:tcMar>
            <w:vAlign w:val="bottom"/>
          </w:tcPr>
          <w:p w:rsidR="00174D98" w:rsidRPr="009601BF" w:rsidRDefault="00174D98" w:rsidP="00FE27BC">
            <w:pPr>
              <w:tabs>
                <w:tab w:val="left" w:pos="700"/>
              </w:tabs>
              <w:ind w:left="-120" w:right="114"/>
              <w:rPr>
                <w:bCs/>
                <w:sz w:val="12"/>
                <w:szCs w:val="12"/>
              </w:rPr>
            </w:pPr>
          </w:p>
        </w:tc>
      </w:tr>
      <w:tr w:rsidR="00174D98" w:rsidRPr="002A03DF" w:rsidTr="00FE27BC">
        <w:tc>
          <w:tcPr>
            <w:tcW w:w="9096" w:type="dxa"/>
            <w:gridSpan w:val="14"/>
            <w:tcMar>
              <w:top w:w="0" w:type="dxa"/>
              <w:left w:w="108" w:type="dxa"/>
              <w:bottom w:w="0" w:type="dxa"/>
              <w:right w:w="108" w:type="dxa"/>
            </w:tcMar>
            <w:vAlign w:val="bottom"/>
          </w:tcPr>
          <w:p w:rsidR="00174D98" w:rsidRPr="00226879" w:rsidRDefault="00174D98" w:rsidP="00FE27BC">
            <w:pPr>
              <w:tabs>
                <w:tab w:val="left" w:pos="700"/>
              </w:tabs>
              <w:spacing w:after="60"/>
              <w:ind w:left="-56" w:right="113"/>
            </w:pPr>
            <w:r>
              <w:t>Administratora</w:t>
            </w:r>
            <w:r w:rsidRPr="00226879">
              <w:rPr>
                <w:bCs/>
              </w:rPr>
              <w:t xml:space="preserve"> kontaktinformācija</w:t>
            </w:r>
            <w:r>
              <w:rPr>
                <w:bCs/>
              </w:rPr>
              <w:t>:</w:t>
            </w:r>
          </w:p>
        </w:tc>
      </w:tr>
      <w:tr w:rsidR="00174D98" w:rsidRPr="002A03DF" w:rsidTr="00FE27BC">
        <w:trPr>
          <w:trHeight w:val="109"/>
        </w:trPr>
        <w:tc>
          <w:tcPr>
            <w:tcW w:w="2266" w:type="dxa"/>
            <w:gridSpan w:val="4"/>
            <w:shd w:val="pct10" w:color="auto" w:fill="auto"/>
            <w:tcMar>
              <w:top w:w="0" w:type="dxa"/>
              <w:left w:w="108" w:type="dxa"/>
              <w:bottom w:w="0" w:type="dxa"/>
              <w:right w:w="108" w:type="dxa"/>
            </w:tcMar>
            <w:vAlign w:val="bottom"/>
          </w:tcPr>
          <w:p w:rsidR="00174D98" w:rsidRPr="00226879" w:rsidRDefault="00174D98" w:rsidP="00FE27BC">
            <w:pPr>
              <w:ind w:left="-113" w:right="-23"/>
              <w:jc w:val="right"/>
            </w:pPr>
            <w:r>
              <w:t>e</w:t>
            </w:r>
            <w:r w:rsidRPr="00226879">
              <w:t>-past</w:t>
            </w:r>
            <w:r>
              <w:t>s:</w:t>
            </w:r>
          </w:p>
        </w:tc>
        <w:tc>
          <w:tcPr>
            <w:tcW w:w="6830" w:type="dxa"/>
            <w:gridSpan w:val="10"/>
            <w:vAlign w:val="bottom"/>
          </w:tcPr>
          <w:p w:rsidR="00174D98" w:rsidRPr="00226879" w:rsidRDefault="00174D98" w:rsidP="00FE27BC">
            <w:pPr>
              <w:tabs>
                <w:tab w:val="left" w:pos="700"/>
              </w:tabs>
              <w:ind w:right="6"/>
            </w:pPr>
          </w:p>
        </w:tc>
      </w:tr>
      <w:tr w:rsidR="00174D98" w:rsidRPr="002A03DF" w:rsidTr="00FE27BC">
        <w:trPr>
          <w:trHeight w:val="68"/>
        </w:trPr>
        <w:tc>
          <w:tcPr>
            <w:tcW w:w="2266" w:type="dxa"/>
            <w:gridSpan w:val="4"/>
            <w:shd w:val="pct10" w:color="auto" w:fill="auto"/>
            <w:tcMar>
              <w:top w:w="0" w:type="dxa"/>
              <w:left w:w="108" w:type="dxa"/>
              <w:bottom w:w="0" w:type="dxa"/>
              <w:right w:w="108" w:type="dxa"/>
            </w:tcMar>
            <w:vAlign w:val="bottom"/>
          </w:tcPr>
          <w:p w:rsidR="00174D98" w:rsidRPr="00105D3A" w:rsidRDefault="00174D98" w:rsidP="00FE27BC">
            <w:pPr>
              <w:ind w:left="-113" w:right="-23"/>
              <w:jc w:val="right"/>
              <w:rPr>
                <w:sz w:val="12"/>
                <w:szCs w:val="12"/>
              </w:rPr>
            </w:pPr>
          </w:p>
        </w:tc>
        <w:tc>
          <w:tcPr>
            <w:tcW w:w="6830" w:type="dxa"/>
            <w:gridSpan w:val="10"/>
            <w:vAlign w:val="bottom"/>
          </w:tcPr>
          <w:p w:rsidR="00174D98" w:rsidRPr="007D2026" w:rsidRDefault="00174D98" w:rsidP="00FE27BC">
            <w:pPr>
              <w:tabs>
                <w:tab w:val="left" w:pos="700"/>
              </w:tabs>
              <w:ind w:right="6"/>
              <w:rPr>
                <w:sz w:val="12"/>
                <w:szCs w:val="12"/>
              </w:rPr>
            </w:pPr>
          </w:p>
        </w:tc>
      </w:tr>
      <w:tr w:rsidR="00174D98" w:rsidRPr="002A03DF" w:rsidTr="00FE27BC">
        <w:trPr>
          <w:trHeight w:val="68"/>
        </w:trPr>
        <w:tc>
          <w:tcPr>
            <w:tcW w:w="2266" w:type="dxa"/>
            <w:gridSpan w:val="4"/>
            <w:shd w:val="pct10" w:color="auto" w:fill="auto"/>
            <w:tcMar>
              <w:top w:w="0" w:type="dxa"/>
              <w:left w:w="108" w:type="dxa"/>
              <w:bottom w:w="0" w:type="dxa"/>
              <w:right w:w="108" w:type="dxa"/>
            </w:tcMar>
            <w:vAlign w:val="bottom"/>
          </w:tcPr>
          <w:p w:rsidR="00174D98" w:rsidRPr="00226879" w:rsidRDefault="00174D98" w:rsidP="00FE27BC">
            <w:pPr>
              <w:ind w:left="-113" w:right="-23"/>
              <w:jc w:val="right"/>
            </w:pPr>
            <w:r>
              <w:t>Tālruņa Nr.</w:t>
            </w:r>
            <w:r w:rsidRPr="00226879">
              <w:t>:</w:t>
            </w:r>
          </w:p>
        </w:tc>
        <w:tc>
          <w:tcPr>
            <w:tcW w:w="6830" w:type="dxa"/>
            <w:gridSpan w:val="10"/>
            <w:vAlign w:val="bottom"/>
          </w:tcPr>
          <w:p w:rsidR="00174D98" w:rsidRPr="00226879" w:rsidRDefault="00174D98" w:rsidP="00FE27BC">
            <w:pPr>
              <w:tabs>
                <w:tab w:val="left" w:pos="700"/>
              </w:tabs>
              <w:ind w:right="6"/>
            </w:pPr>
          </w:p>
        </w:tc>
      </w:tr>
      <w:tr w:rsidR="00174D98" w:rsidRPr="002A03DF" w:rsidTr="00FE27BC">
        <w:trPr>
          <w:trHeight w:val="68"/>
        </w:trPr>
        <w:tc>
          <w:tcPr>
            <w:tcW w:w="2266" w:type="dxa"/>
            <w:gridSpan w:val="4"/>
            <w:tcMar>
              <w:top w:w="0" w:type="dxa"/>
              <w:left w:w="108" w:type="dxa"/>
              <w:bottom w:w="0" w:type="dxa"/>
              <w:right w:w="108" w:type="dxa"/>
            </w:tcMar>
            <w:vAlign w:val="bottom"/>
          </w:tcPr>
          <w:p w:rsidR="00174D98" w:rsidRPr="00835785" w:rsidRDefault="00174D98" w:rsidP="00FE27BC">
            <w:pPr>
              <w:tabs>
                <w:tab w:val="left" w:pos="700"/>
              </w:tabs>
              <w:ind w:left="-120" w:right="-108"/>
              <w:rPr>
                <w:sz w:val="12"/>
                <w:szCs w:val="12"/>
              </w:rPr>
            </w:pPr>
          </w:p>
        </w:tc>
        <w:tc>
          <w:tcPr>
            <w:tcW w:w="6830" w:type="dxa"/>
            <w:gridSpan w:val="10"/>
            <w:vAlign w:val="bottom"/>
          </w:tcPr>
          <w:p w:rsidR="00174D98" w:rsidRPr="00835785" w:rsidRDefault="00174D98" w:rsidP="00FE27BC">
            <w:pPr>
              <w:tabs>
                <w:tab w:val="left" w:pos="700"/>
              </w:tabs>
              <w:ind w:left="-120" w:right="6"/>
              <w:rPr>
                <w:sz w:val="12"/>
                <w:szCs w:val="12"/>
              </w:rPr>
            </w:pPr>
          </w:p>
        </w:tc>
      </w:tr>
      <w:tr w:rsidR="00174D98" w:rsidRPr="002A03DF" w:rsidTr="00FE27BC">
        <w:trPr>
          <w:trHeight w:val="78"/>
        </w:trPr>
        <w:tc>
          <w:tcPr>
            <w:tcW w:w="9096" w:type="dxa"/>
            <w:gridSpan w:val="14"/>
            <w:tcMar>
              <w:top w:w="0" w:type="dxa"/>
              <w:left w:w="108" w:type="dxa"/>
              <w:bottom w:w="0" w:type="dxa"/>
              <w:right w:w="108" w:type="dxa"/>
            </w:tcMar>
            <w:vAlign w:val="bottom"/>
          </w:tcPr>
          <w:p w:rsidR="00174D98" w:rsidRDefault="00174D98" w:rsidP="00FE27BC">
            <w:pPr>
              <w:tabs>
                <w:tab w:val="left" w:pos="700"/>
              </w:tabs>
              <w:spacing w:after="60"/>
              <w:ind w:left="-56" w:right="-108"/>
              <w:jc w:val="both"/>
            </w:pPr>
            <w:r w:rsidRPr="00C46324">
              <w:t>Parakstot šo dokumentu e-iepirkumu sistēmas dalībnieks un tā pilnvarotais administrators</w:t>
            </w:r>
            <w:r>
              <w:t>:</w:t>
            </w:r>
          </w:p>
          <w:p w:rsidR="00174D98" w:rsidRDefault="00174D98" w:rsidP="00174D98">
            <w:pPr>
              <w:pStyle w:val="ListParagraph"/>
              <w:numPr>
                <w:ilvl w:val="0"/>
                <w:numId w:val="45"/>
              </w:numPr>
              <w:tabs>
                <w:tab w:val="left" w:pos="700"/>
              </w:tabs>
              <w:spacing w:after="60"/>
              <w:ind w:left="663" w:right="-108" w:hanging="357"/>
              <w:contextualSpacing w:val="0"/>
              <w:jc w:val="both"/>
            </w:pPr>
            <w:r w:rsidRPr="00C46324">
              <w:t>apliecina, ka</w:t>
            </w:r>
            <w:r>
              <w:t xml:space="preserve"> </w:t>
            </w:r>
            <w:r w:rsidRPr="00C46324">
              <w:t>ir iepazinies un apņemas ievērot e-iepirkumu sistēmas lietošanas noteikumus, katrai e-iepirkumu</w:t>
            </w:r>
            <w:r>
              <w:t xml:space="preserve"> </w:t>
            </w:r>
            <w:r w:rsidRPr="00C46324">
              <w:t>sistēmas apakšsistēmai, kuru dalībnieks izmantos, piesaistīto dokumentu un tiesisko darījumu (tostarp</w:t>
            </w:r>
            <w:r>
              <w:t xml:space="preserve"> </w:t>
            </w:r>
            <w:r w:rsidRPr="00C46324">
              <w:t>e-katalogu apakšsistēmā spēkā esošo vispārīgo vienošanos) nosacījumus, kā arī citas e-iepirkumu</w:t>
            </w:r>
            <w:r>
              <w:t xml:space="preserve"> </w:t>
            </w:r>
            <w:r w:rsidRPr="00C46324">
              <w:t>sistēmas da</w:t>
            </w:r>
            <w:r>
              <w:t>lībniekiem izvirzītās prasības;</w:t>
            </w:r>
          </w:p>
          <w:p w:rsidR="00174D98" w:rsidRDefault="00174D98" w:rsidP="00174D98">
            <w:pPr>
              <w:pStyle w:val="ListParagraph"/>
              <w:numPr>
                <w:ilvl w:val="0"/>
                <w:numId w:val="45"/>
              </w:numPr>
              <w:tabs>
                <w:tab w:val="left" w:pos="700"/>
              </w:tabs>
              <w:spacing w:after="60"/>
              <w:ind w:left="663" w:right="-108" w:hanging="357"/>
              <w:contextualSpacing w:val="0"/>
              <w:jc w:val="both"/>
            </w:pPr>
            <w:r w:rsidRPr="00C46324">
              <w:t>piekrīt personas datu apstrādei e-iepirkumu sistēmas ietvaros,</w:t>
            </w:r>
            <w:r>
              <w:t xml:space="preserve"> </w:t>
            </w:r>
            <w:r w:rsidRPr="00C46324">
              <w:t>kuras mērķis ir nodrošināt autentifikāciju sistēmā un e-iepirkumu sistēm</w:t>
            </w:r>
            <w:r>
              <w:t>as lietotāju kontaktinformāciju;</w:t>
            </w:r>
          </w:p>
          <w:p w:rsidR="00174D98" w:rsidRPr="00226879" w:rsidRDefault="00174D98" w:rsidP="00174D98">
            <w:pPr>
              <w:pStyle w:val="ListParagraph"/>
              <w:numPr>
                <w:ilvl w:val="0"/>
                <w:numId w:val="45"/>
              </w:numPr>
              <w:tabs>
                <w:tab w:val="left" w:pos="700"/>
              </w:tabs>
              <w:spacing w:after="60"/>
              <w:ind w:right="-108"/>
              <w:jc w:val="both"/>
            </w:pPr>
            <w:r w:rsidRPr="00C46324">
              <w:t xml:space="preserve">apņemas nodrošināt, ka pilnvarotais administrators un tā izveidotie </w:t>
            </w:r>
            <w:r>
              <w:t xml:space="preserve">e-iepirkumu </w:t>
            </w:r>
            <w:r w:rsidRPr="00C46324">
              <w:t>sistēmas lietotāji rakstveidā</w:t>
            </w:r>
            <w:r>
              <w:t xml:space="preserve"> </w:t>
            </w:r>
            <w:r w:rsidRPr="00C46324">
              <w:t>apliecinās, ka saglabās un nelikumīgi neizpaudīs personas datus</w:t>
            </w:r>
            <w:r>
              <w:t>.</w:t>
            </w:r>
          </w:p>
        </w:tc>
      </w:tr>
      <w:tr w:rsidR="00174D98" w:rsidRPr="002A03DF" w:rsidTr="00FE27BC">
        <w:trPr>
          <w:trHeight w:val="68"/>
        </w:trPr>
        <w:tc>
          <w:tcPr>
            <w:tcW w:w="9096" w:type="dxa"/>
            <w:gridSpan w:val="14"/>
            <w:tcMar>
              <w:top w:w="0" w:type="dxa"/>
              <w:left w:w="108" w:type="dxa"/>
              <w:bottom w:w="0" w:type="dxa"/>
              <w:right w:w="108" w:type="dxa"/>
            </w:tcMar>
            <w:vAlign w:val="bottom"/>
          </w:tcPr>
          <w:p w:rsidR="00174D98" w:rsidRPr="00226879" w:rsidRDefault="00174D98" w:rsidP="00FE27BC">
            <w:pPr>
              <w:tabs>
                <w:tab w:val="left" w:pos="700"/>
              </w:tabs>
              <w:ind w:right="114"/>
            </w:pPr>
          </w:p>
        </w:tc>
      </w:tr>
      <w:tr w:rsidR="00174D98" w:rsidRPr="002A03DF" w:rsidTr="00FE27BC">
        <w:trPr>
          <w:trHeight w:val="48"/>
        </w:trPr>
        <w:tc>
          <w:tcPr>
            <w:tcW w:w="2738" w:type="dxa"/>
            <w:gridSpan w:val="6"/>
            <w:tcMar>
              <w:top w:w="0" w:type="dxa"/>
              <w:left w:w="108" w:type="dxa"/>
              <w:bottom w:w="0" w:type="dxa"/>
              <w:right w:w="108" w:type="dxa"/>
            </w:tcMar>
            <w:vAlign w:val="bottom"/>
          </w:tcPr>
          <w:p w:rsidR="00174D98" w:rsidRPr="00226879" w:rsidRDefault="00174D98" w:rsidP="00FE27BC">
            <w:pPr>
              <w:tabs>
                <w:tab w:val="left" w:pos="700"/>
              </w:tabs>
              <w:ind w:left="-56" w:right="-108"/>
            </w:pPr>
            <w:r>
              <w:t>Dalībnieka</w:t>
            </w:r>
            <w:r w:rsidRPr="00226879">
              <w:t xml:space="preserve"> </w:t>
            </w:r>
            <w:r>
              <w:t>pārstāvis</w:t>
            </w:r>
          </w:p>
        </w:tc>
        <w:tc>
          <w:tcPr>
            <w:tcW w:w="3587" w:type="dxa"/>
            <w:gridSpan w:val="5"/>
            <w:vAlign w:val="bottom"/>
          </w:tcPr>
          <w:p w:rsidR="00174D98" w:rsidRPr="00226879" w:rsidRDefault="00174D98" w:rsidP="00FE27BC">
            <w:pPr>
              <w:tabs>
                <w:tab w:val="left" w:pos="700"/>
              </w:tabs>
              <w:ind w:right="114"/>
            </w:pPr>
          </w:p>
        </w:tc>
        <w:tc>
          <w:tcPr>
            <w:tcW w:w="1004" w:type="dxa"/>
            <w:vAlign w:val="bottom"/>
          </w:tcPr>
          <w:p w:rsidR="00174D98" w:rsidRPr="00226879" w:rsidRDefault="00174D98" w:rsidP="00FE27BC">
            <w:pPr>
              <w:tabs>
                <w:tab w:val="left" w:pos="700"/>
              </w:tabs>
              <w:ind w:right="114"/>
            </w:pPr>
          </w:p>
        </w:tc>
        <w:tc>
          <w:tcPr>
            <w:tcW w:w="1767" w:type="dxa"/>
            <w:gridSpan w:val="2"/>
            <w:tcBorders>
              <w:bottom w:val="single" w:sz="4" w:space="0" w:color="auto"/>
            </w:tcBorders>
            <w:vAlign w:val="bottom"/>
          </w:tcPr>
          <w:p w:rsidR="00174D98" w:rsidRPr="00226879" w:rsidRDefault="00174D98" w:rsidP="00FE27BC">
            <w:pPr>
              <w:tabs>
                <w:tab w:val="left" w:pos="700"/>
              </w:tabs>
              <w:ind w:right="114"/>
            </w:pPr>
          </w:p>
        </w:tc>
      </w:tr>
      <w:tr w:rsidR="00174D98" w:rsidRPr="002A03DF" w:rsidTr="00FE27BC">
        <w:trPr>
          <w:trHeight w:val="56"/>
        </w:trPr>
        <w:tc>
          <w:tcPr>
            <w:tcW w:w="2738" w:type="dxa"/>
            <w:gridSpan w:val="6"/>
            <w:tcMar>
              <w:top w:w="0" w:type="dxa"/>
              <w:left w:w="108" w:type="dxa"/>
              <w:bottom w:w="0" w:type="dxa"/>
              <w:right w:w="108" w:type="dxa"/>
            </w:tcMar>
          </w:tcPr>
          <w:p w:rsidR="00174D98" w:rsidRPr="00FE0A02" w:rsidRDefault="00174D98" w:rsidP="00FE27BC">
            <w:pPr>
              <w:tabs>
                <w:tab w:val="left" w:pos="700"/>
              </w:tabs>
              <w:ind w:left="-120" w:right="114"/>
            </w:pPr>
          </w:p>
        </w:tc>
        <w:tc>
          <w:tcPr>
            <w:tcW w:w="4591" w:type="dxa"/>
            <w:gridSpan w:val="6"/>
          </w:tcPr>
          <w:p w:rsidR="00174D98" w:rsidRPr="00226879" w:rsidRDefault="00174D98" w:rsidP="00FE27BC">
            <w:pPr>
              <w:tabs>
                <w:tab w:val="left" w:pos="700"/>
              </w:tabs>
              <w:ind w:right="114"/>
              <w:rPr>
                <w:sz w:val="16"/>
                <w:szCs w:val="16"/>
              </w:rPr>
            </w:pPr>
          </w:p>
        </w:tc>
        <w:tc>
          <w:tcPr>
            <w:tcW w:w="1767" w:type="dxa"/>
            <w:gridSpan w:val="2"/>
          </w:tcPr>
          <w:p w:rsidR="00174D98" w:rsidRPr="003D3AB3" w:rsidRDefault="00174D98" w:rsidP="00FE27BC">
            <w:pPr>
              <w:tabs>
                <w:tab w:val="left" w:pos="700"/>
              </w:tabs>
              <w:ind w:right="114"/>
              <w:jc w:val="center"/>
              <w:rPr>
                <w:i/>
                <w:sz w:val="16"/>
                <w:szCs w:val="16"/>
              </w:rPr>
            </w:pPr>
            <w:r w:rsidRPr="003D3AB3">
              <w:rPr>
                <w:i/>
                <w:sz w:val="16"/>
                <w:szCs w:val="16"/>
              </w:rPr>
              <w:t>(paraksts)</w:t>
            </w:r>
          </w:p>
        </w:tc>
      </w:tr>
      <w:tr w:rsidR="00174D98" w:rsidRPr="00FE0A02" w:rsidTr="00FE27BC">
        <w:trPr>
          <w:trHeight w:val="66"/>
        </w:trPr>
        <w:tc>
          <w:tcPr>
            <w:tcW w:w="9096" w:type="dxa"/>
            <w:gridSpan w:val="14"/>
            <w:tcMar>
              <w:top w:w="0" w:type="dxa"/>
              <w:left w:w="108" w:type="dxa"/>
              <w:bottom w:w="0" w:type="dxa"/>
              <w:right w:w="108" w:type="dxa"/>
            </w:tcMar>
          </w:tcPr>
          <w:p w:rsidR="00174D98" w:rsidRPr="00FE0A02" w:rsidRDefault="00174D98" w:rsidP="00FE27BC">
            <w:pPr>
              <w:tabs>
                <w:tab w:val="left" w:pos="700"/>
              </w:tabs>
              <w:ind w:right="114"/>
              <w:jc w:val="center"/>
              <w:rPr>
                <w:i/>
                <w:sz w:val="12"/>
                <w:szCs w:val="12"/>
              </w:rPr>
            </w:pPr>
          </w:p>
        </w:tc>
      </w:tr>
      <w:tr w:rsidR="00174D98" w:rsidRPr="002A03DF" w:rsidTr="00FE27BC">
        <w:trPr>
          <w:trHeight w:val="225"/>
        </w:trPr>
        <w:tc>
          <w:tcPr>
            <w:tcW w:w="2738" w:type="dxa"/>
            <w:gridSpan w:val="6"/>
            <w:tcMar>
              <w:top w:w="0" w:type="dxa"/>
              <w:left w:w="108" w:type="dxa"/>
              <w:bottom w:w="0" w:type="dxa"/>
              <w:right w:w="108" w:type="dxa"/>
            </w:tcMar>
          </w:tcPr>
          <w:p w:rsidR="00174D98" w:rsidRPr="00FE0A02" w:rsidRDefault="00174D98" w:rsidP="00FE27BC">
            <w:pPr>
              <w:ind w:left="-56" w:right="-108"/>
            </w:pPr>
            <w:r w:rsidRPr="00FE0A02">
              <w:t>Pilnvarotais administrators</w:t>
            </w:r>
          </w:p>
        </w:tc>
        <w:tc>
          <w:tcPr>
            <w:tcW w:w="4591" w:type="dxa"/>
            <w:gridSpan w:val="6"/>
          </w:tcPr>
          <w:p w:rsidR="00174D98" w:rsidRPr="00226879" w:rsidRDefault="00174D98" w:rsidP="00FE27BC">
            <w:pPr>
              <w:tabs>
                <w:tab w:val="left" w:pos="700"/>
              </w:tabs>
              <w:ind w:right="114"/>
              <w:rPr>
                <w:sz w:val="16"/>
                <w:szCs w:val="16"/>
              </w:rPr>
            </w:pPr>
          </w:p>
        </w:tc>
        <w:tc>
          <w:tcPr>
            <w:tcW w:w="1767" w:type="dxa"/>
            <w:gridSpan w:val="2"/>
            <w:tcBorders>
              <w:bottom w:val="single" w:sz="2" w:space="0" w:color="auto"/>
            </w:tcBorders>
          </w:tcPr>
          <w:p w:rsidR="00174D98" w:rsidRPr="003D3AB3" w:rsidRDefault="00174D98" w:rsidP="00FE27BC">
            <w:pPr>
              <w:tabs>
                <w:tab w:val="left" w:pos="700"/>
              </w:tabs>
              <w:ind w:right="114"/>
              <w:jc w:val="center"/>
              <w:rPr>
                <w:i/>
                <w:sz w:val="16"/>
                <w:szCs w:val="16"/>
              </w:rPr>
            </w:pPr>
          </w:p>
        </w:tc>
      </w:tr>
      <w:tr w:rsidR="00174D98" w:rsidRPr="002A03DF" w:rsidTr="00FE27BC">
        <w:trPr>
          <w:trHeight w:val="225"/>
        </w:trPr>
        <w:tc>
          <w:tcPr>
            <w:tcW w:w="2738" w:type="dxa"/>
            <w:gridSpan w:val="6"/>
            <w:tcMar>
              <w:top w:w="0" w:type="dxa"/>
              <w:left w:w="108" w:type="dxa"/>
              <w:bottom w:w="0" w:type="dxa"/>
              <w:right w:w="108" w:type="dxa"/>
            </w:tcMar>
          </w:tcPr>
          <w:p w:rsidR="00174D98" w:rsidRPr="009601BF" w:rsidRDefault="00174D98" w:rsidP="00FE27BC">
            <w:pPr>
              <w:tabs>
                <w:tab w:val="left" w:pos="700"/>
              </w:tabs>
              <w:ind w:left="-120" w:right="114"/>
              <w:rPr>
                <w:sz w:val="16"/>
                <w:szCs w:val="16"/>
              </w:rPr>
            </w:pPr>
          </w:p>
        </w:tc>
        <w:tc>
          <w:tcPr>
            <w:tcW w:w="4591" w:type="dxa"/>
            <w:gridSpan w:val="6"/>
          </w:tcPr>
          <w:p w:rsidR="00174D98" w:rsidRPr="00226879" w:rsidRDefault="00174D98" w:rsidP="00FE27BC">
            <w:pPr>
              <w:tabs>
                <w:tab w:val="left" w:pos="700"/>
              </w:tabs>
              <w:ind w:right="114"/>
              <w:rPr>
                <w:sz w:val="16"/>
                <w:szCs w:val="16"/>
              </w:rPr>
            </w:pPr>
          </w:p>
        </w:tc>
        <w:tc>
          <w:tcPr>
            <w:tcW w:w="1767" w:type="dxa"/>
            <w:gridSpan w:val="2"/>
            <w:tcBorders>
              <w:top w:val="single" w:sz="2" w:space="0" w:color="auto"/>
            </w:tcBorders>
          </w:tcPr>
          <w:p w:rsidR="00174D98" w:rsidRPr="003D3AB3" w:rsidRDefault="00174D98" w:rsidP="00FE27BC">
            <w:pPr>
              <w:tabs>
                <w:tab w:val="left" w:pos="700"/>
              </w:tabs>
              <w:ind w:right="114"/>
              <w:jc w:val="center"/>
              <w:rPr>
                <w:i/>
                <w:sz w:val="16"/>
                <w:szCs w:val="16"/>
              </w:rPr>
            </w:pPr>
            <w:r w:rsidRPr="003D3AB3">
              <w:rPr>
                <w:i/>
                <w:sz w:val="16"/>
                <w:szCs w:val="16"/>
              </w:rPr>
              <w:t>(paraksts)</w:t>
            </w:r>
          </w:p>
        </w:tc>
      </w:tr>
      <w:tr w:rsidR="00174D98" w:rsidRPr="002A03DF" w:rsidTr="00FE27BC">
        <w:trPr>
          <w:trHeight w:val="225"/>
        </w:trPr>
        <w:tc>
          <w:tcPr>
            <w:tcW w:w="839" w:type="dxa"/>
            <w:tcMar>
              <w:top w:w="0" w:type="dxa"/>
              <w:left w:w="108" w:type="dxa"/>
              <w:bottom w:w="0" w:type="dxa"/>
              <w:right w:w="108" w:type="dxa"/>
            </w:tcMar>
          </w:tcPr>
          <w:p w:rsidR="00174D98" w:rsidRPr="00634CA5" w:rsidRDefault="00174D98" w:rsidP="00FE27BC">
            <w:pPr>
              <w:tabs>
                <w:tab w:val="left" w:pos="700"/>
              </w:tabs>
              <w:ind w:left="-113" w:right="-108"/>
              <w:jc w:val="both"/>
              <w:rPr>
                <w:i/>
                <w:sz w:val="18"/>
                <w:szCs w:val="18"/>
              </w:rPr>
            </w:pPr>
          </w:p>
        </w:tc>
        <w:tc>
          <w:tcPr>
            <w:tcW w:w="8257" w:type="dxa"/>
            <w:gridSpan w:val="13"/>
          </w:tcPr>
          <w:p w:rsidR="00174D98" w:rsidRDefault="00174D98" w:rsidP="00FE27BC">
            <w:pPr>
              <w:tabs>
                <w:tab w:val="left" w:pos="700"/>
              </w:tabs>
              <w:ind w:right="-108"/>
              <w:jc w:val="both"/>
              <w:rPr>
                <w:sz w:val="18"/>
                <w:szCs w:val="18"/>
              </w:rPr>
            </w:pPr>
          </w:p>
        </w:tc>
      </w:tr>
      <w:tr w:rsidR="00174D98" w:rsidRPr="002A03DF" w:rsidTr="00FE27BC">
        <w:trPr>
          <w:trHeight w:val="225"/>
        </w:trPr>
        <w:tc>
          <w:tcPr>
            <w:tcW w:w="839" w:type="dxa"/>
            <w:tcMar>
              <w:top w:w="0" w:type="dxa"/>
              <w:left w:w="108" w:type="dxa"/>
              <w:bottom w:w="0" w:type="dxa"/>
              <w:right w:w="108" w:type="dxa"/>
            </w:tcMar>
          </w:tcPr>
          <w:p w:rsidR="00174D98" w:rsidRPr="00634CA5" w:rsidRDefault="00174D98" w:rsidP="00FE27BC">
            <w:pPr>
              <w:tabs>
                <w:tab w:val="left" w:pos="700"/>
              </w:tabs>
              <w:ind w:left="-113" w:right="-108"/>
              <w:jc w:val="both"/>
              <w:rPr>
                <w:i/>
                <w:sz w:val="18"/>
                <w:szCs w:val="18"/>
              </w:rPr>
            </w:pPr>
          </w:p>
        </w:tc>
        <w:tc>
          <w:tcPr>
            <w:tcW w:w="8257" w:type="dxa"/>
            <w:gridSpan w:val="13"/>
          </w:tcPr>
          <w:p w:rsidR="00174D98" w:rsidRDefault="00174D98" w:rsidP="00FE27BC">
            <w:pPr>
              <w:tabs>
                <w:tab w:val="left" w:pos="700"/>
              </w:tabs>
              <w:ind w:right="-108"/>
              <w:jc w:val="both"/>
              <w:rPr>
                <w:sz w:val="18"/>
                <w:szCs w:val="18"/>
              </w:rPr>
            </w:pPr>
          </w:p>
        </w:tc>
      </w:tr>
      <w:tr w:rsidR="00174D98" w:rsidRPr="002A03DF" w:rsidTr="00FE27BC">
        <w:trPr>
          <w:trHeight w:val="454"/>
        </w:trPr>
        <w:tc>
          <w:tcPr>
            <w:tcW w:w="839" w:type="dxa"/>
            <w:tcMar>
              <w:top w:w="0" w:type="dxa"/>
              <w:left w:w="108" w:type="dxa"/>
              <w:bottom w:w="0" w:type="dxa"/>
              <w:right w:w="108" w:type="dxa"/>
            </w:tcMar>
          </w:tcPr>
          <w:p w:rsidR="00174D98" w:rsidRPr="005D6DFA" w:rsidRDefault="00174D98" w:rsidP="00FE27BC">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7" w:type="dxa"/>
            <w:gridSpan w:val="13"/>
          </w:tcPr>
          <w:p w:rsidR="00174D98" w:rsidRPr="005D6DFA" w:rsidRDefault="00174D98" w:rsidP="00FE27BC">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234086773"/>
        <w:placeholder>
          <w:docPart w:val="F5B148199C1E45368525C37327281622"/>
        </w:placeholder>
        <w:showingPlcHdr/>
        <w:text/>
      </w:sdtPr>
      <w:sdtEndPr/>
      <w:sdtContent>
        <w:p w:rsidR="00174D98" w:rsidRPr="00CD7CC7" w:rsidRDefault="00174D98" w:rsidP="00174D98">
          <w:pPr>
            <w:framePr w:w="8959" w:h="340" w:hRule="exact" w:hSpace="181" w:wrap="notBeside" w:vAnchor="text" w:hAnchor="page" w:x="1702" w:y="3120"/>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234086774"/>
        <w:placeholder>
          <w:docPart w:val="060A2069C0884AE2AEFF3AC15EC2F723"/>
        </w:placeholder>
        <w:showingPlcHdr/>
        <w:text/>
      </w:sdtPr>
      <w:sdtEndPr/>
      <w:sdtContent>
        <w:p w:rsidR="00174D98" w:rsidRDefault="00174D98" w:rsidP="00174D98">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234086775"/>
        <w:placeholder>
          <w:docPart w:val="CE6BF5B5DC274027BB9C84991C313420"/>
        </w:placeholder>
        <w:showingPlcHdr/>
        <w:text/>
      </w:sdtPr>
      <w:sdtEndPr/>
      <w:sdtContent>
        <w:p w:rsidR="00174D98" w:rsidRDefault="00174D98" w:rsidP="00174D98">
          <w:pPr>
            <w:framePr w:w="6577" w:h="340" w:hRule="exact" w:hSpace="181" w:wrap="around" w:vAnchor="text" w:hAnchor="page" w:x="3970" w:y="4815"/>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personas kods</w:t>
          </w:r>
          <w:r>
            <w:rPr>
              <w:rStyle w:val="PlaceholderText"/>
            </w:rPr>
            <w:tab/>
          </w:r>
          <w:r>
            <w:rPr>
              <w:rStyle w:val="PlaceholderText"/>
            </w:rPr>
            <w:tab/>
          </w:r>
          <w:r>
            <w:rPr>
              <w:rStyle w:val="PlaceholderText"/>
            </w:rPr>
            <w:tab/>
          </w:r>
        </w:p>
      </w:sdtContent>
    </w:sdt>
    <w:sdt>
      <w:sdtPr>
        <w:id w:val="234086776"/>
        <w:placeholder>
          <w:docPart w:val="753C5BC678F44E88964D5CE4D009D8D1"/>
        </w:placeholder>
        <w:showingPlcHdr/>
        <w:text/>
      </w:sdtPr>
      <w:sdtEndPr/>
      <w:sdtContent>
        <w:p w:rsidR="00174D98" w:rsidRDefault="00174D98" w:rsidP="00174D98">
          <w:pPr>
            <w:framePr w:w="6691" w:h="340" w:hRule="exact" w:hSpace="181" w:wrap="around" w:vAnchor="text" w:hAnchor="page" w:x="3970" w:y="654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e-pasts</w:t>
          </w:r>
          <w:r>
            <w:rPr>
              <w:rStyle w:val="PlaceholderText"/>
            </w:rPr>
            <w:tab/>
          </w:r>
          <w:r>
            <w:rPr>
              <w:rStyle w:val="PlaceholderText"/>
            </w:rPr>
            <w:tab/>
          </w:r>
        </w:p>
      </w:sdtContent>
    </w:sdt>
    <w:sdt>
      <w:sdtPr>
        <w:id w:val="234086777"/>
        <w:placeholder>
          <w:docPart w:val="83BC6E283E284FB6B3504A89416387D4"/>
        </w:placeholder>
        <w:showingPlcHdr/>
        <w:text/>
      </w:sdtPr>
      <w:sdtEndPr/>
      <w:sdtContent>
        <w:p w:rsidR="00174D98" w:rsidRDefault="00174D98" w:rsidP="00174D98">
          <w:pPr>
            <w:framePr w:w="6691" w:h="340" w:hRule="exact" w:hSpace="181" w:wrap="around" w:vAnchor="text" w:hAnchor="page" w:x="3970" w:y="6947"/>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tālruņa Nr.</w:t>
          </w:r>
          <w:r>
            <w:rPr>
              <w:rStyle w:val="PlaceholderText"/>
            </w:rPr>
            <w:tab/>
          </w:r>
          <w:r>
            <w:rPr>
              <w:rStyle w:val="PlaceholderText"/>
            </w:rPr>
            <w:tab/>
          </w:r>
          <w:r>
            <w:rPr>
              <w:rStyle w:val="PlaceholderText"/>
            </w:rPr>
            <w:tab/>
          </w:r>
        </w:p>
      </w:sdtContent>
    </w:sdt>
    <w:sdt>
      <w:sdtPr>
        <w:id w:val="234086778"/>
        <w:placeholder>
          <w:docPart w:val="7096E51BFBC647578895944C7F52FA03"/>
        </w:placeholder>
        <w:showingPlcHdr/>
        <w:text/>
      </w:sdtPr>
      <w:sdtEndPr/>
      <w:sdtContent>
        <w:p w:rsidR="00174D98" w:rsidRDefault="00174D98" w:rsidP="00174D98">
          <w:pPr>
            <w:framePr w:w="4423" w:h="340" w:hRule="exact" w:hSpace="181" w:wrap="around" w:vAnchor="text" w:hAnchor="page" w:x="4367" w:y="11171"/>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p>
      </w:sdtContent>
    </w:sdt>
    <w:sdt>
      <w:sdtPr>
        <w:id w:val="234086779"/>
        <w:placeholder>
          <w:docPart w:val="B36CB826F8EB4ADBB9496E14773772ED"/>
        </w:placeholder>
        <w:showingPlcHdr/>
        <w:text/>
      </w:sdtPr>
      <w:sdtEndPr/>
      <w:sdtContent>
        <w:p w:rsidR="00174D98" w:rsidRDefault="00174D98" w:rsidP="00174D98">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i/>
            </w:rPr>
            <w:t>vieta</w:t>
          </w:r>
          <w:r>
            <w:rPr>
              <w:rStyle w:val="PlaceholderText"/>
              <w:i/>
            </w:rPr>
            <w:tab/>
          </w:r>
        </w:p>
      </w:sdtContent>
    </w:sdt>
    <w:sdt>
      <w:sdtPr>
        <w:id w:val="234086780"/>
        <w:placeholder>
          <w:docPart w:val="B7D0505432044294908C12F10F6C92F1"/>
        </w:placeholder>
        <w:showingPlcHdr/>
        <w:text/>
      </w:sdtPr>
      <w:sdtEndPr/>
      <w:sdtContent>
        <w:p w:rsidR="00174D98" w:rsidRDefault="00174D98" w:rsidP="00174D98">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i/>
            </w:rPr>
            <w:t>datums</w:t>
          </w:r>
          <w:r>
            <w:rPr>
              <w:rStyle w:val="PlaceholderText"/>
              <w:i/>
            </w:rPr>
            <w:tab/>
          </w:r>
        </w:p>
      </w:sdtContent>
    </w:sdt>
    <w:sdt>
      <w:sdtPr>
        <w:id w:val="91190662"/>
        <w:placeholder>
          <w:docPart w:val="7A5987284BBF4ADBA2AABFFBE265C112"/>
        </w:placeholder>
        <w:showingPlcHdr/>
        <w:text/>
      </w:sdtPr>
      <w:sdtEndPr/>
      <w:sdtContent>
        <w:p w:rsidR="00174D98" w:rsidRDefault="00174D98" w:rsidP="00174D98">
          <w:pPr>
            <w:framePr w:w="8959" w:h="340" w:hRule="exact" w:hSpace="181" w:wrap="notBeside" w:vAnchor="text" w:hAnchor="page" w:x="1702" w:y="3970"/>
            <w:pBdr>
              <w:top w:val="single" w:sz="2" w:space="1" w:color="auto" w:shadow="1"/>
              <w:left w:val="single" w:sz="2" w:space="1" w:color="auto" w:shadow="1"/>
              <w:bottom w:val="single" w:sz="2" w:space="1" w:color="auto" w:shadow="1"/>
              <w:right w:val="single" w:sz="2" w:space="1" w:color="auto" w:shadow="1"/>
            </w:pBdr>
          </w:pPr>
          <w:r>
            <w:tab/>
          </w:r>
          <w:r>
            <w:tab/>
          </w:r>
          <w:r>
            <w:tab/>
          </w:r>
          <w:r>
            <w:tab/>
          </w:r>
          <w:r w:rsidRPr="001F3B8C">
            <w:rPr>
              <w:rStyle w:val="PlaceholderText"/>
            </w:rPr>
            <w:t>administratora vārds un uzvārds</w:t>
          </w:r>
          <w:r>
            <w:rPr>
              <w:rStyle w:val="PlaceholderText"/>
            </w:rPr>
            <w:tab/>
          </w:r>
          <w:r>
            <w:rPr>
              <w:rStyle w:val="PlaceholderText"/>
            </w:rPr>
            <w:tab/>
          </w:r>
          <w:r>
            <w:rPr>
              <w:rStyle w:val="PlaceholderText"/>
            </w:rPr>
            <w:tab/>
          </w:r>
        </w:p>
      </w:sdtContent>
    </w:sdt>
    <w:sdt>
      <w:sdtPr>
        <w:id w:val="91190703"/>
        <w:placeholder>
          <w:docPart w:val="BF2BE7A504DA45A39DA98582861985F4"/>
        </w:placeholder>
        <w:showingPlcHdr/>
        <w:text/>
      </w:sdtPr>
      <w:sdtEndPr/>
      <w:sdtContent>
        <w:p w:rsidR="00174D98" w:rsidRDefault="00174D98" w:rsidP="00174D98">
          <w:pPr>
            <w:framePr w:w="4423" w:h="340" w:hRule="exact" w:hSpace="181" w:wrap="around" w:vAnchor="text" w:hAnchor="page" w:x="4367" w:y="11880"/>
            <w:pBdr>
              <w:top w:val="single" w:sz="2" w:space="1" w:color="auto" w:shadow="1"/>
              <w:left w:val="single" w:sz="2" w:space="1" w:color="auto" w:shadow="1"/>
              <w:bottom w:val="single" w:sz="2" w:space="1" w:color="auto" w:shadow="1"/>
              <w:right w:val="single" w:sz="2" w:space="1" w:color="auto" w:shadow="1"/>
            </w:pBdr>
          </w:pPr>
          <w:r>
            <w:tab/>
          </w:r>
          <w:r>
            <w:tab/>
          </w:r>
          <w:r w:rsidRPr="00E00C2F">
            <w:rPr>
              <w:rStyle w:val="PlaceholderText"/>
            </w:rPr>
            <w:t>vārds, uzvārds</w:t>
          </w:r>
          <w:r>
            <w:rPr>
              <w:rStyle w:val="PlaceholderText"/>
            </w:rPr>
            <w:tab/>
          </w:r>
          <w:r>
            <w:rPr>
              <w:rStyle w:val="PlaceholderText"/>
            </w:rPr>
            <w:tab/>
          </w:r>
        </w:p>
      </w:sdtContent>
    </w:sdt>
    <w:sdt>
      <w:sdtPr>
        <w:rPr>
          <w:i/>
          <w:color w:val="808080"/>
        </w:rPr>
        <w:id w:val="91190715"/>
        <w:placeholder>
          <w:docPart w:val="ADD4E44A934D4B09AD35E766F2870D9A"/>
        </w:placeholder>
        <w:showingPlcHdr/>
        <w:text/>
      </w:sdtPr>
      <w:sdtEndPr>
        <w:rPr>
          <w:i w:val="0"/>
        </w:rPr>
      </w:sdtEndPr>
      <w:sdtContent>
        <w:p w:rsidR="00174D98" w:rsidRDefault="00174D98" w:rsidP="00174D98">
          <w:pPr>
            <w:framePr w:w="5216" w:h="340" w:hRule="exact" w:hSpace="181" w:wrap="around" w:vAnchor="text" w:hAnchor="page" w:x="5444" w:y="2609"/>
            <w:pBdr>
              <w:top w:val="single" w:sz="2" w:space="1" w:color="auto" w:shadow="1"/>
              <w:left w:val="single" w:sz="2" w:space="1" w:color="auto" w:shadow="1"/>
              <w:bottom w:val="single" w:sz="2" w:space="1" w:color="auto" w:shadow="1"/>
              <w:right w:val="single" w:sz="2" w:space="1" w:color="auto" w:shadow="1"/>
            </w:pBdr>
          </w:pPr>
          <w:r>
            <w:rPr>
              <w:rStyle w:val="PlaceholderText"/>
            </w:rPr>
            <w:t>norādīt citu pārstāvības</w:t>
          </w:r>
          <w:r w:rsidRPr="00B2793F">
            <w:rPr>
              <w:rStyle w:val="PlaceholderText"/>
            </w:rPr>
            <w:t xml:space="preserve"> pamatu vai ieņemamo </w:t>
          </w:r>
          <w:r w:rsidRPr="001A0D85">
            <w:rPr>
              <w:rStyle w:val="PlaceholderText"/>
            </w:rPr>
            <w:t>amatu</w:t>
          </w:r>
        </w:p>
      </w:sdtContent>
    </w:sdt>
    <w:p w:rsidR="00174D98" w:rsidRPr="00983544" w:rsidRDefault="00174D98" w:rsidP="00174D98">
      <w:pPr>
        <w:tabs>
          <w:tab w:val="left" w:pos="700"/>
        </w:tabs>
        <w:rPr>
          <w:i/>
        </w:rPr>
      </w:pPr>
    </w:p>
    <w:p w:rsidR="009D6B94" w:rsidRPr="009D7CDC" w:rsidRDefault="009D6B94" w:rsidP="00C96BD0">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240"/>
        <w:rPr>
          <w:rFonts w:ascii="Times New Roman" w:hAnsi="Times New Roman"/>
          <w:b/>
          <w:color w:val="auto"/>
          <w:sz w:val="24"/>
          <w:szCs w:val="24"/>
          <w:lang w:val="lv-LV"/>
        </w:rPr>
      </w:pPr>
      <w:r w:rsidRPr="009D7CDC">
        <w:rPr>
          <w:rFonts w:ascii="Times New Roman" w:hAnsi="Times New Roman"/>
          <w:b/>
          <w:color w:val="auto"/>
          <w:sz w:val="24"/>
          <w:szCs w:val="24"/>
          <w:lang w:val="lv-LV"/>
        </w:rPr>
        <w:br w:type="page"/>
      </w:r>
      <w:r w:rsidRPr="009D7CDC">
        <w:rPr>
          <w:rFonts w:ascii="Times New Roman" w:hAnsi="Times New Roman"/>
          <w:b/>
          <w:color w:val="auto"/>
          <w:sz w:val="24"/>
          <w:szCs w:val="24"/>
          <w:lang w:val="lv-LV"/>
        </w:rPr>
        <w:lastRenderedPageBreak/>
        <w:t>LĪDZĒJU REKVIZĪTI UN PARAKSTI</w:t>
      </w:r>
    </w:p>
    <w:tbl>
      <w:tblPr>
        <w:tblpPr w:leftFromText="180" w:rightFromText="180" w:vertAnchor="text" w:horzAnchor="margin" w:tblpXSpec="center" w:tblpY="142"/>
        <w:tblW w:w="10017" w:type="dxa"/>
        <w:tblLayout w:type="fixed"/>
        <w:tblLook w:val="00A0" w:firstRow="1" w:lastRow="0" w:firstColumn="1" w:lastColumn="0" w:noHBand="0" w:noVBand="0"/>
      </w:tblPr>
      <w:tblGrid>
        <w:gridCol w:w="1338"/>
        <w:gridCol w:w="236"/>
        <w:gridCol w:w="1469"/>
        <w:gridCol w:w="236"/>
        <w:gridCol w:w="1238"/>
        <w:gridCol w:w="242"/>
        <w:gridCol w:w="2970"/>
        <w:gridCol w:w="236"/>
        <w:gridCol w:w="1816"/>
        <w:gridCol w:w="236"/>
      </w:tblGrid>
      <w:tr w:rsidR="00FC2BBF" w:rsidRPr="005A136E" w:rsidTr="00FC2BBF">
        <w:trPr>
          <w:cantSplit/>
          <w:trHeight w:val="74"/>
        </w:trPr>
        <w:tc>
          <w:tcPr>
            <w:tcW w:w="7729" w:type="dxa"/>
            <w:gridSpan w:val="7"/>
            <w:shd w:val="pct15" w:color="auto" w:fill="auto"/>
          </w:tcPr>
          <w:p w:rsidR="00FC2BBF" w:rsidRPr="004A3115" w:rsidRDefault="00FC2BBF" w:rsidP="00FC2BBF">
            <w:pPr>
              <w:widowControl w:val="0"/>
              <w:ind w:right="-108"/>
              <w:rPr>
                <w:b/>
                <w:sz w:val="16"/>
                <w:szCs w:val="16"/>
              </w:rPr>
            </w:pPr>
          </w:p>
        </w:tc>
        <w:tc>
          <w:tcPr>
            <w:tcW w:w="236" w:type="dxa"/>
            <w:shd w:val="pct15" w:color="auto" w:fill="auto"/>
          </w:tcPr>
          <w:p w:rsidR="00FC2BBF" w:rsidRPr="004A3115" w:rsidRDefault="00FC2BBF" w:rsidP="00FC2BBF">
            <w:pPr>
              <w:widowControl w:val="0"/>
              <w:ind w:right="34"/>
              <w:jc w:val="both"/>
              <w:rPr>
                <w:b/>
                <w:sz w:val="16"/>
                <w:szCs w:val="16"/>
              </w:rPr>
            </w:pPr>
          </w:p>
        </w:tc>
        <w:tc>
          <w:tcPr>
            <w:tcW w:w="1816" w:type="dxa"/>
            <w:shd w:val="pct15" w:color="auto" w:fill="auto"/>
          </w:tcPr>
          <w:p w:rsidR="00FC2BBF" w:rsidRPr="004A3115" w:rsidRDefault="00FC2BBF" w:rsidP="00FC2BBF">
            <w:pPr>
              <w:widowControl w:val="0"/>
              <w:ind w:right="34"/>
              <w:jc w:val="both"/>
              <w:rPr>
                <w:b/>
                <w:sz w:val="16"/>
                <w:szCs w:val="16"/>
              </w:rPr>
            </w:pPr>
          </w:p>
        </w:tc>
        <w:tc>
          <w:tcPr>
            <w:tcW w:w="236" w:type="dxa"/>
            <w:shd w:val="pct15"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253"/>
        </w:trPr>
        <w:tc>
          <w:tcPr>
            <w:tcW w:w="7729" w:type="dxa"/>
            <w:gridSpan w:val="7"/>
            <w:shd w:val="clear" w:color="auto" w:fill="auto"/>
          </w:tcPr>
          <w:p w:rsidR="00FC2BBF" w:rsidRPr="00514414" w:rsidRDefault="00FC2BBF" w:rsidP="00FC2BBF">
            <w:pPr>
              <w:widowControl w:val="0"/>
              <w:ind w:right="-108"/>
              <w:rPr>
                <w:b/>
                <w:sz w:val="22"/>
                <w:szCs w:val="22"/>
              </w:rPr>
            </w:pPr>
            <w:r w:rsidRPr="00514414">
              <w:rPr>
                <w:b/>
                <w:sz w:val="22"/>
                <w:szCs w:val="22"/>
              </w:rPr>
              <w:t>Valsts reģionālās attīstības aģentūra</w:t>
            </w:r>
          </w:p>
          <w:p w:rsidR="00FC2BBF" w:rsidRPr="00514414" w:rsidRDefault="00FC2BBF" w:rsidP="00FC2BBF">
            <w:pPr>
              <w:widowControl w:val="0"/>
              <w:ind w:right="-108"/>
              <w:jc w:val="both"/>
              <w:rPr>
                <w:sz w:val="22"/>
                <w:szCs w:val="22"/>
              </w:rPr>
            </w:pPr>
            <w:r w:rsidRPr="00514414">
              <w:rPr>
                <w:sz w:val="22"/>
                <w:szCs w:val="22"/>
              </w:rPr>
              <w:t>Reģ. Nr.90001733697</w:t>
            </w:r>
          </w:p>
          <w:p w:rsidR="00FC2BBF" w:rsidRPr="00514414" w:rsidRDefault="00FC2BBF" w:rsidP="00FC2BBF">
            <w:pPr>
              <w:widowControl w:val="0"/>
              <w:ind w:right="-108"/>
              <w:jc w:val="both"/>
              <w:rPr>
                <w:sz w:val="22"/>
                <w:szCs w:val="22"/>
              </w:rPr>
            </w:pPr>
            <w:r w:rsidRPr="00514414">
              <w:rPr>
                <w:sz w:val="22"/>
                <w:szCs w:val="22"/>
              </w:rPr>
              <w:t>Elizabetes iela 19, Rīga, LV-1010</w:t>
            </w:r>
          </w:p>
          <w:p w:rsidR="00FC2BBF" w:rsidRPr="00514414" w:rsidRDefault="00FC2BBF" w:rsidP="00FC2BBF">
            <w:pPr>
              <w:widowControl w:val="0"/>
              <w:ind w:right="-108"/>
              <w:jc w:val="both"/>
              <w:rPr>
                <w:sz w:val="22"/>
                <w:szCs w:val="22"/>
              </w:rPr>
            </w:pPr>
            <w:r w:rsidRPr="00514414">
              <w:rPr>
                <w:sz w:val="22"/>
                <w:szCs w:val="22"/>
              </w:rPr>
              <w:t xml:space="preserve">e-pasts: </w:t>
            </w:r>
            <w:hyperlink r:id="rId45" w:history="1">
              <w:r w:rsidRPr="006A5AF4">
                <w:rPr>
                  <w:szCs w:val="22"/>
                </w:rPr>
                <w:t>pasts@vraa.gov.lv</w:t>
              </w:r>
            </w:hyperlink>
            <w:r>
              <w:rPr>
                <w:sz w:val="22"/>
                <w:u w:val="single"/>
              </w:rPr>
              <w:t xml:space="preserve"> </w:t>
            </w:r>
          </w:p>
          <w:p w:rsidR="00FC2BBF" w:rsidRPr="00514414" w:rsidRDefault="00FC2BBF" w:rsidP="00FC2BBF">
            <w:pPr>
              <w:widowControl w:val="0"/>
              <w:ind w:right="-108"/>
              <w:jc w:val="both"/>
              <w:rPr>
                <w:sz w:val="22"/>
                <w:szCs w:val="22"/>
              </w:rPr>
            </w:pPr>
            <w:r w:rsidRPr="00514414">
              <w:rPr>
                <w:sz w:val="22"/>
                <w:szCs w:val="22"/>
              </w:rPr>
              <w:t>Valsts kase, TRELLV22</w:t>
            </w:r>
          </w:p>
          <w:p w:rsidR="00FC2BBF" w:rsidRPr="00514414" w:rsidRDefault="00FC2BBF" w:rsidP="00FC2BBF">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FC2BBF" w:rsidRPr="00A9031F" w:rsidRDefault="00FC2BBF" w:rsidP="00FC2BBF">
            <w:pPr>
              <w:widowControl w:val="0"/>
              <w:spacing w:before="240" w:after="360"/>
              <w:ind w:left="-108" w:right="34"/>
              <w:rPr>
                <w:color w:val="BFBFBF"/>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80"/>
        </w:trPr>
        <w:tc>
          <w:tcPr>
            <w:tcW w:w="1338" w:type="dxa"/>
            <w:shd w:val="clear" w:color="auto" w:fill="auto"/>
            <w:vAlign w:val="center"/>
          </w:tcPr>
          <w:p w:rsidR="00FC2BBF" w:rsidRPr="007C4EE5" w:rsidRDefault="00FC2BBF" w:rsidP="00FC2BBF">
            <w:pPr>
              <w:widowControl w:val="0"/>
              <w:ind w:right="-108"/>
              <w:rPr>
                <w:sz w:val="8"/>
                <w:szCs w:val="8"/>
              </w:rPr>
            </w:pPr>
          </w:p>
        </w:tc>
        <w:tc>
          <w:tcPr>
            <w:tcW w:w="3179" w:type="dxa"/>
            <w:gridSpan w:val="4"/>
            <w:tcBorders>
              <w:left w:val="nil"/>
            </w:tcBorders>
            <w:shd w:val="clear" w:color="auto" w:fill="auto"/>
            <w:vAlign w:val="center"/>
          </w:tcPr>
          <w:p w:rsidR="00FC2BBF" w:rsidRPr="007C4EE5" w:rsidRDefault="00FC2BBF" w:rsidP="00FC2BBF">
            <w:pPr>
              <w:widowControl w:val="0"/>
              <w:ind w:right="-108"/>
              <w:jc w:val="center"/>
              <w:rPr>
                <w:sz w:val="8"/>
                <w:szCs w:val="8"/>
              </w:rPr>
            </w:pPr>
          </w:p>
        </w:tc>
        <w:tc>
          <w:tcPr>
            <w:tcW w:w="242" w:type="dxa"/>
            <w:shd w:val="clear" w:color="auto" w:fill="auto"/>
            <w:vAlign w:val="center"/>
          </w:tcPr>
          <w:p w:rsidR="00FC2BBF" w:rsidRPr="007C4EE5" w:rsidRDefault="00FC2BBF" w:rsidP="00FC2BBF">
            <w:pPr>
              <w:widowControl w:val="0"/>
              <w:ind w:right="-250"/>
              <w:jc w:val="center"/>
              <w:rPr>
                <w:sz w:val="8"/>
                <w:szCs w:val="8"/>
              </w:rPr>
            </w:pPr>
          </w:p>
        </w:tc>
        <w:tc>
          <w:tcPr>
            <w:tcW w:w="2970" w:type="dxa"/>
            <w:shd w:val="clear" w:color="auto" w:fill="auto"/>
            <w:vAlign w:val="center"/>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right="33"/>
              <w:jc w:val="center"/>
              <w:rPr>
                <w:sz w:val="8"/>
                <w:szCs w:val="8"/>
              </w:rPr>
            </w:pPr>
          </w:p>
        </w:tc>
        <w:tc>
          <w:tcPr>
            <w:tcW w:w="1816" w:type="dxa"/>
            <w:shd w:val="clear" w:color="auto" w:fill="auto"/>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left="-136" w:right="-119"/>
              <w:jc w:val="center"/>
              <w:rPr>
                <w:sz w:val="8"/>
                <w:szCs w:val="8"/>
              </w:rPr>
            </w:pPr>
          </w:p>
        </w:tc>
      </w:tr>
      <w:tr w:rsidR="00FC2BBF" w:rsidRPr="005A136E" w:rsidTr="00FC2BBF">
        <w:trPr>
          <w:cantSplit/>
          <w:trHeight w:val="219"/>
        </w:trPr>
        <w:tc>
          <w:tcPr>
            <w:tcW w:w="1338" w:type="dxa"/>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FC2BBF" w:rsidRPr="00514414" w:rsidRDefault="00FC2BBF" w:rsidP="00FC2BBF">
            <w:pPr>
              <w:widowControl w:val="0"/>
              <w:ind w:right="-108"/>
              <w:jc w:val="center"/>
            </w:pPr>
            <w:r>
              <w:t>d</w:t>
            </w:r>
            <w:r w:rsidRPr="00514414">
              <w:t>irektor</w:t>
            </w:r>
            <w:r>
              <w:t xml:space="preserve">a </w:t>
            </w:r>
            <w:proofErr w:type="spellStart"/>
            <w:r>
              <w:t>p.i</w:t>
            </w:r>
            <w:proofErr w:type="spellEnd"/>
            <w:r>
              <w:t>.</w:t>
            </w:r>
          </w:p>
        </w:tc>
        <w:tc>
          <w:tcPr>
            <w:tcW w:w="242" w:type="dxa"/>
            <w:shd w:val="clear" w:color="auto" w:fill="auto"/>
            <w:vAlign w:val="center"/>
          </w:tcPr>
          <w:p w:rsidR="00FC2BBF" w:rsidRPr="00514414" w:rsidRDefault="00FC2BBF" w:rsidP="00FC2BBF">
            <w:pPr>
              <w:widowControl w:val="0"/>
              <w:ind w:right="-250"/>
              <w:jc w:val="center"/>
              <w:rPr>
                <w:sz w:val="4"/>
                <w:szCs w:val="4"/>
              </w:rPr>
            </w:pPr>
          </w:p>
        </w:tc>
        <w:tc>
          <w:tcPr>
            <w:tcW w:w="2970" w:type="dxa"/>
            <w:tcBorders>
              <w:bottom w:val="single" w:sz="4" w:space="0" w:color="auto"/>
            </w:tcBorders>
            <w:shd w:val="clear" w:color="auto" w:fill="auto"/>
            <w:vAlign w:val="center"/>
          </w:tcPr>
          <w:p w:rsidR="00FC2BBF" w:rsidRPr="00514414" w:rsidRDefault="00FC2BBF" w:rsidP="00FC2BBF">
            <w:pPr>
              <w:widowControl w:val="0"/>
              <w:ind w:right="33"/>
              <w:jc w:val="center"/>
              <w:rPr>
                <w:sz w:val="22"/>
                <w:szCs w:val="22"/>
              </w:rPr>
            </w:pPr>
            <w:r>
              <w:rPr>
                <w:sz w:val="22"/>
                <w:szCs w:val="22"/>
              </w:rPr>
              <w:t>Mārtiņš Rinčs</w:t>
            </w:r>
          </w:p>
        </w:tc>
        <w:tc>
          <w:tcPr>
            <w:tcW w:w="236" w:type="dxa"/>
            <w:shd w:val="clear" w:color="auto" w:fill="auto"/>
          </w:tcPr>
          <w:p w:rsidR="00FC2BBF" w:rsidRPr="00514414" w:rsidRDefault="00FC2BBF" w:rsidP="00FC2BBF">
            <w:pPr>
              <w:widowControl w:val="0"/>
              <w:ind w:right="33"/>
              <w:jc w:val="center"/>
            </w:pPr>
          </w:p>
        </w:tc>
        <w:tc>
          <w:tcPr>
            <w:tcW w:w="1816" w:type="dxa"/>
            <w:tcBorders>
              <w:bottom w:val="single" w:sz="4" w:space="0" w:color="auto"/>
            </w:tcBorders>
            <w:shd w:val="clear" w:color="auto" w:fill="auto"/>
          </w:tcPr>
          <w:p w:rsidR="00FC2BBF" w:rsidRPr="00514414" w:rsidRDefault="00FC2BBF" w:rsidP="00FC2BBF">
            <w:pPr>
              <w:widowControl w:val="0"/>
              <w:ind w:right="33"/>
              <w:jc w:val="cente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C822E0" w:rsidRDefault="00FC2BBF" w:rsidP="00FC2BBF">
            <w:pPr>
              <w:widowControl w:val="0"/>
              <w:ind w:right="-108"/>
              <w:jc w:val="center"/>
              <w:rPr>
                <w:sz w:val="16"/>
                <w:szCs w:val="16"/>
              </w:rPr>
            </w:pPr>
            <w:r w:rsidRPr="00C822E0">
              <w:rPr>
                <w:sz w:val="16"/>
                <w:szCs w:val="16"/>
              </w:rPr>
              <w:t>(pārstāvības tiesiskais pamats)</w:t>
            </w:r>
          </w:p>
        </w:tc>
        <w:tc>
          <w:tcPr>
            <w:tcW w:w="242" w:type="dxa"/>
            <w:shd w:val="clear" w:color="auto" w:fill="auto"/>
          </w:tcPr>
          <w:p w:rsidR="00FC2BBF" w:rsidRPr="00C822E0" w:rsidRDefault="00FC2BBF" w:rsidP="00FC2BBF">
            <w:pPr>
              <w:widowControl w:val="0"/>
              <w:ind w:right="-250"/>
              <w:jc w:val="center"/>
              <w:rPr>
                <w:sz w:val="16"/>
                <w:szCs w:val="16"/>
              </w:rPr>
            </w:pPr>
          </w:p>
        </w:tc>
        <w:tc>
          <w:tcPr>
            <w:tcW w:w="2970" w:type="dxa"/>
            <w:shd w:val="clear" w:color="auto" w:fill="auto"/>
          </w:tcPr>
          <w:p w:rsidR="00FC2BBF" w:rsidRPr="00C822E0" w:rsidRDefault="00FC2BBF" w:rsidP="00FC2BBF">
            <w:pPr>
              <w:widowControl w:val="0"/>
              <w:ind w:right="34"/>
              <w:jc w:val="center"/>
              <w:rPr>
                <w:sz w:val="16"/>
                <w:szCs w:val="16"/>
              </w:rPr>
            </w:pPr>
            <w:r w:rsidRPr="00C822E0">
              <w:rPr>
                <w:sz w:val="16"/>
                <w:szCs w:val="16"/>
              </w:rPr>
              <w:t>(vārds, uzvārds)</w:t>
            </w:r>
          </w:p>
        </w:tc>
        <w:tc>
          <w:tcPr>
            <w:tcW w:w="236" w:type="dxa"/>
            <w:shd w:val="clear" w:color="auto" w:fill="auto"/>
          </w:tcPr>
          <w:p w:rsidR="00FC2BBF" w:rsidRPr="00C822E0" w:rsidRDefault="00FC2BBF" w:rsidP="00FC2BBF">
            <w:pPr>
              <w:widowControl w:val="0"/>
              <w:ind w:right="34"/>
              <w:jc w:val="center"/>
              <w:rPr>
                <w:sz w:val="16"/>
                <w:szCs w:val="16"/>
              </w:rPr>
            </w:pPr>
          </w:p>
        </w:tc>
        <w:tc>
          <w:tcPr>
            <w:tcW w:w="1816" w:type="dxa"/>
            <w:shd w:val="clear" w:color="auto" w:fill="auto"/>
          </w:tcPr>
          <w:p w:rsidR="00FC2BBF" w:rsidRPr="00C822E0" w:rsidRDefault="00FC2BBF" w:rsidP="00FC2BBF">
            <w:pPr>
              <w:widowControl w:val="0"/>
              <w:ind w:right="34"/>
              <w:jc w:val="center"/>
              <w:rPr>
                <w:sz w:val="16"/>
                <w:szCs w:val="16"/>
              </w:rPr>
            </w:pPr>
            <w:r w:rsidRPr="00C822E0">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pct15" w:color="auto" w:fill="auto"/>
          </w:tcPr>
          <w:p w:rsidR="00FC2BBF" w:rsidRPr="004A3115" w:rsidRDefault="00FC2BBF" w:rsidP="00FC2BBF">
            <w:pPr>
              <w:widowControl w:val="0"/>
              <w:ind w:right="-108"/>
              <w:jc w:val="center"/>
              <w:rPr>
                <w:sz w:val="16"/>
                <w:szCs w:val="16"/>
              </w:rPr>
            </w:pPr>
          </w:p>
        </w:tc>
        <w:tc>
          <w:tcPr>
            <w:tcW w:w="3179" w:type="dxa"/>
            <w:gridSpan w:val="4"/>
            <w:tcBorders>
              <w:left w:val="nil"/>
            </w:tcBorders>
            <w:shd w:val="pct15" w:color="auto" w:fill="auto"/>
          </w:tcPr>
          <w:p w:rsidR="00FC2BBF" w:rsidRPr="004A3115" w:rsidRDefault="00FC2BBF" w:rsidP="00FC2BBF">
            <w:pPr>
              <w:widowControl w:val="0"/>
              <w:ind w:right="-108"/>
              <w:jc w:val="center"/>
              <w:rPr>
                <w:sz w:val="16"/>
                <w:szCs w:val="16"/>
              </w:rPr>
            </w:pPr>
          </w:p>
        </w:tc>
        <w:tc>
          <w:tcPr>
            <w:tcW w:w="242" w:type="dxa"/>
            <w:shd w:val="pct15" w:color="auto" w:fill="auto"/>
          </w:tcPr>
          <w:p w:rsidR="00FC2BBF" w:rsidRPr="004A3115" w:rsidRDefault="00FC2BBF" w:rsidP="00FC2BBF">
            <w:pPr>
              <w:widowControl w:val="0"/>
              <w:ind w:right="-250"/>
              <w:jc w:val="center"/>
              <w:rPr>
                <w:sz w:val="16"/>
                <w:szCs w:val="16"/>
              </w:rPr>
            </w:pPr>
          </w:p>
        </w:tc>
        <w:tc>
          <w:tcPr>
            <w:tcW w:w="2970"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4A3115" w:rsidRDefault="00FC2BBF" w:rsidP="00FC2BBF">
            <w:pPr>
              <w:widowControl w:val="0"/>
              <w:ind w:right="34"/>
              <w:jc w:val="center"/>
              <w:rPr>
                <w:sz w:val="16"/>
                <w:szCs w:val="16"/>
              </w:rPr>
            </w:pPr>
          </w:p>
        </w:tc>
        <w:tc>
          <w:tcPr>
            <w:tcW w:w="1816"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253"/>
        </w:trPr>
        <w:tc>
          <w:tcPr>
            <w:tcW w:w="7729" w:type="dxa"/>
            <w:gridSpan w:val="7"/>
            <w:shd w:val="clear" w:color="auto" w:fill="auto"/>
          </w:tcPr>
          <w:p w:rsidR="00FC2BBF" w:rsidRPr="008F16FE" w:rsidRDefault="00FC2BBF" w:rsidP="00FC2BBF">
            <w:pPr>
              <w:widowControl w:val="0"/>
              <w:ind w:right="-108"/>
              <w:rPr>
                <w:b/>
                <w:sz w:val="22"/>
                <w:szCs w:val="22"/>
              </w:rPr>
            </w:pPr>
            <w:r w:rsidRPr="008F16FE">
              <w:rPr>
                <w:b/>
                <w:sz w:val="22"/>
                <w:szCs w:val="22"/>
              </w:rPr>
              <w:t>Piegādātājs</w:t>
            </w:r>
            <w:r w:rsidRPr="008F16FE">
              <w:rPr>
                <w:b/>
                <w:sz w:val="22"/>
                <w:szCs w:val="22"/>
              </w:rPr>
              <w:tab/>
            </w:r>
          </w:p>
          <w:p w:rsidR="00FC2BBF" w:rsidRPr="008F16FE" w:rsidRDefault="00FC2BBF" w:rsidP="00FC2BBF">
            <w:pPr>
              <w:widowControl w:val="0"/>
              <w:ind w:right="-108"/>
              <w:jc w:val="both"/>
              <w:rPr>
                <w:sz w:val="22"/>
                <w:szCs w:val="22"/>
              </w:rPr>
            </w:pPr>
            <w:r w:rsidRPr="008F16FE">
              <w:rPr>
                <w:sz w:val="22"/>
                <w:szCs w:val="22"/>
              </w:rPr>
              <w:t>Reģ. Nr.</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Adrese:</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e-pasts:</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 xml:space="preserve">Banka: </w:t>
            </w:r>
          </w:p>
          <w:p w:rsidR="00FC2BBF" w:rsidRPr="00514414" w:rsidRDefault="00FC2BBF" w:rsidP="00FC2BBF">
            <w:pPr>
              <w:widowControl w:val="0"/>
              <w:ind w:right="-108"/>
              <w:rPr>
                <w:sz w:val="20"/>
                <w:szCs w:val="20"/>
              </w:rPr>
            </w:pPr>
            <w:r w:rsidRPr="008F16FE">
              <w:rPr>
                <w:sz w:val="22"/>
                <w:szCs w:val="22"/>
              </w:rPr>
              <w:t>Konta Nr.</w:t>
            </w:r>
          </w:p>
        </w:tc>
        <w:tc>
          <w:tcPr>
            <w:tcW w:w="2052" w:type="dxa"/>
            <w:gridSpan w:val="2"/>
            <w:shd w:val="clear" w:color="auto" w:fill="auto"/>
            <w:vAlign w:val="bottom"/>
          </w:tcPr>
          <w:p w:rsidR="00FC2BBF" w:rsidRPr="00514414" w:rsidRDefault="00FC2BBF" w:rsidP="00FC2BBF">
            <w:pPr>
              <w:widowControl w:val="0"/>
              <w:spacing w:before="240" w:after="360"/>
              <w:ind w:left="-108" w:right="34"/>
              <w:rPr>
                <w:b/>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36105B" w:rsidTr="00FC2BBF">
        <w:trPr>
          <w:cantSplit/>
          <w:trHeight w:val="80"/>
        </w:trPr>
        <w:tc>
          <w:tcPr>
            <w:tcW w:w="7729" w:type="dxa"/>
            <w:gridSpan w:val="7"/>
            <w:shd w:val="clear" w:color="auto" w:fill="auto"/>
          </w:tcPr>
          <w:p w:rsidR="00FC2BBF" w:rsidRPr="0036105B" w:rsidRDefault="00FC2BBF" w:rsidP="00FC2BBF">
            <w:pPr>
              <w:widowControl w:val="0"/>
              <w:ind w:right="-108"/>
              <w:rPr>
                <w:b/>
                <w:sz w:val="8"/>
                <w:szCs w:val="8"/>
              </w:rPr>
            </w:pPr>
          </w:p>
        </w:tc>
        <w:tc>
          <w:tcPr>
            <w:tcW w:w="2052" w:type="dxa"/>
            <w:gridSpan w:val="2"/>
            <w:shd w:val="clear" w:color="auto" w:fill="auto"/>
            <w:vAlign w:val="bottom"/>
          </w:tcPr>
          <w:p w:rsidR="00FC2BBF" w:rsidRPr="0036105B" w:rsidRDefault="00FC2BBF" w:rsidP="00FC2BBF">
            <w:pPr>
              <w:widowControl w:val="0"/>
              <w:ind w:left="-108" w:right="34"/>
              <w:rPr>
                <w:color w:val="BFBFBF"/>
                <w:sz w:val="8"/>
                <w:szCs w:val="8"/>
              </w:rPr>
            </w:pPr>
          </w:p>
        </w:tc>
        <w:tc>
          <w:tcPr>
            <w:tcW w:w="236" w:type="dxa"/>
            <w:shd w:val="clear" w:color="auto" w:fill="auto"/>
          </w:tcPr>
          <w:p w:rsidR="00FC2BBF" w:rsidRPr="0036105B" w:rsidRDefault="00FC2BBF" w:rsidP="00FC2BBF">
            <w:pPr>
              <w:widowControl w:val="0"/>
              <w:ind w:left="-136" w:right="-119"/>
              <w:jc w:val="both"/>
              <w:rPr>
                <w:b/>
                <w:sz w:val="8"/>
                <w:szCs w:val="8"/>
              </w:rPr>
            </w:pPr>
          </w:p>
        </w:tc>
      </w:tr>
      <w:tr w:rsidR="00FC2BBF" w:rsidRPr="005A136E" w:rsidTr="00FC2BBF">
        <w:trPr>
          <w:cantSplit/>
          <w:trHeight w:val="165"/>
        </w:trPr>
        <w:tc>
          <w:tcPr>
            <w:tcW w:w="1338" w:type="dxa"/>
            <w:vMerge w:val="restart"/>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236" w:type="dxa"/>
            <w:shd w:val="clear" w:color="auto" w:fill="auto"/>
          </w:tcPr>
          <w:p w:rsidR="00FC2BBF" w:rsidRPr="004905E9" w:rsidRDefault="00FC2BBF" w:rsidP="00FC2BBF">
            <w:pPr>
              <w:widowControl w:val="0"/>
              <w:ind w:left="-119" w:right="-1588"/>
              <w:rPr>
                <w:sz w:val="20"/>
                <w:szCs w:val="20"/>
              </w:rPr>
            </w:pPr>
            <w:r>
              <w:rPr>
                <w:noProof/>
                <w:sz w:val="20"/>
                <w:szCs w:val="20"/>
                <w:lang w:eastAsia="lv-LV"/>
              </w:rPr>
              <w:drawing>
                <wp:inline distT="0" distB="0" distL="0" distR="0">
                  <wp:extent cx="123825" cy="123825"/>
                  <wp:effectExtent l="19050" t="0" r="9525" b="0"/>
                  <wp:docPr id="46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6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ind w:left="-80" w:right="-108"/>
              <w:rPr>
                <w:sz w:val="20"/>
                <w:szCs w:val="20"/>
              </w:rPr>
            </w:pPr>
            <w:r>
              <w:rPr>
                <w:sz w:val="20"/>
                <w:szCs w:val="20"/>
              </w:rPr>
              <w:t>valdes loceklis</w:t>
            </w:r>
          </w:p>
        </w:tc>
        <w:tc>
          <w:tcPr>
            <w:tcW w:w="236" w:type="dxa"/>
            <w:shd w:val="clear" w:color="auto" w:fill="auto"/>
          </w:tcPr>
          <w:p w:rsidR="00FC2BBF" w:rsidRPr="00D72D17" w:rsidRDefault="00FC2BBF" w:rsidP="00FC2BBF">
            <w:pPr>
              <w:widowControl w:val="0"/>
              <w:ind w:left="-119" w:right="-1313"/>
              <w:rPr>
                <w:sz w:val="20"/>
                <w:szCs w:val="20"/>
              </w:rPr>
            </w:pPr>
            <w:r>
              <w:rPr>
                <w:noProof/>
                <w:sz w:val="20"/>
                <w:szCs w:val="20"/>
                <w:lang w:eastAsia="lv-LV"/>
              </w:rPr>
              <w:drawing>
                <wp:inline distT="0" distB="0" distL="0" distR="0">
                  <wp:extent cx="123825" cy="123825"/>
                  <wp:effectExtent l="19050" t="0" r="9525" b="0"/>
                  <wp:docPr id="4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ind w:left="-58" w:right="-108"/>
              <w:rPr>
                <w:sz w:val="20"/>
                <w:szCs w:val="20"/>
              </w:rPr>
            </w:pPr>
            <w:r>
              <w:rPr>
                <w:sz w:val="20"/>
                <w:szCs w:val="20"/>
              </w:rPr>
              <w:t>prokūrists</w:t>
            </w:r>
          </w:p>
        </w:tc>
        <w:tc>
          <w:tcPr>
            <w:tcW w:w="242" w:type="dxa"/>
            <w:shd w:val="clear" w:color="auto" w:fill="auto"/>
          </w:tcPr>
          <w:p w:rsidR="00FC2BBF" w:rsidRPr="00D72D17" w:rsidRDefault="00FC2BBF" w:rsidP="00FC2BBF">
            <w:pPr>
              <w:widowControl w:val="0"/>
              <w:ind w:right="-250"/>
              <w:jc w:val="both"/>
              <w:rPr>
                <w:sz w:val="20"/>
                <w:szCs w:val="20"/>
              </w:rPr>
            </w:pPr>
          </w:p>
        </w:tc>
        <w:tc>
          <w:tcPr>
            <w:tcW w:w="2970"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D72D17" w:rsidRDefault="00FC2BBF" w:rsidP="00FC2BBF">
            <w:pPr>
              <w:widowControl w:val="0"/>
              <w:ind w:right="33"/>
              <w:jc w:val="center"/>
              <w:rPr>
                <w:sz w:val="20"/>
                <w:szCs w:val="20"/>
              </w:rPr>
            </w:pPr>
          </w:p>
        </w:tc>
        <w:tc>
          <w:tcPr>
            <w:tcW w:w="1816"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150"/>
        </w:trPr>
        <w:tc>
          <w:tcPr>
            <w:tcW w:w="1338" w:type="dxa"/>
            <w:vMerge/>
            <w:shd w:val="clear" w:color="auto" w:fill="auto"/>
          </w:tcPr>
          <w:p w:rsidR="00FC2BBF" w:rsidRPr="00514414" w:rsidRDefault="00FC2BBF" w:rsidP="00FC2BBF">
            <w:pPr>
              <w:widowControl w:val="0"/>
              <w:ind w:right="-108"/>
              <w:rPr>
                <w:sz w:val="22"/>
                <w:szCs w:val="22"/>
              </w:rPr>
            </w:pPr>
          </w:p>
        </w:tc>
        <w:tc>
          <w:tcPr>
            <w:tcW w:w="236" w:type="dxa"/>
            <w:shd w:val="clear" w:color="auto" w:fill="auto"/>
          </w:tcPr>
          <w:p w:rsidR="00FC2BBF" w:rsidRPr="00D72D17" w:rsidRDefault="00FC2BBF" w:rsidP="00FC2BBF">
            <w:pPr>
              <w:widowControl w:val="0"/>
              <w:ind w:left="-119" w:right="-1544"/>
              <w:rPr>
                <w:sz w:val="20"/>
                <w:szCs w:val="20"/>
              </w:rPr>
            </w:pPr>
            <w:r>
              <w:rPr>
                <w:noProof/>
                <w:sz w:val="20"/>
                <w:szCs w:val="20"/>
                <w:lang w:eastAsia="lv-LV"/>
              </w:rPr>
              <w:drawing>
                <wp:inline distT="0" distB="0" distL="0" distR="0">
                  <wp:extent cx="123825" cy="123825"/>
                  <wp:effectExtent l="19050" t="0" r="9525" b="0"/>
                  <wp:docPr id="47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spacing w:after="60"/>
              <w:ind w:left="-80" w:right="-108"/>
              <w:rPr>
                <w:sz w:val="20"/>
                <w:szCs w:val="20"/>
              </w:rPr>
            </w:pPr>
            <w:r>
              <w:rPr>
                <w:sz w:val="20"/>
                <w:szCs w:val="20"/>
              </w:rPr>
              <w:t>pilnvarotā pers.</w:t>
            </w:r>
          </w:p>
        </w:tc>
        <w:tc>
          <w:tcPr>
            <w:tcW w:w="236" w:type="dxa"/>
            <w:shd w:val="clear" w:color="auto" w:fill="auto"/>
          </w:tcPr>
          <w:p w:rsidR="00FC2BBF" w:rsidRPr="00D72D17" w:rsidRDefault="00FC2BBF" w:rsidP="00FC2BBF">
            <w:pPr>
              <w:widowControl w:val="0"/>
              <w:spacing w:after="60"/>
              <w:ind w:left="-119" w:right="-1302"/>
              <w:rPr>
                <w:sz w:val="20"/>
                <w:szCs w:val="20"/>
              </w:rPr>
            </w:pPr>
            <w:r>
              <w:rPr>
                <w:noProof/>
                <w:sz w:val="20"/>
                <w:szCs w:val="20"/>
                <w:lang w:eastAsia="lv-LV"/>
              </w:rPr>
              <w:drawing>
                <wp:inline distT="0" distB="0" distL="0" distR="0">
                  <wp:extent cx="123825" cy="123825"/>
                  <wp:effectExtent l="19050" t="0" r="9525" b="0"/>
                  <wp:docPr id="47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FC2BBF" w:rsidRPr="00D72D17" w:rsidRDefault="00FC2BBF" w:rsidP="00FC2BBF">
            <w:pPr>
              <w:widowControl w:val="0"/>
              <w:spacing w:after="60"/>
              <w:ind w:right="-250"/>
              <w:jc w:val="both"/>
              <w:rPr>
                <w:sz w:val="20"/>
                <w:szCs w:val="20"/>
              </w:rPr>
            </w:pPr>
          </w:p>
        </w:tc>
        <w:tc>
          <w:tcPr>
            <w:tcW w:w="2970"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D72D17" w:rsidRDefault="00FC2BBF" w:rsidP="00FC2BBF">
            <w:pPr>
              <w:widowControl w:val="0"/>
              <w:spacing w:after="60"/>
              <w:ind w:right="33"/>
              <w:jc w:val="center"/>
              <w:rPr>
                <w:sz w:val="20"/>
                <w:szCs w:val="20"/>
              </w:rPr>
            </w:pPr>
          </w:p>
        </w:tc>
        <w:tc>
          <w:tcPr>
            <w:tcW w:w="1816"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rPr>
                <w:sz w:val="16"/>
                <w:szCs w:val="16"/>
              </w:rPr>
            </w:pPr>
          </w:p>
        </w:tc>
        <w:tc>
          <w:tcPr>
            <w:tcW w:w="3179" w:type="dxa"/>
            <w:gridSpan w:val="4"/>
            <w:shd w:val="clear" w:color="auto" w:fill="auto"/>
          </w:tcPr>
          <w:p w:rsidR="00FC2BBF" w:rsidRPr="00B7385C" w:rsidRDefault="00FC2BBF" w:rsidP="00FC2BBF">
            <w:pPr>
              <w:widowControl w:val="0"/>
              <w:ind w:right="-108"/>
              <w:jc w:val="center"/>
              <w:rPr>
                <w:sz w:val="16"/>
                <w:szCs w:val="16"/>
              </w:rPr>
            </w:pPr>
            <w:r w:rsidRPr="00B7385C">
              <w:rPr>
                <w:sz w:val="16"/>
                <w:szCs w:val="16"/>
              </w:rPr>
              <w:t>(pārstāvības tiesiskais pamats)</w:t>
            </w:r>
          </w:p>
        </w:tc>
        <w:tc>
          <w:tcPr>
            <w:tcW w:w="242" w:type="dxa"/>
            <w:shd w:val="clear" w:color="auto" w:fill="auto"/>
          </w:tcPr>
          <w:p w:rsidR="00FC2BBF" w:rsidRPr="00B7385C" w:rsidRDefault="00FC2BBF" w:rsidP="00FC2BBF">
            <w:pPr>
              <w:widowControl w:val="0"/>
              <w:ind w:right="-250"/>
              <w:jc w:val="center"/>
              <w:rPr>
                <w:sz w:val="16"/>
                <w:szCs w:val="16"/>
              </w:rPr>
            </w:pPr>
          </w:p>
        </w:tc>
        <w:tc>
          <w:tcPr>
            <w:tcW w:w="2970"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(vārds, uzvārds)</w:t>
            </w:r>
          </w:p>
        </w:tc>
        <w:tc>
          <w:tcPr>
            <w:tcW w:w="236" w:type="dxa"/>
            <w:shd w:val="clear" w:color="auto" w:fill="auto"/>
          </w:tcPr>
          <w:p w:rsidR="00FC2BBF" w:rsidRPr="00B7385C" w:rsidRDefault="00FC2BBF" w:rsidP="00FC2BBF">
            <w:pPr>
              <w:widowControl w:val="0"/>
              <w:ind w:right="34"/>
              <w:jc w:val="center"/>
              <w:rPr>
                <w:sz w:val="16"/>
                <w:szCs w:val="16"/>
              </w:rPr>
            </w:pPr>
          </w:p>
        </w:tc>
        <w:tc>
          <w:tcPr>
            <w:tcW w:w="1816"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53"/>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bl>
    <w:p w:rsidR="009D6B94" w:rsidRPr="009D7CDC" w:rsidRDefault="009D6B94"/>
    <w:sectPr w:rsidR="009D6B94" w:rsidRPr="009D7CDC" w:rsidSect="00174D98">
      <w:pgSz w:w="11906" w:h="16838"/>
      <w:pgMar w:top="993" w:right="122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FAD" w:rsidRDefault="00A07FAD" w:rsidP="001C3EEE">
      <w:r>
        <w:separator/>
      </w:r>
    </w:p>
  </w:endnote>
  <w:endnote w:type="continuationSeparator" w:id="0">
    <w:p w:rsidR="00A07FAD" w:rsidRDefault="00A07FAD" w:rsidP="001C3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FAD" w:rsidRPr="00A72148" w:rsidRDefault="00E828CD">
    <w:pPr>
      <w:pStyle w:val="Footer"/>
      <w:jc w:val="center"/>
      <w:rPr>
        <w:sz w:val="20"/>
        <w:szCs w:val="20"/>
      </w:rPr>
    </w:pPr>
    <w:r w:rsidRPr="00A72148">
      <w:rPr>
        <w:sz w:val="20"/>
        <w:szCs w:val="20"/>
      </w:rPr>
      <w:fldChar w:fldCharType="begin"/>
    </w:r>
    <w:r w:rsidR="00A07FAD" w:rsidRPr="00A72148">
      <w:rPr>
        <w:sz w:val="20"/>
        <w:szCs w:val="20"/>
      </w:rPr>
      <w:instrText xml:space="preserve"> PAGE   \* MERGEFORMAT </w:instrText>
    </w:r>
    <w:r w:rsidRPr="00A72148">
      <w:rPr>
        <w:sz w:val="20"/>
        <w:szCs w:val="20"/>
      </w:rPr>
      <w:fldChar w:fldCharType="separate"/>
    </w:r>
    <w:r w:rsidR="008E672E">
      <w:rPr>
        <w:noProof/>
        <w:sz w:val="20"/>
        <w:szCs w:val="20"/>
      </w:rPr>
      <w:t>27</w:t>
    </w:r>
    <w:r w:rsidRPr="00A72148">
      <w:rPr>
        <w:noProof/>
        <w:sz w:val="20"/>
        <w:szCs w:val="20"/>
      </w:rPr>
      <w:fldChar w:fldCharType="end"/>
    </w:r>
  </w:p>
  <w:p w:rsidR="00A07FAD" w:rsidRDefault="00A07F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FAD" w:rsidRDefault="00E828CD" w:rsidP="00C91C6F">
    <w:pPr>
      <w:pStyle w:val="Footer"/>
      <w:framePr w:wrap="auto" w:vAnchor="text" w:hAnchor="margin" w:xAlign="center" w:y="1"/>
      <w:rPr>
        <w:rStyle w:val="PageNumber"/>
      </w:rPr>
    </w:pPr>
    <w:r>
      <w:rPr>
        <w:rStyle w:val="PageNumber"/>
      </w:rPr>
      <w:fldChar w:fldCharType="begin"/>
    </w:r>
    <w:r w:rsidR="00A07FAD">
      <w:rPr>
        <w:rStyle w:val="PageNumber"/>
      </w:rPr>
      <w:instrText xml:space="preserve">PAGE  </w:instrText>
    </w:r>
    <w:r>
      <w:rPr>
        <w:rStyle w:val="PageNumber"/>
      </w:rPr>
      <w:fldChar w:fldCharType="separate"/>
    </w:r>
    <w:r w:rsidR="00A07FAD">
      <w:rPr>
        <w:rStyle w:val="PageNumber"/>
        <w:noProof/>
      </w:rPr>
      <w:t>72</w:t>
    </w:r>
    <w:r>
      <w:rPr>
        <w:rStyle w:val="PageNumber"/>
      </w:rPr>
      <w:fldChar w:fldCharType="end"/>
    </w:r>
  </w:p>
  <w:p w:rsidR="00A07FAD" w:rsidRDefault="00A07F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FAD" w:rsidRDefault="00E828CD" w:rsidP="00C91C6F">
    <w:pPr>
      <w:pStyle w:val="Footer"/>
      <w:framePr w:wrap="auto" w:vAnchor="text" w:hAnchor="margin" w:xAlign="center" w:y="1"/>
      <w:rPr>
        <w:rStyle w:val="PageNumber"/>
      </w:rPr>
    </w:pPr>
    <w:r>
      <w:rPr>
        <w:rStyle w:val="PageNumber"/>
      </w:rPr>
      <w:fldChar w:fldCharType="begin"/>
    </w:r>
    <w:r w:rsidR="00A07FAD">
      <w:rPr>
        <w:rStyle w:val="PageNumber"/>
      </w:rPr>
      <w:instrText xml:space="preserve">PAGE  </w:instrText>
    </w:r>
    <w:r>
      <w:rPr>
        <w:rStyle w:val="PageNumber"/>
      </w:rPr>
      <w:fldChar w:fldCharType="separate"/>
    </w:r>
    <w:r w:rsidR="008E672E">
      <w:rPr>
        <w:rStyle w:val="PageNumber"/>
        <w:noProof/>
      </w:rPr>
      <w:t>30</w:t>
    </w:r>
    <w:r>
      <w:rPr>
        <w:rStyle w:val="PageNumber"/>
      </w:rPr>
      <w:fldChar w:fldCharType="end"/>
    </w:r>
  </w:p>
  <w:p w:rsidR="00A07FAD" w:rsidRDefault="00A07F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FAD" w:rsidRDefault="00A07FAD" w:rsidP="001C3EEE">
      <w:r>
        <w:separator/>
      </w:r>
    </w:p>
  </w:footnote>
  <w:footnote w:type="continuationSeparator" w:id="0">
    <w:p w:rsidR="00A07FAD" w:rsidRDefault="00A07FAD" w:rsidP="001C3EEE">
      <w:r>
        <w:continuationSeparator/>
      </w:r>
    </w:p>
  </w:footnote>
  <w:footnote w:id="1">
    <w:p w:rsidR="00A07FAD" w:rsidRDefault="00A07FAD" w:rsidP="00F2779B">
      <w:pPr>
        <w:pStyle w:val="FootnoteText"/>
        <w:tabs>
          <w:tab w:val="left" w:pos="284"/>
        </w:tabs>
        <w:ind w:left="284" w:hanging="284"/>
        <w:jc w:val="both"/>
      </w:pPr>
      <w:r w:rsidRPr="00D0248D">
        <w:rPr>
          <w:rStyle w:val="FootnoteReference"/>
        </w:rPr>
        <w:footnoteRef/>
      </w:r>
      <w:r w:rsidRPr="00D0248D">
        <w:t xml:space="preserve">  </w:t>
      </w:r>
      <w:r>
        <w:tab/>
      </w:r>
      <w:r w:rsidRPr="00D0248D">
        <w:t>Nosakot vai ir sasniegts norādītais apjoms, nepieciešamais preču veidu daudzums tiek aprēķināts veselos skaitļos, daļskaitļus noapaļojot uz augšu.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FAD" w:rsidRDefault="00E828CD" w:rsidP="00C91C6F">
    <w:pPr>
      <w:pStyle w:val="Header"/>
      <w:framePr w:wrap="auto" w:vAnchor="text" w:hAnchor="margin" w:xAlign="center" w:y="1"/>
      <w:rPr>
        <w:rStyle w:val="PageNumber"/>
      </w:rPr>
    </w:pPr>
    <w:r>
      <w:rPr>
        <w:rStyle w:val="PageNumber"/>
      </w:rPr>
      <w:fldChar w:fldCharType="begin"/>
    </w:r>
    <w:r w:rsidR="00A07FAD">
      <w:rPr>
        <w:rStyle w:val="PageNumber"/>
      </w:rPr>
      <w:instrText xml:space="preserve">PAGE  </w:instrText>
    </w:r>
    <w:r>
      <w:rPr>
        <w:rStyle w:val="PageNumber"/>
      </w:rPr>
      <w:fldChar w:fldCharType="separate"/>
    </w:r>
    <w:r w:rsidR="00A07FAD">
      <w:rPr>
        <w:rStyle w:val="PageNumber"/>
        <w:noProof/>
      </w:rPr>
      <w:t>72</w:t>
    </w:r>
    <w:r>
      <w:rPr>
        <w:rStyle w:val="PageNumber"/>
      </w:rPr>
      <w:fldChar w:fldCharType="end"/>
    </w:r>
  </w:p>
  <w:p w:rsidR="00A07FAD" w:rsidRDefault="00A07FAD" w:rsidP="00C91C6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FAD" w:rsidRDefault="00A07FAD">
    <w:pPr>
      <w:pStyle w:val="Header"/>
      <w:jc w:val="right"/>
    </w:pPr>
  </w:p>
  <w:p w:rsidR="00A07FAD" w:rsidRDefault="00A07FAD" w:rsidP="00C91C6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6F42A4AC"/>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AD4A8D18"/>
    <w:lvl w:ilvl="0">
      <w:start w:val="1"/>
      <w:numFmt w:val="bullet"/>
      <w:lvlText w:val=""/>
      <w:lvlJc w:val="left"/>
      <w:pPr>
        <w:tabs>
          <w:tab w:val="num" w:pos="643"/>
        </w:tabs>
        <w:ind w:left="643" w:hanging="360"/>
      </w:pPr>
      <w:rPr>
        <w:rFonts w:ascii="Symbol" w:hAnsi="Symbol" w:hint="default"/>
      </w:rPr>
    </w:lvl>
  </w:abstractNum>
  <w:abstractNum w:abstractNumId="2">
    <w:nsid w:val="06773019"/>
    <w:multiLevelType w:val="hybridMultilevel"/>
    <w:tmpl w:val="DAB62BEA"/>
    <w:lvl w:ilvl="0" w:tplc="98846834">
      <w:start w:val="1"/>
      <w:numFmt w:val="bullet"/>
      <w:lvlText w:val=""/>
      <w:lvlJc w:val="left"/>
      <w:pPr>
        <w:tabs>
          <w:tab w:val="num" w:pos="900"/>
        </w:tabs>
        <w:ind w:left="900" w:hanging="360"/>
      </w:pPr>
      <w:rPr>
        <w:rFonts w:ascii="Symbol" w:hAnsi="Symbol" w:hint="default"/>
      </w:rPr>
    </w:lvl>
    <w:lvl w:ilvl="1" w:tplc="0480FDD2" w:tentative="1">
      <w:start w:val="1"/>
      <w:numFmt w:val="bullet"/>
      <w:lvlText w:val="o"/>
      <w:lvlJc w:val="left"/>
      <w:pPr>
        <w:tabs>
          <w:tab w:val="num" w:pos="1620"/>
        </w:tabs>
        <w:ind w:left="1620" w:hanging="360"/>
      </w:pPr>
      <w:rPr>
        <w:rFonts w:ascii="Courier New" w:hAnsi="Courier New" w:hint="default"/>
      </w:rPr>
    </w:lvl>
    <w:lvl w:ilvl="2" w:tplc="006EEA4E" w:tentative="1">
      <w:start w:val="1"/>
      <w:numFmt w:val="bullet"/>
      <w:lvlText w:val=""/>
      <w:lvlJc w:val="left"/>
      <w:pPr>
        <w:tabs>
          <w:tab w:val="num" w:pos="2340"/>
        </w:tabs>
        <w:ind w:left="2340" w:hanging="360"/>
      </w:pPr>
      <w:rPr>
        <w:rFonts w:ascii="Wingdings" w:hAnsi="Wingdings" w:hint="default"/>
      </w:rPr>
    </w:lvl>
    <w:lvl w:ilvl="3" w:tplc="695A1310" w:tentative="1">
      <w:start w:val="1"/>
      <w:numFmt w:val="bullet"/>
      <w:lvlText w:val=""/>
      <w:lvlJc w:val="left"/>
      <w:pPr>
        <w:tabs>
          <w:tab w:val="num" w:pos="3060"/>
        </w:tabs>
        <w:ind w:left="3060" w:hanging="360"/>
      </w:pPr>
      <w:rPr>
        <w:rFonts w:ascii="Symbol" w:hAnsi="Symbol" w:hint="default"/>
      </w:rPr>
    </w:lvl>
    <w:lvl w:ilvl="4" w:tplc="C136BC1A" w:tentative="1">
      <w:start w:val="1"/>
      <w:numFmt w:val="bullet"/>
      <w:lvlText w:val="o"/>
      <w:lvlJc w:val="left"/>
      <w:pPr>
        <w:tabs>
          <w:tab w:val="num" w:pos="3780"/>
        </w:tabs>
        <w:ind w:left="3780" w:hanging="360"/>
      </w:pPr>
      <w:rPr>
        <w:rFonts w:ascii="Courier New" w:hAnsi="Courier New" w:hint="default"/>
      </w:rPr>
    </w:lvl>
    <w:lvl w:ilvl="5" w:tplc="E0048C58" w:tentative="1">
      <w:start w:val="1"/>
      <w:numFmt w:val="bullet"/>
      <w:lvlText w:val=""/>
      <w:lvlJc w:val="left"/>
      <w:pPr>
        <w:tabs>
          <w:tab w:val="num" w:pos="4500"/>
        </w:tabs>
        <w:ind w:left="4500" w:hanging="360"/>
      </w:pPr>
      <w:rPr>
        <w:rFonts w:ascii="Wingdings" w:hAnsi="Wingdings" w:hint="default"/>
      </w:rPr>
    </w:lvl>
    <w:lvl w:ilvl="6" w:tplc="A600F4C6" w:tentative="1">
      <w:start w:val="1"/>
      <w:numFmt w:val="bullet"/>
      <w:lvlText w:val=""/>
      <w:lvlJc w:val="left"/>
      <w:pPr>
        <w:tabs>
          <w:tab w:val="num" w:pos="5220"/>
        </w:tabs>
        <w:ind w:left="5220" w:hanging="360"/>
      </w:pPr>
      <w:rPr>
        <w:rFonts w:ascii="Symbol" w:hAnsi="Symbol" w:hint="default"/>
      </w:rPr>
    </w:lvl>
    <w:lvl w:ilvl="7" w:tplc="DC1CB3EE" w:tentative="1">
      <w:start w:val="1"/>
      <w:numFmt w:val="bullet"/>
      <w:lvlText w:val="o"/>
      <w:lvlJc w:val="left"/>
      <w:pPr>
        <w:tabs>
          <w:tab w:val="num" w:pos="5940"/>
        </w:tabs>
        <w:ind w:left="5940" w:hanging="360"/>
      </w:pPr>
      <w:rPr>
        <w:rFonts w:ascii="Courier New" w:hAnsi="Courier New" w:hint="default"/>
      </w:rPr>
    </w:lvl>
    <w:lvl w:ilvl="8" w:tplc="566832C6" w:tentative="1">
      <w:start w:val="1"/>
      <w:numFmt w:val="bullet"/>
      <w:lvlText w:val=""/>
      <w:lvlJc w:val="left"/>
      <w:pPr>
        <w:tabs>
          <w:tab w:val="num" w:pos="6660"/>
        </w:tabs>
        <w:ind w:left="6660" w:hanging="360"/>
      </w:pPr>
      <w:rPr>
        <w:rFonts w:ascii="Wingdings" w:hAnsi="Wingdings" w:hint="default"/>
      </w:rPr>
    </w:lvl>
  </w:abstractNum>
  <w:abstractNum w:abstractNumId="3">
    <w:nsid w:val="07600D63"/>
    <w:multiLevelType w:val="hybridMultilevel"/>
    <w:tmpl w:val="7230FF64"/>
    <w:lvl w:ilvl="0" w:tplc="DEE2FDAA">
      <w:start w:val="1"/>
      <w:numFmt w:val="bullet"/>
      <w:lvlText w:val=""/>
      <w:lvlJc w:val="left"/>
      <w:pPr>
        <w:ind w:left="360" w:hanging="360"/>
      </w:pPr>
      <w:rPr>
        <w:rFonts w:ascii="Symbol" w:hAnsi="Symbol" w:hint="default"/>
      </w:rPr>
    </w:lvl>
    <w:lvl w:ilvl="1" w:tplc="04260003" w:tentative="1">
      <w:start w:val="1"/>
      <w:numFmt w:val="bullet"/>
      <w:lvlText w:val="o"/>
      <w:lvlJc w:val="left"/>
      <w:pPr>
        <w:ind w:left="310" w:hanging="360"/>
      </w:pPr>
      <w:rPr>
        <w:rFonts w:ascii="Courier New" w:hAnsi="Courier New" w:cs="Courier New" w:hint="default"/>
      </w:rPr>
    </w:lvl>
    <w:lvl w:ilvl="2" w:tplc="04260005" w:tentative="1">
      <w:start w:val="1"/>
      <w:numFmt w:val="bullet"/>
      <w:lvlText w:val=""/>
      <w:lvlJc w:val="left"/>
      <w:pPr>
        <w:ind w:left="1030" w:hanging="360"/>
      </w:pPr>
      <w:rPr>
        <w:rFonts w:ascii="Wingdings" w:hAnsi="Wingdings" w:hint="default"/>
      </w:rPr>
    </w:lvl>
    <w:lvl w:ilvl="3" w:tplc="04260001" w:tentative="1">
      <w:start w:val="1"/>
      <w:numFmt w:val="bullet"/>
      <w:lvlText w:val=""/>
      <w:lvlJc w:val="left"/>
      <w:pPr>
        <w:ind w:left="1750" w:hanging="360"/>
      </w:pPr>
      <w:rPr>
        <w:rFonts w:ascii="Symbol" w:hAnsi="Symbol" w:hint="default"/>
      </w:rPr>
    </w:lvl>
    <w:lvl w:ilvl="4" w:tplc="04260003" w:tentative="1">
      <w:start w:val="1"/>
      <w:numFmt w:val="bullet"/>
      <w:lvlText w:val="o"/>
      <w:lvlJc w:val="left"/>
      <w:pPr>
        <w:ind w:left="2470" w:hanging="360"/>
      </w:pPr>
      <w:rPr>
        <w:rFonts w:ascii="Courier New" w:hAnsi="Courier New" w:cs="Courier New" w:hint="default"/>
      </w:rPr>
    </w:lvl>
    <w:lvl w:ilvl="5" w:tplc="04260005" w:tentative="1">
      <w:start w:val="1"/>
      <w:numFmt w:val="bullet"/>
      <w:lvlText w:val=""/>
      <w:lvlJc w:val="left"/>
      <w:pPr>
        <w:ind w:left="3190" w:hanging="360"/>
      </w:pPr>
      <w:rPr>
        <w:rFonts w:ascii="Wingdings" w:hAnsi="Wingdings" w:hint="default"/>
      </w:rPr>
    </w:lvl>
    <w:lvl w:ilvl="6" w:tplc="04260001" w:tentative="1">
      <w:start w:val="1"/>
      <w:numFmt w:val="bullet"/>
      <w:lvlText w:val=""/>
      <w:lvlJc w:val="left"/>
      <w:pPr>
        <w:ind w:left="3910" w:hanging="360"/>
      </w:pPr>
      <w:rPr>
        <w:rFonts w:ascii="Symbol" w:hAnsi="Symbol" w:hint="default"/>
      </w:rPr>
    </w:lvl>
    <w:lvl w:ilvl="7" w:tplc="04260003" w:tentative="1">
      <w:start w:val="1"/>
      <w:numFmt w:val="bullet"/>
      <w:lvlText w:val="o"/>
      <w:lvlJc w:val="left"/>
      <w:pPr>
        <w:ind w:left="4630" w:hanging="360"/>
      </w:pPr>
      <w:rPr>
        <w:rFonts w:ascii="Courier New" w:hAnsi="Courier New" w:cs="Courier New" w:hint="default"/>
      </w:rPr>
    </w:lvl>
    <w:lvl w:ilvl="8" w:tplc="04260005" w:tentative="1">
      <w:start w:val="1"/>
      <w:numFmt w:val="bullet"/>
      <w:lvlText w:val=""/>
      <w:lvlJc w:val="left"/>
      <w:pPr>
        <w:ind w:left="5350" w:hanging="360"/>
      </w:pPr>
      <w:rPr>
        <w:rFonts w:ascii="Wingdings" w:hAnsi="Wingdings" w:hint="default"/>
      </w:rPr>
    </w:lvl>
  </w:abstractNum>
  <w:abstractNum w:abstractNumId="4">
    <w:nsid w:val="07ED44DE"/>
    <w:multiLevelType w:val="multilevel"/>
    <w:tmpl w:val="A132770C"/>
    <w:lvl w:ilvl="0">
      <w:start w:val="1"/>
      <w:numFmt w:val="decimal"/>
      <w:lvlText w:val="%1."/>
      <w:lvlJc w:val="left"/>
      <w:pPr>
        <w:ind w:left="720" w:hanging="360"/>
      </w:pPr>
      <w:rPr>
        <w:rFonts w:hint="default"/>
        <w:color w:val="auto"/>
        <w:sz w:val="22"/>
      </w:rPr>
    </w:lvl>
    <w:lvl w:ilvl="1">
      <w:start w:val="3"/>
      <w:numFmt w:val="decimal"/>
      <w:isLgl/>
      <w:lvlText w:val="%1.%2."/>
      <w:lvlJc w:val="left"/>
      <w:pPr>
        <w:ind w:left="900" w:hanging="54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5">
    <w:nsid w:val="0AA639B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0B2C4FF8"/>
    <w:multiLevelType w:val="hybridMultilevel"/>
    <w:tmpl w:val="5AA263C4"/>
    <w:lvl w:ilvl="0" w:tplc="DAFECDDC">
      <w:start w:val="1"/>
      <w:numFmt w:val="decimal"/>
      <w:lvlText w:val="%1)"/>
      <w:lvlJc w:val="left"/>
      <w:pPr>
        <w:ind w:left="775" w:hanging="360"/>
      </w:pPr>
      <w:rPr>
        <w:rFonts w:cs="Times New Roman" w:hint="default"/>
        <w:sz w:val="22"/>
        <w:szCs w:val="22"/>
      </w:rPr>
    </w:lvl>
    <w:lvl w:ilvl="1" w:tplc="04260019" w:tentative="1">
      <w:start w:val="1"/>
      <w:numFmt w:val="lowerLetter"/>
      <w:lvlText w:val="%2."/>
      <w:lvlJc w:val="left"/>
      <w:pPr>
        <w:ind w:left="1495" w:hanging="360"/>
      </w:pPr>
      <w:rPr>
        <w:rFonts w:cs="Times New Roman"/>
      </w:rPr>
    </w:lvl>
    <w:lvl w:ilvl="2" w:tplc="0426001B" w:tentative="1">
      <w:start w:val="1"/>
      <w:numFmt w:val="lowerRoman"/>
      <w:lvlText w:val="%3."/>
      <w:lvlJc w:val="right"/>
      <w:pPr>
        <w:ind w:left="2215" w:hanging="180"/>
      </w:pPr>
      <w:rPr>
        <w:rFonts w:cs="Times New Roman"/>
      </w:rPr>
    </w:lvl>
    <w:lvl w:ilvl="3" w:tplc="0426000F" w:tentative="1">
      <w:start w:val="1"/>
      <w:numFmt w:val="decimal"/>
      <w:lvlText w:val="%4."/>
      <w:lvlJc w:val="left"/>
      <w:pPr>
        <w:ind w:left="2935" w:hanging="360"/>
      </w:pPr>
      <w:rPr>
        <w:rFonts w:cs="Times New Roman"/>
      </w:rPr>
    </w:lvl>
    <w:lvl w:ilvl="4" w:tplc="04260019" w:tentative="1">
      <w:start w:val="1"/>
      <w:numFmt w:val="lowerLetter"/>
      <w:lvlText w:val="%5."/>
      <w:lvlJc w:val="left"/>
      <w:pPr>
        <w:ind w:left="3655" w:hanging="360"/>
      </w:pPr>
      <w:rPr>
        <w:rFonts w:cs="Times New Roman"/>
      </w:rPr>
    </w:lvl>
    <w:lvl w:ilvl="5" w:tplc="0426001B" w:tentative="1">
      <w:start w:val="1"/>
      <w:numFmt w:val="lowerRoman"/>
      <w:lvlText w:val="%6."/>
      <w:lvlJc w:val="right"/>
      <w:pPr>
        <w:ind w:left="4375" w:hanging="180"/>
      </w:pPr>
      <w:rPr>
        <w:rFonts w:cs="Times New Roman"/>
      </w:rPr>
    </w:lvl>
    <w:lvl w:ilvl="6" w:tplc="0426000F" w:tentative="1">
      <w:start w:val="1"/>
      <w:numFmt w:val="decimal"/>
      <w:lvlText w:val="%7."/>
      <w:lvlJc w:val="left"/>
      <w:pPr>
        <w:ind w:left="5095" w:hanging="360"/>
      </w:pPr>
      <w:rPr>
        <w:rFonts w:cs="Times New Roman"/>
      </w:rPr>
    </w:lvl>
    <w:lvl w:ilvl="7" w:tplc="04260019" w:tentative="1">
      <w:start w:val="1"/>
      <w:numFmt w:val="lowerLetter"/>
      <w:lvlText w:val="%8."/>
      <w:lvlJc w:val="left"/>
      <w:pPr>
        <w:ind w:left="5815" w:hanging="360"/>
      </w:pPr>
      <w:rPr>
        <w:rFonts w:cs="Times New Roman"/>
      </w:rPr>
    </w:lvl>
    <w:lvl w:ilvl="8" w:tplc="0426001B" w:tentative="1">
      <w:start w:val="1"/>
      <w:numFmt w:val="lowerRoman"/>
      <w:lvlText w:val="%9."/>
      <w:lvlJc w:val="right"/>
      <w:pPr>
        <w:ind w:left="6535" w:hanging="180"/>
      </w:pPr>
      <w:rPr>
        <w:rFonts w:cs="Times New Roman"/>
      </w:rPr>
    </w:lvl>
  </w:abstractNum>
  <w:abstractNum w:abstractNumId="7">
    <w:nsid w:val="0CAE144E"/>
    <w:multiLevelType w:val="multilevel"/>
    <w:tmpl w:val="74D446DC"/>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D790FD2"/>
    <w:multiLevelType w:val="hybridMultilevel"/>
    <w:tmpl w:val="48CE6D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10B6544A"/>
    <w:multiLevelType w:val="hybridMultilevel"/>
    <w:tmpl w:val="C33C7BF0"/>
    <w:lvl w:ilvl="0" w:tplc="04260005">
      <w:start w:val="1"/>
      <w:numFmt w:val="bullet"/>
      <w:lvlText w:val=""/>
      <w:lvlJc w:val="left"/>
      <w:pPr>
        <w:ind w:left="600" w:hanging="360"/>
      </w:pPr>
      <w:rPr>
        <w:rFonts w:ascii="Wingdings" w:hAnsi="Wingdings" w:hint="default"/>
      </w:rPr>
    </w:lvl>
    <w:lvl w:ilvl="1" w:tplc="04260003" w:tentative="1">
      <w:start w:val="1"/>
      <w:numFmt w:val="bullet"/>
      <w:lvlText w:val="o"/>
      <w:lvlJc w:val="left"/>
      <w:pPr>
        <w:ind w:left="1320" w:hanging="360"/>
      </w:pPr>
      <w:rPr>
        <w:rFonts w:ascii="Courier New" w:hAnsi="Courier New" w:cs="Courier New" w:hint="default"/>
      </w:rPr>
    </w:lvl>
    <w:lvl w:ilvl="2" w:tplc="04260005" w:tentative="1">
      <w:start w:val="1"/>
      <w:numFmt w:val="bullet"/>
      <w:lvlText w:val=""/>
      <w:lvlJc w:val="left"/>
      <w:pPr>
        <w:ind w:left="2040" w:hanging="360"/>
      </w:pPr>
      <w:rPr>
        <w:rFonts w:ascii="Wingdings" w:hAnsi="Wingdings" w:hint="default"/>
      </w:rPr>
    </w:lvl>
    <w:lvl w:ilvl="3" w:tplc="04260001" w:tentative="1">
      <w:start w:val="1"/>
      <w:numFmt w:val="bullet"/>
      <w:lvlText w:val=""/>
      <w:lvlJc w:val="left"/>
      <w:pPr>
        <w:ind w:left="2760" w:hanging="360"/>
      </w:pPr>
      <w:rPr>
        <w:rFonts w:ascii="Symbol" w:hAnsi="Symbol" w:hint="default"/>
      </w:rPr>
    </w:lvl>
    <w:lvl w:ilvl="4" w:tplc="04260003" w:tentative="1">
      <w:start w:val="1"/>
      <w:numFmt w:val="bullet"/>
      <w:lvlText w:val="o"/>
      <w:lvlJc w:val="left"/>
      <w:pPr>
        <w:ind w:left="3480" w:hanging="360"/>
      </w:pPr>
      <w:rPr>
        <w:rFonts w:ascii="Courier New" w:hAnsi="Courier New" w:cs="Courier New" w:hint="default"/>
      </w:rPr>
    </w:lvl>
    <w:lvl w:ilvl="5" w:tplc="04260005" w:tentative="1">
      <w:start w:val="1"/>
      <w:numFmt w:val="bullet"/>
      <w:lvlText w:val=""/>
      <w:lvlJc w:val="left"/>
      <w:pPr>
        <w:ind w:left="4200" w:hanging="360"/>
      </w:pPr>
      <w:rPr>
        <w:rFonts w:ascii="Wingdings" w:hAnsi="Wingdings" w:hint="default"/>
      </w:rPr>
    </w:lvl>
    <w:lvl w:ilvl="6" w:tplc="04260001" w:tentative="1">
      <w:start w:val="1"/>
      <w:numFmt w:val="bullet"/>
      <w:lvlText w:val=""/>
      <w:lvlJc w:val="left"/>
      <w:pPr>
        <w:ind w:left="4920" w:hanging="360"/>
      </w:pPr>
      <w:rPr>
        <w:rFonts w:ascii="Symbol" w:hAnsi="Symbol" w:hint="default"/>
      </w:rPr>
    </w:lvl>
    <w:lvl w:ilvl="7" w:tplc="04260003" w:tentative="1">
      <w:start w:val="1"/>
      <w:numFmt w:val="bullet"/>
      <w:lvlText w:val="o"/>
      <w:lvlJc w:val="left"/>
      <w:pPr>
        <w:ind w:left="5640" w:hanging="360"/>
      </w:pPr>
      <w:rPr>
        <w:rFonts w:ascii="Courier New" w:hAnsi="Courier New" w:cs="Courier New" w:hint="default"/>
      </w:rPr>
    </w:lvl>
    <w:lvl w:ilvl="8" w:tplc="04260005" w:tentative="1">
      <w:start w:val="1"/>
      <w:numFmt w:val="bullet"/>
      <w:lvlText w:val=""/>
      <w:lvlJc w:val="left"/>
      <w:pPr>
        <w:ind w:left="6360" w:hanging="360"/>
      </w:pPr>
      <w:rPr>
        <w:rFonts w:ascii="Wingdings" w:hAnsi="Wingdings" w:hint="default"/>
      </w:rPr>
    </w:lvl>
  </w:abstractNum>
  <w:abstractNum w:abstractNumId="10">
    <w:nsid w:val="1137115A"/>
    <w:multiLevelType w:val="hybridMultilevel"/>
    <w:tmpl w:val="C2A24EA2"/>
    <w:lvl w:ilvl="0" w:tplc="15B4E19C">
      <w:start w:val="1"/>
      <w:numFmt w:val="bullet"/>
      <w:lvlText w:val=""/>
      <w:lvlJc w:val="left"/>
      <w:pPr>
        <w:tabs>
          <w:tab w:val="num" w:pos="720"/>
        </w:tabs>
        <w:ind w:left="720" w:hanging="360"/>
      </w:pPr>
      <w:rPr>
        <w:rFonts w:ascii="Wingdings" w:hAnsi="Wingdings" w:hint="default"/>
      </w:rPr>
    </w:lvl>
    <w:lvl w:ilvl="1" w:tplc="A9D4A4DE" w:tentative="1">
      <w:start w:val="1"/>
      <w:numFmt w:val="bullet"/>
      <w:lvlText w:val="o"/>
      <w:lvlJc w:val="left"/>
      <w:pPr>
        <w:tabs>
          <w:tab w:val="num" w:pos="1440"/>
        </w:tabs>
        <w:ind w:left="1440" w:hanging="360"/>
      </w:pPr>
      <w:rPr>
        <w:rFonts w:ascii="Courier New" w:hAnsi="Courier New" w:hint="default"/>
      </w:rPr>
    </w:lvl>
    <w:lvl w:ilvl="2" w:tplc="6CF6AE30" w:tentative="1">
      <w:start w:val="1"/>
      <w:numFmt w:val="bullet"/>
      <w:lvlText w:val=""/>
      <w:lvlJc w:val="left"/>
      <w:pPr>
        <w:tabs>
          <w:tab w:val="num" w:pos="2160"/>
        </w:tabs>
        <w:ind w:left="2160" w:hanging="360"/>
      </w:pPr>
      <w:rPr>
        <w:rFonts w:ascii="Wingdings" w:hAnsi="Wingdings" w:hint="default"/>
      </w:rPr>
    </w:lvl>
    <w:lvl w:ilvl="3" w:tplc="DD2C8768" w:tentative="1">
      <w:start w:val="1"/>
      <w:numFmt w:val="bullet"/>
      <w:lvlText w:val=""/>
      <w:lvlJc w:val="left"/>
      <w:pPr>
        <w:tabs>
          <w:tab w:val="num" w:pos="2880"/>
        </w:tabs>
        <w:ind w:left="2880" w:hanging="360"/>
      </w:pPr>
      <w:rPr>
        <w:rFonts w:ascii="Symbol" w:hAnsi="Symbol" w:hint="default"/>
      </w:rPr>
    </w:lvl>
    <w:lvl w:ilvl="4" w:tplc="0ED44858" w:tentative="1">
      <w:start w:val="1"/>
      <w:numFmt w:val="bullet"/>
      <w:lvlText w:val="o"/>
      <w:lvlJc w:val="left"/>
      <w:pPr>
        <w:tabs>
          <w:tab w:val="num" w:pos="3600"/>
        </w:tabs>
        <w:ind w:left="3600" w:hanging="360"/>
      </w:pPr>
      <w:rPr>
        <w:rFonts w:ascii="Courier New" w:hAnsi="Courier New" w:hint="default"/>
      </w:rPr>
    </w:lvl>
    <w:lvl w:ilvl="5" w:tplc="DC2AB3F2" w:tentative="1">
      <w:start w:val="1"/>
      <w:numFmt w:val="bullet"/>
      <w:lvlText w:val=""/>
      <w:lvlJc w:val="left"/>
      <w:pPr>
        <w:tabs>
          <w:tab w:val="num" w:pos="4320"/>
        </w:tabs>
        <w:ind w:left="4320" w:hanging="360"/>
      </w:pPr>
      <w:rPr>
        <w:rFonts w:ascii="Wingdings" w:hAnsi="Wingdings" w:hint="default"/>
      </w:rPr>
    </w:lvl>
    <w:lvl w:ilvl="6" w:tplc="DF0C528C" w:tentative="1">
      <w:start w:val="1"/>
      <w:numFmt w:val="bullet"/>
      <w:lvlText w:val=""/>
      <w:lvlJc w:val="left"/>
      <w:pPr>
        <w:tabs>
          <w:tab w:val="num" w:pos="5040"/>
        </w:tabs>
        <w:ind w:left="5040" w:hanging="360"/>
      </w:pPr>
      <w:rPr>
        <w:rFonts w:ascii="Symbol" w:hAnsi="Symbol" w:hint="default"/>
      </w:rPr>
    </w:lvl>
    <w:lvl w:ilvl="7" w:tplc="3844E250" w:tentative="1">
      <w:start w:val="1"/>
      <w:numFmt w:val="bullet"/>
      <w:lvlText w:val="o"/>
      <w:lvlJc w:val="left"/>
      <w:pPr>
        <w:tabs>
          <w:tab w:val="num" w:pos="5760"/>
        </w:tabs>
        <w:ind w:left="5760" w:hanging="360"/>
      </w:pPr>
      <w:rPr>
        <w:rFonts w:ascii="Courier New" w:hAnsi="Courier New" w:hint="default"/>
      </w:rPr>
    </w:lvl>
    <w:lvl w:ilvl="8" w:tplc="CDF261A4" w:tentative="1">
      <w:start w:val="1"/>
      <w:numFmt w:val="bullet"/>
      <w:lvlText w:val=""/>
      <w:lvlJc w:val="left"/>
      <w:pPr>
        <w:tabs>
          <w:tab w:val="num" w:pos="6480"/>
        </w:tabs>
        <w:ind w:left="6480" w:hanging="360"/>
      </w:pPr>
      <w:rPr>
        <w:rFonts w:ascii="Wingdings" w:hAnsi="Wingdings" w:hint="default"/>
      </w:rPr>
    </w:lvl>
  </w:abstractNum>
  <w:abstractNum w:abstractNumId="11">
    <w:nsid w:val="11EA0103"/>
    <w:multiLevelType w:val="hybridMultilevel"/>
    <w:tmpl w:val="F60833D4"/>
    <w:lvl w:ilvl="0" w:tplc="C388B0F8">
      <w:start w:val="1"/>
      <w:numFmt w:val="decimal"/>
      <w:lvlText w:val="%1."/>
      <w:lvlJc w:val="left"/>
      <w:pPr>
        <w:ind w:left="720" w:hanging="360"/>
      </w:pPr>
    </w:lvl>
    <w:lvl w:ilvl="1" w:tplc="BC6AE220">
      <w:start w:val="1"/>
      <w:numFmt w:val="lowerLetter"/>
      <w:lvlText w:val="%2."/>
      <w:lvlJc w:val="left"/>
      <w:pPr>
        <w:ind w:left="1440" w:hanging="360"/>
      </w:pPr>
    </w:lvl>
    <w:lvl w:ilvl="2" w:tplc="89363D9E" w:tentative="1">
      <w:start w:val="1"/>
      <w:numFmt w:val="lowerRoman"/>
      <w:lvlText w:val="%3."/>
      <w:lvlJc w:val="right"/>
      <w:pPr>
        <w:ind w:left="2160" w:hanging="180"/>
      </w:pPr>
    </w:lvl>
    <w:lvl w:ilvl="3" w:tplc="2D1016AC" w:tentative="1">
      <w:start w:val="1"/>
      <w:numFmt w:val="decimal"/>
      <w:lvlText w:val="%4."/>
      <w:lvlJc w:val="left"/>
      <w:pPr>
        <w:ind w:left="2880" w:hanging="360"/>
      </w:pPr>
    </w:lvl>
    <w:lvl w:ilvl="4" w:tplc="233E5808" w:tentative="1">
      <w:start w:val="1"/>
      <w:numFmt w:val="lowerLetter"/>
      <w:lvlText w:val="%5."/>
      <w:lvlJc w:val="left"/>
      <w:pPr>
        <w:ind w:left="3600" w:hanging="360"/>
      </w:pPr>
    </w:lvl>
    <w:lvl w:ilvl="5" w:tplc="BB765280" w:tentative="1">
      <w:start w:val="1"/>
      <w:numFmt w:val="lowerRoman"/>
      <w:lvlText w:val="%6."/>
      <w:lvlJc w:val="right"/>
      <w:pPr>
        <w:ind w:left="4320" w:hanging="180"/>
      </w:pPr>
    </w:lvl>
    <w:lvl w:ilvl="6" w:tplc="93AE1954" w:tentative="1">
      <w:start w:val="1"/>
      <w:numFmt w:val="decimal"/>
      <w:lvlText w:val="%7."/>
      <w:lvlJc w:val="left"/>
      <w:pPr>
        <w:ind w:left="5040" w:hanging="360"/>
      </w:pPr>
    </w:lvl>
    <w:lvl w:ilvl="7" w:tplc="F0CEB390" w:tentative="1">
      <w:start w:val="1"/>
      <w:numFmt w:val="lowerLetter"/>
      <w:lvlText w:val="%8."/>
      <w:lvlJc w:val="left"/>
      <w:pPr>
        <w:ind w:left="5760" w:hanging="360"/>
      </w:pPr>
    </w:lvl>
    <w:lvl w:ilvl="8" w:tplc="3DEAAFAE" w:tentative="1">
      <w:start w:val="1"/>
      <w:numFmt w:val="lowerRoman"/>
      <w:lvlText w:val="%9."/>
      <w:lvlJc w:val="right"/>
      <w:pPr>
        <w:ind w:left="6480" w:hanging="180"/>
      </w:pPr>
    </w:lvl>
  </w:abstractNum>
  <w:abstractNum w:abstractNumId="12">
    <w:nsid w:val="1A9736A4"/>
    <w:multiLevelType w:val="multilevel"/>
    <w:tmpl w:val="DC506E18"/>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AD45B07"/>
    <w:multiLevelType w:val="hybridMultilevel"/>
    <w:tmpl w:val="E550AF22"/>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1AE8662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C7D1158"/>
    <w:multiLevelType w:val="hybridMultilevel"/>
    <w:tmpl w:val="543AB118"/>
    <w:lvl w:ilvl="0" w:tplc="66F64F92">
      <w:start w:val="1"/>
      <w:numFmt w:val="decimal"/>
      <w:lvlText w:val="%1."/>
      <w:lvlJc w:val="left"/>
      <w:pPr>
        <w:ind w:left="720" w:hanging="360"/>
      </w:pPr>
      <w:rPr>
        <w:rFonts w:cs="Times New Roman" w:hint="default"/>
        <w:sz w:val="22"/>
        <w:szCs w:val="22"/>
      </w:rPr>
    </w:lvl>
    <w:lvl w:ilvl="1" w:tplc="E7C057E0" w:tentative="1">
      <w:start w:val="1"/>
      <w:numFmt w:val="lowerLetter"/>
      <w:lvlText w:val="%2."/>
      <w:lvlJc w:val="left"/>
      <w:pPr>
        <w:ind w:left="1440" w:hanging="360"/>
      </w:pPr>
      <w:rPr>
        <w:rFonts w:cs="Times New Roman"/>
      </w:rPr>
    </w:lvl>
    <w:lvl w:ilvl="2" w:tplc="C60C7886" w:tentative="1">
      <w:start w:val="1"/>
      <w:numFmt w:val="lowerRoman"/>
      <w:lvlText w:val="%3."/>
      <w:lvlJc w:val="right"/>
      <w:pPr>
        <w:ind w:left="2160" w:hanging="180"/>
      </w:pPr>
      <w:rPr>
        <w:rFonts w:cs="Times New Roman"/>
      </w:rPr>
    </w:lvl>
    <w:lvl w:ilvl="3" w:tplc="420AE266" w:tentative="1">
      <w:start w:val="1"/>
      <w:numFmt w:val="decimal"/>
      <w:lvlText w:val="%4."/>
      <w:lvlJc w:val="left"/>
      <w:pPr>
        <w:ind w:left="2880" w:hanging="360"/>
      </w:pPr>
      <w:rPr>
        <w:rFonts w:cs="Times New Roman"/>
      </w:rPr>
    </w:lvl>
    <w:lvl w:ilvl="4" w:tplc="18ACDDFC" w:tentative="1">
      <w:start w:val="1"/>
      <w:numFmt w:val="lowerLetter"/>
      <w:lvlText w:val="%5."/>
      <w:lvlJc w:val="left"/>
      <w:pPr>
        <w:ind w:left="3600" w:hanging="360"/>
      </w:pPr>
      <w:rPr>
        <w:rFonts w:cs="Times New Roman"/>
      </w:rPr>
    </w:lvl>
    <w:lvl w:ilvl="5" w:tplc="8E4EE4E4" w:tentative="1">
      <w:start w:val="1"/>
      <w:numFmt w:val="lowerRoman"/>
      <w:lvlText w:val="%6."/>
      <w:lvlJc w:val="right"/>
      <w:pPr>
        <w:ind w:left="4320" w:hanging="180"/>
      </w:pPr>
      <w:rPr>
        <w:rFonts w:cs="Times New Roman"/>
      </w:rPr>
    </w:lvl>
    <w:lvl w:ilvl="6" w:tplc="C2CEE462" w:tentative="1">
      <w:start w:val="1"/>
      <w:numFmt w:val="decimal"/>
      <w:lvlText w:val="%7."/>
      <w:lvlJc w:val="left"/>
      <w:pPr>
        <w:ind w:left="5040" w:hanging="360"/>
      </w:pPr>
      <w:rPr>
        <w:rFonts w:cs="Times New Roman"/>
      </w:rPr>
    </w:lvl>
    <w:lvl w:ilvl="7" w:tplc="2C10D78A" w:tentative="1">
      <w:start w:val="1"/>
      <w:numFmt w:val="lowerLetter"/>
      <w:lvlText w:val="%8."/>
      <w:lvlJc w:val="left"/>
      <w:pPr>
        <w:ind w:left="5760" w:hanging="360"/>
      </w:pPr>
      <w:rPr>
        <w:rFonts w:cs="Times New Roman"/>
      </w:rPr>
    </w:lvl>
    <w:lvl w:ilvl="8" w:tplc="80A82BAC" w:tentative="1">
      <w:start w:val="1"/>
      <w:numFmt w:val="lowerRoman"/>
      <w:lvlText w:val="%9."/>
      <w:lvlJc w:val="right"/>
      <w:pPr>
        <w:ind w:left="6480" w:hanging="180"/>
      </w:pPr>
      <w:rPr>
        <w:rFonts w:cs="Times New Roman"/>
      </w:rPr>
    </w:lvl>
  </w:abstractNum>
  <w:abstractNum w:abstractNumId="16">
    <w:nsid w:val="1EF60AC2"/>
    <w:multiLevelType w:val="multilevel"/>
    <w:tmpl w:val="AF0A93F2"/>
    <w:lvl w:ilvl="0">
      <w:start w:val="3"/>
      <w:numFmt w:val="decimal"/>
      <w:lvlText w:val="%1."/>
      <w:lvlJc w:val="left"/>
      <w:pPr>
        <w:ind w:left="840" w:hanging="840"/>
      </w:pPr>
      <w:rPr>
        <w:rFonts w:hint="default"/>
      </w:rPr>
    </w:lvl>
    <w:lvl w:ilvl="1">
      <w:start w:val="2"/>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nsid w:val="20465FE4"/>
    <w:multiLevelType w:val="hybridMultilevel"/>
    <w:tmpl w:val="9A2E760C"/>
    <w:lvl w:ilvl="0" w:tplc="FC7A6194">
      <w:start w:val="1"/>
      <w:numFmt w:val="decimal"/>
      <w:lvlText w:val="%1)"/>
      <w:lvlJc w:val="left"/>
      <w:pPr>
        <w:ind w:left="1620" w:hanging="360"/>
      </w:pPr>
      <w:rPr>
        <w:rFonts w:hint="default"/>
      </w:rPr>
    </w:lvl>
    <w:lvl w:ilvl="1" w:tplc="C3F65390">
      <w:start w:val="1"/>
      <w:numFmt w:val="decimal"/>
      <w:lvlText w:val="%2)"/>
      <w:lvlJc w:val="left"/>
      <w:pPr>
        <w:ind w:left="1440" w:hanging="360"/>
      </w:pPr>
      <w:rPr>
        <w:rFonts w:hint="default"/>
      </w:rPr>
    </w:lvl>
    <w:lvl w:ilvl="2" w:tplc="0A8E5F9C" w:tentative="1">
      <w:start w:val="1"/>
      <w:numFmt w:val="lowerRoman"/>
      <w:lvlText w:val="%3."/>
      <w:lvlJc w:val="right"/>
      <w:pPr>
        <w:ind w:left="2160" w:hanging="180"/>
      </w:pPr>
    </w:lvl>
    <w:lvl w:ilvl="3" w:tplc="60806F08" w:tentative="1">
      <w:start w:val="1"/>
      <w:numFmt w:val="decimal"/>
      <w:lvlText w:val="%4."/>
      <w:lvlJc w:val="left"/>
      <w:pPr>
        <w:ind w:left="2880" w:hanging="360"/>
      </w:pPr>
    </w:lvl>
    <w:lvl w:ilvl="4" w:tplc="06A2CBD2" w:tentative="1">
      <w:start w:val="1"/>
      <w:numFmt w:val="lowerLetter"/>
      <w:lvlText w:val="%5."/>
      <w:lvlJc w:val="left"/>
      <w:pPr>
        <w:ind w:left="3600" w:hanging="360"/>
      </w:pPr>
    </w:lvl>
    <w:lvl w:ilvl="5" w:tplc="ED3494C2" w:tentative="1">
      <w:start w:val="1"/>
      <w:numFmt w:val="lowerRoman"/>
      <w:lvlText w:val="%6."/>
      <w:lvlJc w:val="right"/>
      <w:pPr>
        <w:ind w:left="4320" w:hanging="180"/>
      </w:pPr>
    </w:lvl>
    <w:lvl w:ilvl="6" w:tplc="52342B62" w:tentative="1">
      <w:start w:val="1"/>
      <w:numFmt w:val="decimal"/>
      <w:lvlText w:val="%7."/>
      <w:lvlJc w:val="left"/>
      <w:pPr>
        <w:ind w:left="5040" w:hanging="360"/>
      </w:pPr>
    </w:lvl>
    <w:lvl w:ilvl="7" w:tplc="A168A9B0" w:tentative="1">
      <w:start w:val="1"/>
      <w:numFmt w:val="lowerLetter"/>
      <w:lvlText w:val="%8."/>
      <w:lvlJc w:val="left"/>
      <w:pPr>
        <w:ind w:left="5760" w:hanging="360"/>
      </w:pPr>
    </w:lvl>
    <w:lvl w:ilvl="8" w:tplc="3E6C1E48" w:tentative="1">
      <w:start w:val="1"/>
      <w:numFmt w:val="lowerRoman"/>
      <w:lvlText w:val="%9."/>
      <w:lvlJc w:val="right"/>
      <w:pPr>
        <w:ind w:left="6480" w:hanging="180"/>
      </w:pPr>
    </w:lvl>
  </w:abstractNum>
  <w:abstractNum w:abstractNumId="18">
    <w:nsid w:val="226A63E1"/>
    <w:multiLevelType w:val="multilevel"/>
    <w:tmpl w:val="00CE1B8C"/>
    <w:lvl w:ilvl="0">
      <w:start w:val="1"/>
      <w:numFmt w:val="decimal"/>
      <w:lvlText w:val="%1."/>
      <w:lvlJc w:val="left"/>
      <w:pPr>
        <w:ind w:left="1211" w:hanging="360"/>
      </w:pPr>
      <w:rPr>
        <w:rFonts w:ascii="Times New Roman" w:hAnsi="Times New Roman" w:cs="Times New Roman" w:hint="default"/>
        <w:sz w:val="24"/>
        <w:szCs w:val="24"/>
      </w:rPr>
    </w:lvl>
    <w:lvl w:ilvl="1">
      <w:start w:val="2"/>
      <w:numFmt w:val="decimal"/>
      <w:isLgl/>
      <w:lvlText w:val="%1.%2."/>
      <w:lvlJc w:val="left"/>
      <w:pPr>
        <w:ind w:left="1247" w:hanging="360"/>
      </w:pPr>
      <w:rPr>
        <w:rFonts w:cs="Times New Roman" w:hint="default"/>
        <w:sz w:val="24"/>
      </w:rPr>
    </w:lvl>
    <w:lvl w:ilvl="2">
      <w:start w:val="4"/>
      <w:numFmt w:val="decimal"/>
      <w:isLgl/>
      <w:lvlText w:val="%1.%2.%3."/>
      <w:lvlJc w:val="left"/>
      <w:pPr>
        <w:ind w:left="1643" w:hanging="720"/>
      </w:pPr>
      <w:rPr>
        <w:rFonts w:cs="Times New Roman" w:hint="default"/>
        <w:sz w:val="24"/>
      </w:rPr>
    </w:lvl>
    <w:lvl w:ilvl="3">
      <w:start w:val="1"/>
      <w:numFmt w:val="decimal"/>
      <w:isLgl/>
      <w:lvlText w:val="%1.%2.%3.%4."/>
      <w:lvlJc w:val="left"/>
      <w:pPr>
        <w:ind w:left="1679" w:hanging="720"/>
      </w:pPr>
      <w:rPr>
        <w:rFonts w:cs="Times New Roman" w:hint="default"/>
        <w:sz w:val="24"/>
      </w:rPr>
    </w:lvl>
    <w:lvl w:ilvl="4">
      <w:start w:val="1"/>
      <w:numFmt w:val="decimal"/>
      <w:isLgl/>
      <w:lvlText w:val="%1.%2.%3.%4.%5."/>
      <w:lvlJc w:val="left"/>
      <w:pPr>
        <w:ind w:left="2075" w:hanging="1080"/>
      </w:pPr>
      <w:rPr>
        <w:rFonts w:cs="Times New Roman" w:hint="default"/>
        <w:sz w:val="24"/>
      </w:rPr>
    </w:lvl>
    <w:lvl w:ilvl="5">
      <w:start w:val="1"/>
      <w:numFmt w:val="decimal"/>
      <w:isLgl/>
      <w:lvlText w:val="%1.%2.%3.%4.%5.%6."/>
      <w:lvlJc w:val="left"/>
      <w:pPr>
        <w:ind w:left="2111" w:hanging="1080"/>
      </w:pPr>
      <w:rPr>
        <w:rFonts w:cs="Times New Roman" w:hint="default"/>
        <w:sz w:val="24"/>
      </w:rPr>
    </w:lvl>
    <w:lvl w:ilvl="6">
      <w:start w:val="1"/>
      <w:numFmt w:val="decimal"/>
      <w:isLgl/>
      <w:lvlText w:val="%1.%2.%3.%4.%5.%6.%7."/>
      <w:lvlJc w:val="left"/>
      <w:pPr>
        <w:ind w:left="2507" w:hanging="1440"/>
      </w:pPr>
      <w:rPr>
        <w:rFonts w:cs="Times New Roman" w:hint="default"/>
        <w:sz w:val="24"/>
      </w:rPr>
    </w:lvl>
    <w:lvl w:ilvl="7">
      <w:start w:val="1"/>
      <w:numFmt w:val="decimal"/>
      <w:isLgl/>
      <w:lvlText w:val="%1.%2.%3.%4.%5.%6.%7.%8."/>
      <w:lvlJc w:val="left"/>
      <w:pPr>
        <w:ind w:left="2543" w:hanging="1440"/>
      </w:pPr>
      <w:rPr>
        <w:rFonts w:cs="Times New Roman" w:hint="default"/>
        <w:sz w:val="24"/>
      </w:rPr>
    </w:lvl>
    <w:lvl w:ilvl="8">
      <w:start w:val="1"/>
      <w:numFmt w:val="decimal"/>
      <w:isLgl/>
      <w:lvlText w:val="%1.%2.%3.%4.%5.%6.%7.%8.%9."/>
      <w:lvlJc w:val="left"/>
      <w:pPr>
        <w:ind w:left="2939" w:hanging="1800"/>
      </w:pPr>
      <w:rPr>
        <w:rFonts w:cs="Times New Roman" w:hint="default"/>
        <w:sz w:val="24"/>
      </w:rPr>
    </w:lvl>
  </w:abstractNum>
  <w:abstractNum w:abstractNumId="19">
    <w:nsid w:val="247554C6"/>
    <w:multiLevelType w:val="hybridMultilevel"/>
    <w:tmpl w:val="12BAE1BC"/>
    <w:lvl w:ilvl="0" w:tplc="402686BA">
      <w:start w:val="1"/>
      <w:numFmt w:val="bullet"/>
      <w:lvlText w:val=""/>
      <w:lvlJc w:val="left"/>
      <w:pPr>
        <w:tabs>
          <w:tab w:val="num" w:pos="720"/>
        </w:tabs>
        <w:ind w:left="720" w:hanging="360"/>
      </w:pPr>
      <w:rPr>
        <w:rFonts w:ascii="Wingdings" w:hAnsi="Wingdings" w:hint="default"/>
      </w:rPr>
    </w:lvl>
    <w:lvl w:ilvl="1" w:tplc="33FA84F4" w:tentative="1">
      <w:start w:val="1"/>
      <w:numFmt w:val="bullet"/>
      <w:lvlText w:val="o"/>
      <w:lvlJc w:val="left"/>
      <w:pPr>
        <w:tabs>
          <w:tab w:val="num" w:pos="1440"/>
        </w:tabs>
        <w:ind w:left="1440" w:hanging="360"/>
      </w:pPr>
      <w:rPr>
        <w:rFonts w:ascii="Courier New" w:hAnsi="Courier New" w:hint="default"/>
      </w:rPr>
    </w:lvl>
    <w:lvl w:ilvl="2" w:tplc="0FB046AE" w:tentative="1">
      <w:start w:val="1"/>
      <w:numFmt w:val="bullet"/>
      <w:lvlText w:val=""/>
      <w:lvlJc w:val="left"/>
      <w:pPr>
        <w:tabs>
          <w:tab w:val="num" w:pos="2160"/>
        </w:tabs>
        <w:ind w:left="2160" w:hanging="360"/>
      </w:pPr>
      <w:rPr>
        <w:rFonts w:ascii="Wingdings" w:hAnsi="Wingdings" w:hint="default"/>
      </w:rPr>
    </w:lvl>
    <w:lvl w:ilvl="3" w:tplc="EF3EAA0C" w:tentative="1">
      <w:start w:val="1"/>
      <w:numFmt w:val="bullet"/>
      <w:lvlText w:val=""/>
      <w:lvlJc w:val="left"/>
      <w:pPr>
        <w:tabs>
          <w:tab w:val="num" w:pos="2880"/>
        </w:tabs>
        <w:ind w:left="2880" w:hanging="360"/>
      </w:pPr>
      <w:rPr>
        <w:rFonts w:ascii="Symbol" w:hAnsi="Symbol" w:hint="default"/>
      </w:rPr>
    </w:lvl>
    <w:lvl w:ilvl="4" w:tplc="25C0C064" w:tentative="1">
      <w:start w:val="1"/>
      <w:numFmt w:val="bullet"/>
      <w:lvlText w:val="o"/>
      <w:lvlJc w:val="left"/>
      <w:pPr>
        <w:tabs>
          <w:tab w:val="num" w:pos="3600"/>
        </w:tabs>
        <w:ind w:left="3600" w:hanging="360"/>
      </w:pPr>
      <w:rPr>
        <w:rFonts w:ascii="Courier New" w:hAnsi="Courier New" w:hint="default"/>
      </w:rPr>
    </w:lvl>
    <w:lvl w:ilvl="5" w:tplc="7212A314" w:tentative="1">
      <w:start w:val="1"/>
      <w:numFmt w:val="bullet"/>
      <w:lvlText w:val=""/>
      <w:lvlJc w:val="left"/>
      <w:pPr>
        <w:tabs>
          <w:tab w:val="num" w:pos="4320"/>
        </w:tabs>
        <w:ind w:left="4320" w:hanging="360"/>
      </w:pPr>
      <w:rPr>
        <w:rFonts w:ascii="Wingdings" w:hAnsi="Wingdings" w:hint="default"/>
      </w:rPr>
    </w:lvl>
    <w:lvl w:ilvl="6" w:tplc="B874CAA4" w:tentative="1">
      <w:start w:val="1"/>
      <w:numFmt w:val="bullet"/>
      <w:lvlText w:val=""/>
      <w:lvlJc w:val="left"/>
      <w:pPr>
        <w:tabs>
          <w:tab w:val="num" w:pos="5040"/>
        </w:tabs>
        <w:ind w:left="5040" w:hanging="360"/>
      </w:pPr>
      <w:rPr>
        <w:rFonts w:ascii="Symbol" w:hAnsi="Symbol" w:hint="default"/>
      </w:rPr>
    </w:lvl>
    <w:lvl w:ilvl="7" w:tplc="94142B0A" w:tentative="1">
      <w:start w:val="1"/>
      <w:numFmt w:val="bullet"/>
      <w:lvlText w:val="o"/>
      <w:lvlJc w:val="left"/>
      <w:pPr>
        <w:tabs>
          <w:tab w:val="num" w:pos="5760"/>
        </w:tabs>
        <w:ind w:left="5760" w:hanging="360"/>
      </w:pPr>
      <w:rPr>
        <w:rFonts w:ascii="Courier New" w:hAnsi="Courier New" w:hint="default"/>
      </w:rPr>
    </w:lvl>
    <w:lvl w:ilvl="8" w:tplc="A2FA01A0" w:tentative="1">
      <w:start w:val="1"/>
      <w:numFmt w:val="bullet"/>
      <w:lvlText w:val=""/>
      <w:lvlJc w:val="left"/>
      <w:pPr>
        <w:tabs>
          <w:tab w:val="num" w:pos="6480"/>
        </w:tabs>
        <w:ind w:left="6480" w:hanging="360"/>
      </w:pPr>
      <w:rPr>
        <w:rFonts w:ascii="Wingdings" w:hAnsi="Wingdings" w:hint="default"/>
      </w:rPr>
    </w:lvl>
  </w:abstractNum>
  <w:abstractNum w:abstractNumId="20">
    <w:nsid w:val="24950E59"/>
    <w:multiLevelType w:val="hybridMultilevel"/>
    <w:tmpl w:val="3CF60BD0"/>
    <w:lvl w:ilvl="0" w:tplc="04260005">
      <w:start w:val="1"/>
      <w:numFmt w:val="bullet"/>
      <w:lvlText w:val=""/>
      <w:lvlJc w:val="left"/>
      <w:pPr>
        <w:ind w:left="770" w:hanging="360"/>
      </w:pPr>
      <w:rPr>
        <w:rFonts w:ascii="Wingdings" w:hAnsi="Wingdings" w:hint="default"/>
        <w:color w:val="auto"/>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1">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3">
    <w:nsid w:val="31000774"/>
    <w:multiLevelType w:val="multilevel"/>
    <w:tmpl w:val="1B029C6C"/>
    <w:lvl w:ilvl="0">
      <w:start w:val="3"/>
      <w:numFmt w:val="decimal"/>
      <w:lvlText w:val="%1."/>
      <w:lvlJc w:val="left"/>
      <w:pPr>
        <w:ind w:left="720" w:hanging="720"/>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3D28748D"/>
    <w:multiLevelType w:val="multilevel"/>
    <w:tmpl w:val="B7E210E2"/>
    <w:lvl w:ilvl="0">
      <w:start w:val="1"/>
      <w:numFmt w:val="decimal"/>
      <w:lvlText w:val="6.2.%1."/>
      <w:lvlJc w:val="left"/>
      <w:pPr>
        <w:tabs>
          <w:tab w:val="num" w:pos="1080"/>
        </w:tabs>
        <w:ind w:left="108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200"/>
        </w:tabs>
        <w:ind w:left="720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720"/>
        </w:tabs>
        <w:ind w:left="9720" w:hanging="144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25">
    <w:nsid w:val="40AC3F9F"/>
    <w:multiLevelType w:val="hybridMultilevel"/>
    <w:tmpl w:val="594C54D2"/>
    <w:lvl w:ilvl="0" w:tplc="CC8CCFD6">
      <w:start w:val="1"/>
      <w:numFmt w:val="decimal"/>
      <w:lvlText w:val="%1."/>
      <w:lvlJc w:val="left"/>
      <w:pPr>
        <w:tabs>
          <w:tab w:val="num" w:pos="899"/>
        </w:tabs>
        <w:ind w:left="899" w:hanging="360"/>
      </w:pPr>
      <w:rPr>
        <w:rFonts w:cs="Times New Roman" w:hint="default"/>
      </w:rPr>
    </w:lvl>
    <w:lvl w:ilvl="1" w:tplc="CBE6B2EA">
      <w:numFmt w:val="none"/>
      <w:lvlText w:val=""/>
      <w:lvlJc w:val="left"/>
      <w:pPr>
        <w:tabs>
          <w:tab w:val="num" w:pos="360"/>
        </w:tabs>
      </w:pPr>
      <w:rPr>
        <w:rFonts w:cs="Times New Roman"/>
      </w:rPr>
    </w:lvl>
    <w:lvl w:ilvl="2" w:tplc="60CCF2F6">
      <w:numFmt w:val="none"/>
      <w:lvlText w:val=""/>
      <w:lvlJc w:val="left"/>
      <w:pPr>
        <w:tabs>
          <w:tab w:val="num" w:pos="360"/>
        </w:tabs>
      </w:pPr>
      <w:rPr>
        <w:rFonts w:cs="Times New Roman"/>
      </w:rPr>
    </w:lvl>
    <w:lvl w:ilvl="3" w:tplc="6ECAD0A4">
      <w:numFmt w:val="none"/>
      <w:lvlText w:val=""/>
      <w:lvlJc w:val="left"/>
      <w:pPr>
        <w:tabs>
          <w:tab w:val="num" w:pos="360"/>
        </w:tabs>
      </w:pPr>
      <w:rPr>
        <w:rFonts w:cs="Times New Roman"/>
      </w:rPr>
    </w:lvl>
    <w:lvl w:ilvl="4" w:tplc="A916569A">
      <w:numFmt w:val="none"/>
      <w:lvlText w:val=""/>
      <w:lvlJc w:val="left"/>
      <w:pPr>
        <w:tabs>
          <w:tab w:val="num" w:pos="360"/>
        </w:tabs>
      </w:pPr>
      <w:rPr>
        <w:rFonts w:cs="Times New Roman"/>
      </w:rPr>
    </w:lvl>
    <w:lvl w:ilvl="5" w:tplc="D1EABFBA">
      <w:numFmt w:val="none"/>
      <w:lvlText w:val=""/>
      <w:lvlJc w:val="left"/>
      <w:pPr>
        <w:tabs>
          <w:tab w:val="num" w:pos="360"/>
        </w:tabs>
      </w:pPr>
      <w:rPr>
        <w:rFonts w:cs="Times New Roman"/>
      </w:rPr>
    </w:lvl>
    <w:lvl w:ilvl="6" w:tplc="B6E89AD6">
      <w:numFmt w:val="none"/>
      <w:lvlText w:val=""/>
      <w:lvlJc w:val="left"/>
      <w:pPr>
        <w:tabs>
          <w:tab w:val="num" w:pos="360"/>
        </w:tabs>
      </w:pPr>
      <w:rPr>
        <w:rFonts w:cs="Times New Roman"/>
      </w:rPr>
    </w:lvl>
    <w:lvl w:ilvl="7" w:tplc="7542EFF4">
      <w:numFmt w:val="none"/>
      <w:lvlText w:val=""/>
      <w:lvlJc w:val="left"/>
      <w:pPr>
        <w:tabs>
          <w:tab w:val="num" w:pos="360"/>
        </w:tabs>
      </w:pPr>
      <w:rPr>
        <w:rFonts w:cs="Times New Roman"/>
      </w:rPr>
    </w:lvl>
    <w:lvl w:ilvl="8" w:tplc="171AB632">
      <w:numFmt w:val="none"/>
      <w:lvlText w:val=""/>
      <w:lvlJc w:val="left"/>
      <w:pPr>
        <w:tabs>
          <w:tab w:val="num" w:pos="360"/>
        </w:tabs>
      </w:pPr>
      <w:rPr>
        <w:rFonts w:cs="Times New Roman"/>
      </w:rPr>
    </w:lvl>
  </w:abstractNum>
  <w:abstractNum w:abstractNumId="26">
    <w:nsid w:val="43E60A88"/>
    <w:multiLevelType w:val="multilevel"/>
    <w:tmpl w:val="78C82E7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8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B93B9F"/>
    <w:multiLevelType w:val="hybridMultilevel"/>
    <w:tmpl w:val="0F6C11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9">
    <w:nsid w:val="48A471C1"/>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0">
    <w:nsid w:val="48DD09B0"/>
    <w:multiLevelType w:val="hybridMultilevel"/>
    <w:tmpl w:val="F112E0CA"/>
    <w:lvl w:ilvl="0" w:tplc="6332CE46">
      <w:start w:val="1"/>
      <w:numFmt w:val="decimal"/>
      <w:lvlText w:val="%1)"/>
      <w:lvlJc w:val="left"/>
      <w:pPr>
        <w:ind w:left="500" w:hanging="360"/>
      </w:pPr>
      <w:rPr>
        <w:rFonts w:hint="default"/>
      </w:rPr>
    </w:lvl>
    <w:lvl w:ilvl="1" w:tplc="048E3786" w:tentative="1">
      <w:start w:val="1"/>
      <w:numFmt w:val="lowerLetter"/>
      <w:lvlText w:val="%2."/>
      <w:lvlJc w:val="left"/>
      <w:pPr>
        <w:ind w:left="1220" w:hanging="360"/>
      </w:pPr>
    </w:lvl>
    <w:lvl w:ilvl="2" w:tplc="79121A02" w:tentative="1">
      <w:start w:val="1"/>
      <w:numFmt w:val="lowerRoman"/>
      <w:lvlText w:val="%3."/>
      <w:lvlJc w:val="right"/>
      <w:pPr>
        <w:ind w:left="1940" w:hanging="180"/>
      </w:pPr>
    </w:lvl>
    <w:lvl w:ilvl="3" w:tplc="3300FC44" w:tentative="1">
      <w:start w:val="1"/>
      <w:numFmt w:val="decimal"/>
      <w:lvlText w:val="%4."/>
      <w:lvlJc w:val="left"/>
      <w:pPr>
        <w:ind w:left="2660" w:hanging="360"/>
      </w:pPr>
    </w:lvl>
    <w:lvl w:ilvl="4" w:tplc="507C24AA" w:tentative="1">
      <w:start w:val="1"/>
      <w:numFmt w:val="lowerLetter"/>
      <w:lvlText w:val="%5."/>
      <w:lvlJc w:val="left"/>
      <w:pPr>
        <w:ind w:left="3380" w:hanging="360"/>
      </w:pPr>
    </w:lvl>
    <w:lvl w:ilvl="5" w:tplc="01322D6E" w:tentative="1">
      <w:start w:val="1"/>
      <w:numFmt w:val="lowerRoman"/>
      <w:lvlText w:val="%6."/>
      <w:lvlJc w:val="right"/>
      <w:pPr>
        <w:ind w:left="4100" w:hanging="180"/>
      </w:pPr>
    </w:lvl>
    <w:lvl w:ilvl="6" w:tplc="3668B0D0" w:tentative="1">
      <w:start w:val="1"/>
      <w:numFmt w:val="decimal"/>
      <w:lvlText w:val="%7."/>
      <w:lvlJc w:val="left"/>
      <w:pPr>
        <w:ind w:left="4820" w:hanging="360"/>
      </w:pPr>
    </w:lvl>
    <w:lvl w:ilvl="7" w:tplc="BA62EB64" w:tentative="1">
      <w:start w:val="1"/>
      <w:numFmt w:val="lowerLetter"/>
      <w:lvlText w:val="%8."/>
      <w:lvlJc w:val="left"/>
      <w:pPr>
        <w:ind w:left="5540" w:hanging="360"/>
      </w:pPr>
    </w:lvl>
    <w:lvl w:ilvl="8" w:tplc="145EAD4C" w:tentative="1">
      <w:start w:val="1"/>
      <w:numFmt w:val="lowerRoman"/>
      <w:lvlText w:val="%9."/>
      <w:lvlJc w:val="right"/>
      <w:pPr>
        <w:ind w:left="6260" w:hanging="180"/>
      </w:pPr>
    </w:lvl>
  </w:abstractNum>
  <w:abstractNum w:abstractNumId="31">
    <w:nsid w:val="48E0785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1DB7C69"/>
    <w:multiLevelType w:val="hybridMultilevel"/>
    <w:tmpl w:val="229AA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1F6199B"/>
    <w:multiLevelType w:val="hybridMultilevel"/>
    <w:tmpl w:val="FE40A3A8"/>
    <w:lvl w:ilvl="0" w:tplc="CD001BBA">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34">
    <w:nsid w:val="553D5AFF"/>
    <w:multiLevelType w:val="hybridMultilevel"/>
    <w:tmpl w:val="BBA67C58"/>
    <w:lvl w:ilvl="0" w:tplc="ACDE34B0">
      <w:start w:val="1"/>
      <w:numFmt w:val="decimal"/>
      <w:lvlText w:val="%1."/>
      <w:lvlJc w:val="left"/>
      <w:pPr>
        <w:ind w:left="720" w:hanging="360"/>
      </w:pPr>
    </w:lvl>
    <w:lvl w:ilvl="1" w:tplc="A0DCB1A6">
      <w:start w:val="1"/>
      <w:numFmt w:val="decimal"/>
      <w:lvlText w:val="%2."/>
      <w:lvlJc w:val="left"/>
      <w:pPr>
        <w:ind w:left="1440" w:hanging="360"/>
      </w:pPr>
      <w:rPr>
        <w:b/>
      </w:rPr>
    </w:lvl>
    <w:lvl w:ilvl="2" w:tplc="9EEEB08A" w:tentative="1">
      <w:start w:val="1"/>
      <w:numFmt w:val="lowerRoman"/>
      <w:lvlText w:val="%3."/>
      <w:lvlJc w:val="right"/>
      <w:pPr>
        <w:ind w:left="2160" w:hanging="180"/>
      </w:pPr>
    </w:lvl>
    <w:lvl w:ilvl="3" w:tplc="46F6B3C0" w:tentative="1">
      <w:start w:val="1"/>
      <w:numFmt w:val="decimal"/>
      <w:lvlText w:val="%4."/>
      <w:lvlJc w:val="left"/>
      <w:pPr>
        <w:ind w:left="2880" w:hanging="360"/>
      </w:pPr>
    </w:lvl>
    <w:lvl w:ilvl="4" w:tplc="7EC83398" w:tentative="1">
      <w:start w:val="1"/>
      <w:numFmt w:val="lowerLetter"/>
      <w:lvlText w:val="%5."/>
      <w:lvlJc w:val="left"/>
      <w:pPr>
        <w:ind w:left="3600" w:hanging="360"/>
      </w:pPr>
    </w:lvl>
    <w:lvl w:ilvl="5" w:tplc="C6566334" w:tentative="1">
      <w:start w:val="1"/>
      <w:numFmt w:val="lowerRoman"/>
      <w:lvlText w:val="%6."/>
      <w:lvlJc w:val="right"/>
      <w:pPr>
        <w:ind w:left="4320" w:hanging="180"/>
      </w:pPr>
    </w:lvl>
    <w:lvl w:ilvl="6" w:tplc="325EC68C" w:tentative="1">
      <w:start w:val="1"/>
      <w:numFmt w:val="decimal"/>
      <w:lvlText w:val="%7."/>
      <w:lvlJc w:val="left"/>
      <w:pPr>
        <w:ind w:left="5040" w:hanging="360"/>
      </w:pPr>
    </w:lvl>
    <w:lvl w:ilvl="7" w:tplc="5BE8665C" w:tentative="1">
      <w:start w:val="1"/>
      <w:numFmt w:val="lowerLetter"/>
      <w:lvlText w:val="%8."/>
      <w:lvlJc w:val="left"/>
      <w:pPr>
        <w:ind w:left="5760" w:hanging="360"/>
      </w:pPr>
    </w:lvl>
    <w:lvl w:ilvl="8" w:tplc="2CBC7884" w:tentative="1">
      <w:start w:val="1"/>
      <w:numFmt w:val="lowerRoman"/>
      <w:lvlText w:val="%9."/>
      <w:lvlJc w:val="right"/>
      <w:pPr>
        <w:ind w:left="6480" w:hanging="180"/>
      </w:pPr>
    </w:lvl>
  </w:abstractNum>
  <w:abstractNum w:abstractNumId="35">
    <w:nsid w:val="55FF6EE1"/>
    <w:multiLevelType w:val="hybridMultilevel"/>
    <w:tmpl w:val="F9CEFB84"/>
    <w:lvl w:ilvl="0" w:tplc="925C36F0">
      <w:start w:val="1"/>
      <w:numFmt w:val="decimal"/>
      <w:lvlText w:val="7.4.%1."/>
      <w:lvlJc w:val="left"/>
      <w:pPr>
        <w:ind w:left="1671"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6">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7">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8">
    <w:nsid w:val="64530127"/>
    <w:multiLevelType w:val="multilevel"/>
    <w:tmpl w:val="3C38AC86"/>
    <w:lvl w:ilvl="0">
      <w:start w:val="1"/>
      <w:numFmt w:val="decimal"/>
      <w:lvlText w:val="%1."/>
      <w:lvlJc w:val="left"/>
      <w:pPr>
        <w:ind w:left="1080" w:hanging="360"/>
      </w:pPr>
      <w:rPr>
        <w:rFonts w:cs="Times New Roman" w:hint="default"/>
      </w:rPr>
    </w:lvl>
    <w:lvl w:ilvl="1">
      <w:start w:val="7"/>
      <w:numFmt w:val="decimal"/>
      <w:isLgl/>
      <w:lvlText w:val="%1.%2."/>
      <w:lvlJc w:val="left"/>
      <w:pPr>
        <w:ind w:left="1260" w:hanging="540"/>
      </w:pPr>
      <w:rPr>
        <w:rFonts w:hint="default"/>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39">
    <w:nsid w:val="695958C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nsid w:val="6A1D36AB"/>
    <w:multiLevelType w:val="multilevel"/>
    <w:tmpl w:val="EC286A5C"/>
    <w:name w:val="WW8Num3"/>
    <w:lvl w:ilvl="0">
      <w:start w:val="2"/>
      <w:numFmt w:val="decimal"/>
      <w:lvlText w:val="%1."/>
      <w:lvlJc w:val="left"/>
      <w:pPr>
        <w:ind w:left="540" w:hanging="540"/>
      </w:pPr>
      <w:rPr>
        <w:rFonts w:hint="default"/>
      </w:rPr>
    </w:lvl>
    <w:lvl w:ilvl="1">
      <w:start w:val="1"/>
      <w:numFmt w:val="decimal"/>
      <w:lvlText w:val="%1.%2."/>
      <w:lvlJc w:val="left"/>
      <w:pPr>
        <w:ind w:left="610" w:hanging="540"/>
      </w:pPr>
      <w:rPr>
        <w:rFonts w:hint="default"/>
      </w:rPr>
    </w:lvl>
    <w:lvl w:ilvl="2">
      <w:start w:val="1"/>
      <w:numFmt w:val="decimal"/>
      <w:lvlText w:val="%1.%2.%3."/>
      <w:lvlJc w:val="left"/>
      <w:pPr>
        <w:ind w:left="860" w:hanging="720"/>
      </w:pPr>
      <w:rPr>
        <w:rFonts w:hint="default"/>
        <w:b w:val="0"/>
        <w:sz w:val="22"/>
        <w:szCs w:val="22"/>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41">
    <w:nsid w:val="78EF4E02"/>
    <w:multiLevelType w:val="hybridMultilevel"/>
    <w:tmpl w:val="E2F2DEB0"/>
    <w:lvl w:ilvl="0" w:tplc="04260005">
      <w:start w:val="1"/>
      <w:numFmt w:val="bullet"/>
      <w:lvlText w:val=""/>
      <w:lvlJc w:val="left"/>
      <w:pPr>
        <w:ind w:left="664" w:hanging="360"/>
      </w:pPr>
      <w:rPr>
        <w:rFonts w:ascii="Wingdings" w:hAnsi="Wingdings" w:hint="default"/>
      </w:rPr>
    </w:lvl>
    <w:lvl w:ilvl="1" w:tplc="04260003" w:tentative="1">
      <w:start w:val="1"/>
      <w:numFmt w:val="bullet"/>
      <w:lvlText w:val="o"/>
      <w:lvlJc w:val="left"/>
      <w:pPr>
        <w:ind w:left="1384" w:hanging="360"/>
      </w:pPr>
      <w:rPr>
        <w:rFonts w:ascii="Courier New" w:hAnsi="Courier New" w:cs="Courier New" w:hint="default"/>
      </w:rPr>
    </w:lvl>
    <w:lvl w:ilvl="2" w:tplc="04260005" w:tentative="1">
      <w:start w:val="1"/>
      <w:numFmt w:val="bullet"/>
      <w:lvlText w:val=""/>
      <w:lvlJc w:val="left"/>
      <w:pPr>
        <w:ind w:left="2104" w:hanging="360"/>
      </w:pPr>
      <w:rPr>
        <w:rFonts w:ascii="Wingdings" w:hAnsi="Wingdings" w:hint="default"/>
      </w:rPr>
    </w:lvl>
    <w:lvl w:ilvl="3" w:tplc="04260001" w:tentative="1">
      <w:start w:val="1"/>
      <w:numFmt w:val="bullet"/>
      <w:lvlText w:val=""/>
      <w:lvlJc w:val="left"/>
      <w:pPr>
        <w:ind w:left="2824" w:hanging="360"/>
      </w:pPr>
      <w:rPr>
        <w:rFonts w:ascii="Symbol" w:hAnsi="Symbol" w:hint="default"/>
      </w:rPr>
    </w:lvl>
    <w:lvl w:ilvl="4" w:tplc="04260003" w:tentative="1">
      <w:start w:val="1"/>
      <w:numFmt w:val="bullet"/>
      <w:lvlText w:val="o"/>
      <w:lvlJc w:val="left"/>
      <w:pPr>
        <w:ind w:left="3544" w:hanging="360"/>
      </w:pPr>
      <w:rPr>
        <w:rFonts w:ascii="Courier New" w:hAnsi="Courier New" w:cs="Courier New" w:hint="default"/>
      </w:rPr>
    </w:lvl>
    <w:lvl w:ilvl="5" w:tplc="04260005" w:tentative="1">
      <w:start w:val="1"/>
      <w:numFmt w:val="bullet"/>
      <w:lvlText w:val=""/>
      <w:lvlJc w:val="left"/>
      <w:pPr>
        <w:ind w:left="4264" w:hanging="360"/>
      </w:pPr>
      <w:rPr>
        <w:rFonts w:ascii="Wingdings" w:hAnsi="Wingdings" w:hint="default"/>
      </w:rPr>
    </w:lvl>
    <w:lvl w:ilvl="6" w:tplc="04260001" w:tentative="1">
      <w:start w:val="1"/>
      <w:numFmt w:val="bullet"/>
      <w:lvlText w:val=""/>
      <w:lvlJc w:val="left"/>
      <w:pPr>
        <w:ind w:left="4984" w:hanging="360"/>
      </w:pPr>
      <w:rPr>
        <w:rFonts w:ascii="Symbol" w:hAnsi="Symbol" w:hint="default"/>
      </w:rPr>
    </w:lvl>
    <w:lvl w:ilvl="7" w:tplc="04260003" w:tentative="1">
      <w:start w:val="1"/>
      <w:numFmt w:val="bullet"/>
      <w:lvlText w:val="o"/>
      <w:lvlJc w:val="left"/>
      <w:pPr>
        <w:ind w:left="5704" w:hanging="360"/>
      </w:pPr>
      <w:rPr>
        <w:rFonts w:ascii="Courier New" w:hAnsi="Courier New" w:cs="Courier New" w:hint="default"/>
      </w:rPr>
    </w:lvl>
    <w:lvl w:ilvl="8" w:tplc="04260005" w:tentative="1">
      <w:start w:val="1"/>
      <w:numFmt w:val="bullet"/>
      <w:lvlText w:val=""/>
      <w:lvlJc w:val="left"/>
      <w:pPr>
        <w:ind w:left="6424" w:hanging="360"/>
      </w:pPr>
      <w:rPr>
        <w:rFonts w:ascii="Wingdings" w:hAnsi="Wingdings" w:hint="default"/>
      </w:rPr>
    </w:lvl>
  </w:abstractNum>
  <w:abstractNum w:abstractNumId="42">
    <w:nsid w:val="7D464C72"/>
    <w:multiLevelType w:val="hybridMultilevel"/>
    <w:tmpl w:val="E7E28FE6"/>
    <w:lvl w:ilvl="0" w:tplc="BF7EC7DC">
      <w:start w:val="1"/>
      <w:numFmt w:val="bullet"/>
      <w:lvlText w:val=""/>
      <w:lvlJc w:val="left"/>
      <w:pPr>
        <w:tabs>
          <w:tab w:val="num" w:pos="1620"/>
        </w:tabs>
        <w:ind w:left="1620" w:hanging="360"/>
      </w:pPr>
      <w:rPr>
        <w:rFonts w:ascii="Wingdings" w:hAnsi="Wingdings" w:hint="default"/>
        <w:color w:val="auto"/>
      </w:rPr>
    </w:lvl>
    <w:lvl w:ilvl="1" w:tplc="D5CEBE42" w:tentative="1">
      <w:start w:val="1"/>
      <w:numFmt w:val="lowerLetter"/>
      <w:lvlText w:val="%2."/>
      <w:lvlJc w:val="left"/>
      <w:pPr>
        <w:tabs>
          <w:tab w:val="num" w:pos="2340"/>
        </w:tabs>
        <w:ind w:left="2340" w:hanging="360"/>
      </w:pPr>
    </w:lvl>
    <w:lvl w:ilvl="2" w:tplc="982C78F8" w:tentative="1">
      <w:start w:val="1"/>
      <w:numFmt w:val="lowerRoman"/>
      <w:lvlText w:val="%3."/>
      <w:lvlJc w:val="right"/>
      <w:pPr>
        <w:tabs>
          <w:tab w:val="num" w:pos="3060"/>
        </w:tabs>
        <w:ind w:left="3060" w:hanging="180"/>
      </w:pPr>
    </w:lvl>
    <w:lvl w:ilvl="3" w:tplc="5A468D74" w:tentative="1">
      <w:start w:val="1"/>
      <w:numFmt w:val="decimal"/>
      <w:lvlText w:val="%4."/>
      <w:lvlJc w:val="left"/>
      <w:pPr>
        <w:tabs>
          <w:tab w:val="num" w:pos="3780"/>
        </w:tabs>
        <w:ind w:left="3780" w:hanging="360"/>
      </w:pPr>
    </w:lvl>
    <w:lvl w:ilvl="4" w:tplc="FCEED96A" w:tentative="1">
      <w:start w:val="1"/>
      <w:numFmt w:val="lowerLetter"/>
      <w:lvlText w:val="%5."/>
      <w:lvlJc w:val="left"/>
      <w:pPr>
        <w:tabs>
          <w:tab w:val="num" w:pos="4500"/>
        </w:tabs>
        <w:ind w:left="4500" w:hanging="360"/>
      </w:pPr>
    </w:lvl>
    <w:lvl w:ilvl="5" w:tplc="45B47738" w:tentative="1">
      <w:start w:val="1"/>
      <w:numFmt w:val="lowerRoman"/>
      <w:lvlText w:val="%6."/>
      <w:lvlJc w:val="right"/>
      <w:pPr>
        <w:tabs>
          <w:tab w:val="num" w:pos="5220"/>
        </w:tabs>
        <w:ind w:left="5220" w:hanging="180"/>
      </w:pPr>
    </w:lvl>
    <w:lvl w:ilvl="6" w:tplc="005283D0" w:tentative="1">
      <w:start w:val="1"/>
      <w:numFmt w:val="decimal"/>
      <w:lvlText w:val="%7."/>
      <w:lvlJc w:val="left"/>
      <w:pPr>
        <w:tabs>
          <w:tab w:val="num" w:pos="5940"/>
        </w:tabs>
        <w:ind w:left="5940" w:hanging="360"/>
      </w:pPr>
    </w:lvl>
    <w:lvl w:ilvl="7" w:tplc="3CBC4BB2" w:tentative="1">
      <w:start w:val="1"/>
      <w:numFmt w:val="lowerLetter"/>
      <w:lvlText w:val="%8."/>
      <w:lvlJc w:val="left"/>
      <w:pPr>
        <w:tabs>
          <w:tab w:val="num" w:pos="6660"/>
        </w:tabs>
        <w:ind w:left="6660" w:hanging="360"/>
      </w:pPr>
    </w:lvl>
    <w:lvl w:ilvl="8" w:tplc="5E323BC4" w:tentative="1">
      <w:start w:val="1"/>
      <w:numFmt w:val="lowerRoman"/>
      <w:lvlText w:val="%9."/>
      <w:lvlJc w:val="right"/>
      <w:pPr>
        <w:tabs>
          <w:tab w:val="num" w:pos="7380"/>
        </w:tabs>
        <w:ind w:left="7380" w:hanging="180"/>
      </w:pPr>
    </w:lvl>
  </w:abstractNum>
  <w:abstractNum w:abstractNumId="43">
    <w:nsid w:val="7F4D0E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7"/>
  </w:num>
  <w:num w:numId="2">
    <w:abstractNumId w:val="21"/>
  </w:num>
  <w:num w:numId="3">
    <w:abstractNumId w:val="24"/>
  </w:num>
  <w:num w:numId="4">
    <w:abstractNumId w:val="38"/>
  </w:num>
  <w:num w:numId="5">
    <w:abstractNumId w:val="15"/>
  </w:num>
  <w:num w:numId="6">
    <w:abstractNumId w:val="19"/>
  </w:num>
  <w:num w:numId="7">
    <w:abstractNumId w:val="4"/>
  </w:num>
  <w:num w:numId="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6"/>
  </w:num>
  <w:num w:numId="11">
    <w:abstractNumId w:val="28"/>
  </w:num>
  <w:num w:numId="12">
    <w:abstractNumId w:val="22"/>
  </w:num>
  <w:num w:numId="13">
    <w:abstractNumId w:val="17"/>
  </w:num>
  <w:num w:numId="14">
    <w:abstractNumId w:val="16"/>
  </w:num>
  <w:num w:numId="15">
    <w:abstractNumId w:val="23"/>
  </w:num>
  <w:num w:numId="16">
    <w:abstractNumId w:val="12"/>
  </w:num>
  <w:num w:numId="17">
    <w:abstractNumId w:val="11"/>
  </w:num>
  <w:num w:numId="18">
    <w:abstractNumId w:val="34"/>
  </w:num>
  <w:num w:numId="19">
    <w:abstractNumId w:val="30"/>
  </w:num>
  <w:num w:numId="20">
    <w:abstractNumId w:val="40"/>
  </w:num>
  <w:num w:numId="21">
    <w:abstractNumId w:val="1"/>
  </w:num>
  <w:num w:numId="22">
    <w:abstractNumId w:val="0"/>
  </w:num>
  <w:num w:numId="23">
    <w:abstractNumId w:val="32"/>
  </w:num>
  <w:num w:numId="24">
    <w:abstractNumId w:val="18"/>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5"/>
  </w:num>
  <w:num w:numId="31">
    <w:abstractNumId w:val="20"/>
  </w:num>
  <w:num w:numId="32">
    <w:abstractNumId w:val="13"/>
  </w:num>
  <w:num w:numId="33">
    <w:abstractNumId w:val="29"/>
  </w:num>
  <w:num w:numId="34">
    <w:abstractNumId w:val="6"/>
  </w:num>
  <w:num w:numId="35">
    <w:abstractNumId w:val="43"/>
  </w:num>
  <w:num w:numId="36">
    <w:abstractNumId w:val="5"/>
  </w:num>
  <w:num w:numId="37">
    <w:abstractNumId w:val="14"/>
  </w:num>
  <w:num w:numId="38">
    <w:abstractNumId w:val="39"/>
  </w:num>
  <w:num w:numId="39">
    <w:abstractNumId w:val="31"/>
  </w:num>
  <w:num w:numId="40">
    <w:abstractNumId w:val="3"/>
  </w:num>
  <w:num w:numId="41">
    <w:abstractNumId w:val="27"/>
  </w:num>
  <w:num w:numId="42">
    <w:abstractNumId w:val="8"/>
  </w:num>
  <w:num w:numId="43">
    <w:abstractNumId w:val="33"/>
  </w:num>
  <w:num w:numId="44">
    <w:abstractNumId w:val="9"/>
  </w:num>
  <w:num w:numId="45">
    <w:abstractNumId w:val="41"/>
  </w:num>
  <w:num w:numId="46">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28"/>
  <w:drawingGridVerticalSpacing w:val="28"/>
  <w:displayHorizontalDrawingGridEvery w:val="2"/>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2"/>
  </w:compat>
  <w:rsids>
    <w:rsidRoot w:val="00DE5D7E"/>
    <w:rsid w:val="00000A75"/>
    <w:rsid w:val="00004F1C"/>
    <w:rsid w:val="0000632F"/>
    <w:rsid w:val="00006958"/>
    <w:rsid w:val="00014024"/>
    <w:rsid w:val="000145B3"/>
    <w:rsid w:val="0002104D"/>
    <w:rsid w:val="000219DF"/>
    <w:rsid w:val="000230A9"/>
    <w:rsid w:val="000235FB"/>
    <w:rsid w:val="00023641"/>
    <w:rsid w:val="00025E72"/>
    <w:rsid w:val="000265C7"/>
    <w:rsid w:val="000306DD"/>
    <w:rsid w:val="00030758"/>
    <w:rsid w:val="00030ED6"/>
    <w:rsid w:val="00034BEA"/>
    <w:rsid w:val="00040FDB"/>
    <w:rsid w:val="00045B8D"/>
    <w:rsid w:val="000469A5"/>
    <w:rsid w:val="000473C2"/>
    <w:rsid w:val="00051457"/>
    <w:rsid w:val="000527F3"/>
    <w:rsid w:val="000603AF"/>
    <w:rsid w:val="00060828"/>
    <w:rsid w:val="00060A1C"/>
    <w:rsid w:val="00060AB6"/>
    <w:rsid w:val="00060D7C"/>
    <w:rsid w:val="00061B85"/>
    <w:rsid w:val="000629F3"/>
    <w:rsid w:val="00065AA7"/>
    <w:rsid w:val="00072109"/>
    <w:rsid w:val="00073D8E"/>
    <w:rsid w:val="00076E0F"/>
    <w:rsid w:val="000774F5"/>
    <w:rsid w:val="00080663"/>
    <w:rsid w:val="00081F54"/>
    <w:rsid w:val="000824EB"/>
    <w:rsid w:val="00084EBE"/>
    <w:rsid w:val="00086DFD"/>
    <w:rsid w:val="00090AE6"/>
    <w:rsid w:val="000911DB"/>
    <w:rsid w:val="000950C2"/>
    <w:rsid w:val="000A013B"/>
    <w:rsid w:val="000A19E2"/>
    <w:rsid w:val="000A2B30"/>
    <w:rsid w:val="000A3B14"/>
    <w:rsid w:val="000A414D"/>
    <w:rsid w:val="000A41AF"/>
    <w:rsid w:val="000A4C85"/>
    <w:rsid w:val="000A4CE5"/>
    <w:rsid w:val="000A736C"/>
    <w:rsid w:val="000A7F8E"/>
    <w:rsid w:val="000B1A9D"/>
    <w:rsid w:val="000B5226"/>
    <w:rsid w:val="000B532A"/>
    <w:rsid w:val="000B7070"/>
    <w:rsid w:val="000C0AD1"/>
    <w:rsid w:val="000C2F60"/>
    <w:rsid w:val="000C4CFA"/>
    <w:rsid w:val="000D0C59"/>
    <w:rsid w:val="000D479C"/>
    <w:rsid w:val="000D5046"/>
    <w:rsid w:val="000D7205"/>
    <w:rsid w:val="000D7CA5"/>
    <w:rsid w:val="000E016D"/>
    <w:rsid w:val="000E0A36"/>
    <w:rsid w:val="000E0AD4"/>
    <w:rsid w:val="000E13D8"/>
    <w:rsid w:val="000E1EF2"/>
    <w:rsid w:val="000E4725"/>
    <w:rsid w:val="000E4B05"/>
    <w:rsid w:val="000E5A28"/>
    <w:rsid w:val="000E6255"/>
    <w:rsid w:val="000E6303"/>
    <w:rsid w:val="000E75D2"/>
    <w:rsid w:val="000E778D"/>
    <w:rsid w:val="000F0BAA"/>
    <w:rsid w:val="000F2ABA"/>
    <w:rsid w:val="000F3E4F"/>
    <w:rsid w:val="000F41AE"/>
    <w:rsid w:val="000F44BF"/>
    <w:rsid w:val="000F55C7"/>
    <w:rsid w:val="000F5F0F"/>
    <w:rsid w:val="000F61B6"/>
    <w:rsid w:val="000F74FD"/>
    <w:rsid w:val="0010298E"/>
    <w:rsid w:val="00104A47"/>
    <w:rsid w:val="00104FA6"/>
    <w:rsid w:val="001075A0"/>
    <w:rsid w:val="00107F82"/>
    <w:rsid w:val="00110007"/>
    <w:rsid w:val="00110ECD"/>
    <w:rsid w:val="00111A30"/>
    <w:rsid w:val="001124CC"/>
    <w:rsid w:val="0011384F"/>
    <w:rsid w:val="0011409C"/>
    <w:rsid w:val="00116BF9"/>
    <w:rsid w:val="00120E33"/>
    <w:rsid w:val="001233BB"/>
    <w:rsid w:val="0012476B"/>
    <w:rsid w:val="00124BFE"/>
    <w:rsid w:val="00126DAE"/>
    <w:rsid w:val="00130AF7"/>
    <w:rsid w:val="00133FDE"/>
    <w:rsid w:val="0013473F"/>
    <w:rsid w:val="0013585C"/>
    <w:rsid w:val="00136DA5"/>
    <w:rsid w:val="00141BF3"/>
    <w:rsid w:val="00151293"/>
    <w:rsid w:val="00153A9D"/>
    <w:rsid w:val="00154104"/>
    <w:rsid w:val="00155B65"/>
    <w:rsid w:val="001611B4"/>
    <w:rsid w:val="001614D7"/>
    <w:rsid w:val="00164F5E"/>
    <w:rsid w:val="00171014"/>
    <w:rsid w:val="00171134"/>
    <w:rsid w:val="00172F3D"/>
    <w:rsid w:val="00174D98"/>
    <w:rsid w:val="00180B00"/>
    <w:rsid w:val="00184ABF"/>
    <w:rsid w:val="00186891"/>
    <w:rsid w:val="00186F2D"/>
    <w:rsid w:val="00193BF3"/>
    <w:rsid w:val="00194224"/>
    <w:rsid w:val="00194A46"/>
    <w:rsid w:val="00194AFF"/>
    <w:rsid w:val="00196E5F"/>
    <w:rsid w:val="001972F9"/>
    <w:rsid w:val="00197E08"/>
    <w:rsid w:val="001A286D"/>
    <w:rsid w:val="001A6A2F"/>
    <w:rsid w:val="001B0335"/>
    <w:rsid w:val="001B0729"/>
    <w:rsid w:val="001B4AB9"/>
    <w:rsid w:val="001C04D5"/>
    <w:rsid w:val="001C16F0"/>
    <w:rsid w:val="001C25CD"/>
    <w:rsid w:val="001C29D1"/>
    <w:rsid w:val="001C2FE3"/>
    <w:rsid w:val="001C3EEE"/>
    <w:rsid w:val="001C55C7"/>
    <w:rsid w:val="001D0C62"/>
    <w:rsid w:val="001D0EE6"/>
    <w:rsid w:val="001D1316"/>
    <w:rsid w:val="001D5DB5"/>
    <w:rsid w:val="001D7E00"/>
    <w:rsid w:val="001E13A6"/>
    <w:rsid w:val="001E2577"/>
    <w:rsid w:val="001E2EEC"/>
    <w:rsid w:val="001E6838"/>
    <w:rsid w:val="001E7107"/>
    <w:rsid w:val="001F199F"/>
    <w:rsid w:val="001F6A55"/>
    <w:rsid w:val="002009C2"/>
    <w:rsid w:val="0020100C"/>
    <w:rsid w:val="002026F6"/>
    <w:rsid w:val="00203EBB"/>
    <w:rsid w:val="00205490"/>
    <w:rsid w:val="0020724B"/>
    <w:rsid w:val="00211942"/>
    <w:rsid w:val="00211B75"/>
    <w:rsid w:val="002124E6"/>
    <w:rsid w:val="00213FC5"/>
    <w:rsid w:val="002172B1"/>
    <w:rsid w:val="002217B9"/>
    <w:rsid w:val="00221990"/>
    <w:rsid w:val="00223A2B"/>
    <w:rsid w:val="002244BE"/>
    <w:rsid w:val="00227398"/>
    <w:rsid w:val="00227490"/>
    <w:rsid w:val="00227B23"/>
    <w:rsid w:val="0023074F"/>
    <w:rsid w:val="0023131C"/>
    <w:rsid w:val="00232FD7"/>
    <w:rsid w:val="00240941"/>
    <w:rsid w:val="0024176B"/>
    <w:rsid w:val="00242924"/>
    <w:rsid w:val="00243523"/>
    <w:rsid w:val="002448CC"/>
    <w:rsid w:val="00244D45"/>
    <w:rsid w:val="00246EC6"/>
    <w:rsid w:val="00247070"/>
    <w:rsid w:val="00251B17"/>
    <w:rsid w:val="00251EA0"/>
    <w:rsid w:val="00251F35"/>
    <w:rsid w:val="002522A4"/>
    <w:rsid w:val="002537A0"/>
    <w:rsid w:val="00253C5B"/>
    <w:rsid w:val="00255527"/>
    <w:rsid w:val="00255E30"/>
    <w:rsid w:val="0025621F"/>
    <w:rsid w:val="0025701C"/>
    <w:rsid w:val="00260B12"/>
    <w:rsid w:val="00260C02"/>
    <w:rsid w:val="00262BE6"/>
    <w:rsid w:val="00263A6A"/>
    <w:rsid w:val="00264473"/>
    <w:rsid w:val="00271D46"/>
    <w:rsid w:val="00273946"/>
    <w:rsid w:val="00273F31"/>
    <w:rsid w:val="0027410B"/>
    <w:rsid w:val="0027626F"/>
    <w:rsid w:val="002815CC"/>
    <w:rsid w:val="002819B5"/>
    <w:rsid w:val="00284778"/>
    <w:rsid w:val="0029004D"/>
    <w:rsid w:val="00291967"/>
    <w:rsid w:val="002925C3"/>
    <w:rsid w:val="00292BA6"/>
    <w:rsid w:val="00294817"/>
    <w:rsid w:val="00297408"/>
    <w:rsid w:val="002A0751"/>
    <w:rsid w:val="002A4912"/>
    <w:rsid w:val="002A4E67"/>
    <w:rsid w:val="002A59C4"/>
    <w:rsid w:val="002B02E9"/>
    <w:rsid w:val="002B05EA"/>
    <w:rsid w:val="002B2A7E"/>
    <w:rsid w:val="002B4679"/>
    <w:rsid w:val="002B474F"/>
    <w:rsid w:val="002B55A6"/>
    <w:rsid w:val="002B598D"/>
    <w:rsid w:val="002B65BB"/>
    <w:rsid w:val="002B68D4"/>
    <w:rsid w:val="002B6A69"/>
    <w:rsid w:val="002B715C"/>
    <w:rsid w:val="002C4D20"/>
    <w:rsid w:val="002D1194"/>
    <w:rsid w:val="002D2727"/>
    <w:rsid w:val="002D4691"/>
    <w:rsid w:val="002D4712"/>
    <w:rsid w:val="002D4CCA"/>
    <w:rsid w:val="002D4DE5"/>
    <w:rsid w:val="002D6999"/>
    <w:rsid w:val="002D779A"/>
    <w:rsid w:val="002D7E72"/>
    <w:rsid w:val="002E0198"/>
    <w:rsid w:val="002E053C"/>
    <w:rsid w:val="002E0A7E"/>
    <w:rsid w:val="002E1596"/>
    <w:rsid w:val="002E17E0"/>
    <w:rsid w:val="002E51B7"/>
    <w:rsid w:val="002E67D1"/>
    <w:rsid w:val="002E75BD"/>
    <w:rsid w:val="002F0AC8"/>
    <w:rsid w:val="002F0B03"/>
    <w:rsid w:val="002F2BD0"/>
    <w:rsid w:val="002F3109"/>
    <w:rsid w:val="002F40F4"/>
    <w:rsid w:val="002F4BD6"/>
    <w:rsid w:val="002F4F1A"/>
    <w:rsid w:val="002F573F"/>
    <w:rsid w:val="002F5F7C"/>
    <w:rsid w:val="002F7862"/>
    <w:rsid w:val="002F7C42"/>
    <w:rsid w:val="00300638"/>
    <w:rsid w:val="00302856"/>
    <w:rsid w:val="003036BD"/>
    <w:rsid w:val="00310BCE"/>
    <w:rsid w:val="00310C86"/>
    <w:rsid w:val="0031360D"/>
    <w:rsid w:val="00314534"/>
    <w:rsid w:val="0031486B"/>
    <w:rsid w:val="00316360"/>
    <w:rsid w:val="00320E68"/>
    <w:rsid w:val="003215AB"/>
    <w:rsid w:val="003222AB"/>
    <w:rsid w:val="00322D46"/>
    <w:rsid w:val="00327288"/>
    <w:rsid w:val="00330FE0"/>
    <w:rsid w:val="003346DF"/>
    <w:rsid w:val="00335596"/>
    <w:rsid w:val="0033570F"/>
    <w:rsid w:val="00340387"/>
    <w:rsid w:val="0034082E"/>
    <w:rsid w:val="003441D5"/>
    <w:rsid w:val="00344287"/>
    <w:rsid w:val="00344563"/>
    <w:rsid w:val="0034652D"/>
    <w:rsid w:val="00350030"/>
    <w:rsid w:val="00352AD3"/>
    <w:rsid w:val="00353286"/>
    <w:rsid w:val="0035579E"/>
    <w:rsid w:val="00361551"/>
    <w:rsid w:val="00363E63"/>
    <w:rsid w:val="00365532"/>
    <w:rsid w:val="003662E6"/>
    <w:rsid w:val="0036697D"/>
    <w:rsid w:val="00367333"/>
    <w:rsid w:val="00367B8C"/>
    <w:rsid w:val="003706D7"/>
    <w:rsid w:val="00373F81"/>
    <w:rsid w:val="00377F41"/>
    <w:rsid w:val="00380954"/>
    <w:rsid w:val="0038232A"/>
    <w:rsid w:val="00383914"/>
    <w:rsid w:val="00383AC8"/>
    <w:rsid w:val="0038505C"/>
    <w:rsid w:val="0038593B"/>
    <w:rsid w:val="00386663"/>
    <w:rsid w:val="00392D94"/>
    <w:rsid w:val="00392EC8"/>
    <w:rsid w:val="003946F2"/>
    <w:rsid w:val="0039528F"/>
    <w:rsid w:val="00395DA3"/>
    <w:rsid w:val="00397054"/>
    <w:rsid w:val="0039771B"/>
    <w:rsid w:val="003A2833"/>
    <w:rsid w:val="003A4A32"/>
    <w:rsid w:val="003A7ADE"/>
    <w:rsid w:val="003B0B24"/>
    <w:rsid w:val="003B38DD"/>
    <w:rsid w:val="003B47BA"/>
    <w:rsid w:val="003D15E5"/>
    <w:rsid w:val="003D1803"/>
    <w:rsid w:val="003D2D4D"/>
    <w:rsid w:val="003D344F"/>
    <w:rsid w:val="003D415A"/>
    <w:rsid w:val="003D49AE"/>
    <w:rsid w:val="003D7738"/>
    <w:rsid w:val="003E2306"/>
    <w:rsid w:val="003E45D4"/>
    <w:rsid w:val="003E4FA5"/>
    <w:rsid w:val="003F0A06"/>
    <w:rsid w:val="003F22FD"/>
    <w:rsid w:val="003F2EB3"/>
    <w:rsid w:val="003F4FF5"/>
    <w:rsid w:val="00400702"/>
    <w:rsid w:val="00401879"/>
    <w:rsid w:val="00401FD3"/>
    <w:rsid w:val="00404377"/>
    <w:rsid w:val="00405421"/>
    <w:rsid w:val="00407788"/>
    <w:rsid w:val="0041019E"/>
    <w:rsid w:val="00423A68"/>
    <w:rsid w:val="00423FC6"/>
    <w:rsid w:val="0042672E"/>
    <w:rsid w:val="00427110"/>
    <w:rsid w:val="00427B3F"/>
    <w:rsid w:val="00430199"/>
    <w:rsid w:val="004307FA"/>
    <w:rsid w:val="00432B5A"/>
    <w:rsid w:val="00432DD8"/>
    <w:rsid w:val="00434958"/>
    <w:rsid w:val="00437747"/>
    <w:rsid w:val="00442B19"/>
    <w:rsid w:val="004440C1"/>
    <w:rsid w:val="00452DF7"/>
    <w:rsid w:val="004539D3"/>
    <w:rsid w:val="00456AF4"/>
    <w:rsid w:val="00460C58"/>
    <w:rsid w:val="00462859"/>
    <w:rsid w:val="00464374"/>
    <w:rsid w:val="00465E9D"/>
    <w:rsid w:val="00467D4C"/>
    <w:rsid w:val="00470958"/>
    <w:rsid w:val="00471CAD"/>
    <w:rsid w:val="00473209"/>
    <w:rsid w:val="00477197"/>
    <w:rsid w:val="00481B5C"/>
    <w:rsid w:val="004838D4"/>
    <w:rsid w:val="00483BF1"/>
    <w:rsid w:val="0048401E"/>
    <w:rsid w:val="00485B2C"/>
    <w:rsid w:val="004926BA"/>
    <w:rsid w:val="00494489"/>
    <w:rsid w:val="0049476C"/>
    <w:rsid w:val="00495E46"/>
    <w:rsid w:val="004A11B1"/>
    <w:rsid w:val="004A2F3F"/>
    <w:rsid w:val="004B171E"/>
    <w:rsid w:val="004B1C58"/>
    <w:rsid w:val="004B2E55"/>
    <w:rsid w:val="004B5496"/>
    <w:rsid w:val="004B7142"/>
    <w:rsid w:val="004C055B"/>
    <w:rsid w:val="004C1CDB"/>
    <w:rsid w:val="004C1DF0"/>
    <w:rsid w:val="004D1986"/>
    <w:rsid w:val="004D4460"/>
    <w:rsid w:val="004D5750"/>
    <w:rsid w:val="004D67CD"/>
    <w:rsid w:val="004D6839"/>
    <w:rsid w:val="004D6FD3"/>
    <w:rsid w:val="004D7ABD"/>
    <w:rsid w:val="004E10B9"/>
    <w:rsid w:val="004E144D"/>
    <w:rsid w:val="004E2954"/>
    <w:rsid w:val="004E398C"/>
    <w:rsid w:val="004E4A09"/>
    <w:rsid w:val="004E6821"/>
    <w:rsid w:val="004E6E3E"/>
    <w:rsid w:val="004E7264"/>
    <w:rsid w:val="004F3FBC"/>
    <w:rsid w:val="004F5757"/>
    <w:rsid w:val="004F5AFE"/>
    <w:rsid w:val="004F63CB"/>
    <w:rsid w:val="004F68DC"/>
    <w:rsid w:val="004F752C"/>
    <w:rsid w:val="005019BB"/>
    <w:rsid w:val="0050751B"/>
    <w:rsid w:val="0052178F"/>
    <w:rsid w:val="00523598"/>
    <w:rsid w:val="00526195"/>
    <w:rsid w:val="00527C5F"/>
    <w:rsid w:val="00531147"/>
    <w:rsid w:val="00531D94"/>
    <w:rsid w:val="00531E81"/>
    <w:rsid w:val="00533180"/>
    <w:rsid w:val="0053364A"/>
    <w:rsid w:val="00533C31"/>
    <w:rsid w:val="00534C24"/>
    <w:rsid w:val="00534CBE"/>
    <w:rsid w:val="00535644"/>
    <w:rsid w:val="00536C2A"/>
    <w:rsid w:val="00536FE0"/>
    <w:rsid w:val="0054095F"/>
    <w:rsid w:val="005409AA"/>
    <w:rsid w:val="00541F13"/>
    <w:rsid w:val="0054364B"/>
    <w:rsid w:val="00544116"/>
    <w:rsid w:val="005445E7"/>
    <w:rsid w:val="005469C2"/>
    <w:rsid w:val="00547571"/>
    <w:rsid w:val="005511E6"/>
    <w:rsid w:val="00552505"/>
    <w:rsid w:val="00554799"/>
    <w:rsid w:val="0056203F"/>
    <w:rsid w:val="00564688"/>
    <w:rsid w:val="00564A0D"/>
    <w:rsid w:val="005669FB"/>
    <w:rsid w:val="005715B5"/>
    <w:rsid w:val="0057395F"/>
    <w:rsid w:val="00575852"/>
    <w:rsid w:val="00576731"/>
    <w:rsid w:val="00576BF6"/>
    <w:rsid w:val="005814E3"/>
    <w:rsid w:val="00585140"/>
    <w:rsid w:val="00586EFD"/>
    <w:rsid w:val="00586F42"/>
    <w:rsid w:val="0059063B"/>
    <w:rsid w:val="005935C0"/>
    <w:rsid w:val="00594AB6"/>
    <w:rsid w:val="00596E21"/>
    <w:rsid w:val="005A15BF"/>
    <w:rsid w:val="005A1DF5"/>
    <w:rsid w:val="005A259F"/>
    <w:rsid w:val="005A67E7"/>
    <w:rsid w:val="005A7432"/>
    <w:rsid w:val="005B48A4"/>
    <w:rsid w:val="005B5699"/>
    <w:rsid w:val="005C3123"/>
    <w:rsid w:val="005C320E"/>
    <w:rsid w:val="005C44DC"/>
    <w:rsid w:val="005C4FEC"/>
    <w:rsid w:val="005C6D48"/>
    <w:rsid w:val="005D08F9"/>
    <w:rsid w:val="005D0EE0"/>
    <w:rsid w:val="005D0FB4"/>
    <w:rsid w:val="005D322A"/>
    <w:rsid w:val="005D375C"/>
    <w:rsid w:val="005D453A"/>
    <w:rsid w:val="005D61DA"/>
    <w:rsid w:val="005D6808"/>
    <w:rsid w:val="005D7204"/>
    <w:rsid w:val="005D74D9"/>
    <w:rsid w:val="005E15F8"/>
    <w:rsid w:val="005E20E6"/>
    <w:rsid w:val="005E6B77"/>
    <w:rsid w:val="005E6C13"/>
    <w:rsid w:val="005F1671"/>
    <w:rsid w:val="005F2C9D"/>
    <w:rsid w:val="005F3135"/>
    <w:rsid w:val="0060226E"/>
    <w:rsid w:val="0060248A"/>
    <w:rsid w:val="00603218"/>
    <w:rsid w:val="00604223"/>
    <w:rsid w:val="006049E7"/>
    <w:rsid w:val="006057C0"/>
    <w:rsid w:val="00605801"/>
    <w:rsid w:val="00611C8E"/>
    <w:rsid w:val="00620825"/>
    <w:rsid w:val="00621D0B"/>
    <w:rsid w:val="006249CC"/>
    <w:rsid w:val="0062728D"/>
    <w:rsid w:val="00627A9B"/>
    <w:rsid w:val="00630FE0"/>
    <w:rsid w:val="00634AF7"/>
    <w:rsid w:val="00636404"/>
    <w:rsid w:val="00637F50"/>
    <w:rsid w:val="00640F9E"/>
    <w:rsid w:val="00642060"/>
    <w:rsid w:val="00645045"/>
    <w:rsid w:val="006459A5"/>
    <w:rsid w:val="00647450"/>
    <w:rsid w:val="00647CE8"/>
    <w:rsid w:val="00647DFA"/>
    <w:rsid w:val="00652819"/>
    <w:rsid w:val="00653BEC"/>
    <w:rsid w:val="00656B8A"/>
    <w:rsid w:val="00657806"/>
    <w:rsid w:val="00662761"/>
    <w:rsid w:val="0066514B"/>
    <w:rsid w:val="00665A89"/>
    <w:rsid w:val="00665CDC"/>
    <w:rsid w:val="00666CD4"/>
    <w:rsid w:val="00672DD1"/>
    <w:rsid w:val="006738FF"/>
    <w:rsid w:val="00675058"/>
    <w:rsid w:val="0067575F"/>
    <w:rsid w:val="00676DE6"/>
    <w:rsid w:val="0068060B"/>
    <w:rsid w:val="006807E8"/>
    <w:rsid w:val="00683543"/>
    <w:rsid w:val="00693C8A"/>
    <w:rsid w:val="00697159"/>
    <w:rsid w:val="00697598"/>
    <w:rsid w:val="006A1A8F"/>
    <w:rsid w:val="006A2826"/>
    <w:rsid w:val="006A2A7A"/>
    <w:rsid w:val="006A2B67"/>
    <w:rsid w:val="006A4650"/>
    <w:rsid w:val="006B1D89"/>
    <w:rsid w:val="006B254A"/>
    <w:rsid w:val="006B375D"/>
    <w:rsid w:val="006B3CB5"/>
    <w:rsid w:val="006B4003"/>
    <w:rsid w:val="006B681E"/>
    <w:rsid w:val="006B7D99"/>
    <w:rsid w:val="006C1C7D"/>
    <w:rsid w:val="006C6507"/>
    <w:rsid w:val="006C67E5"/>
    <w:rsid w:val="006D1743"/>
    <w:rsid w:val="006D5DA1"/>
    <w:rsid w:val="006D5F0F"/>
    <w:rsid w:val="006D61C3"/>
    <w:rsid w:val="006E1A5C"/>
    <w:rsid w:val="006E4BD9"/>
    <w:rsid w:val="006E50F5"/>
    <w:rsid w:val="006E517C"/>
    <w:rsid w:val="006F01F9"/>
    <w:rsid w:val="006F1FA0"/>
    <w:rsid w:val="006F2267"/>
    <w:rsid w:val="006F23CF"/>
    <w:rsid w:val="006F29DD"/>
    <w:rsid w:val="006F374C"/>
    <w:rsid w:val="006F3FE4"/>
    <w:rsid w:val="006F5B65"/>
    <w:rsid w:val="0070068F"/>
    <w:rsid w:val="00700B93"/>
    <w:rsid w:val="00700C12"/>
    <w:rsid w:val="007012C1"/>
    <w:rsid w:val="00702417"/>
    <w:rsid w:val="0070336B"/>
    <w:rsid w:val="007071E3"/>
    <w:rsid w:val="007115E7"/>
    <w:rsid w:val="00712F72"/>
    <w:rsid w:val="007149D8"/>
    <w:rsid w:val="0072084E"/>
    <w:rsid w:val="007256F5"/>
    <w:rsid w:val="0072579F"/>
    <w:rsid w:val="00727CAD"/>
    <w:rsid w:val="00732203"/>
    <w:rsid w:val="00733041"/>
    <w:rsid w:val="007330CA"/>
    <w:rsid w:val="007339C0"/>
    <w:rsid w:val="00734251"/>
    <w:rsid w:val="007358B4"/>
    <w:rsid w:val="007445C9"/>
    <w:rsid w:val="00744C40"/>
    <w:rsid w:val="007467F7"/>
    <w:rsid w:val="00754B92"/>
    <w:rsid w:val="00755269"/>
    <w:rsid w:val="00761B08"/>
    <w:rsid w:val="00761C6C"/>
    <w:rsid w:val="00763BD1"/>
    <w:rsid w:val="00764B4D"/>
    <w:rsid w:val="00765D46"/>
    <w:rsid w:val="007676C4"/>
    <w:rsid w:val="00767E66"/>
    <w:rsid w:val="007703C0"/>
    <w:rsid w:val="00770CED"/>
    <w:rsid w:val="00770DFA"/>
    <w:rsid w:val="00771AB3"/>
    <w:rsid w:val="007728C7"/>
    <w:rsid w:val="00775B89"/>
    <w:rsid w:val="00780106"/>
    <w:rsid w:val="00781201"/>
    <w:rsid w:val="0078410E"/>
    <w:rsid w:val="007841E7"/>
    <w:rsid w:val="007844B4"/>
    <w:rsid w:val="00785D06"/>
    <w:rsid w:val="00792105"/>
    <w:rsid w:val="007958AE"/>
    <w:rsid w:val="0079655C"/>
    <w:rsid w:val="0079764F"/>
    <w:rsid w:val="00797888"/>
    <w:rsid w:val="007A27FB"/>
    <w:rsid w:val="007A3C7C"/>
    <w:rsid w:val="007A4587"/>
    <w:rsid w:val="007A4B84"/>
    <w:rsid w:val="007A6FD5"/>
    <w:rsid w:val="007A74D4"/>
    <w:rsid w:val="007B097E"/>
    <w:rsid w:val="007B18A2"/>
    <w:rsid w:val="007B3D78"/>
    <w:rsid w:val="007B44A2"/>
    <w:rsid w:val="007B499D"/>
    <w:rsid w:val="007B7C57"/>
    <w:rsid w:val="007C0100"/>
    <w:rsid w:val="007C02EB"/>
    <w:rsid w:val="007C1137"/>
    <w:rsid w:val="007C1C47"/>
    <w:rsid w:val="007C314D"/>
    <w:rsid w:val="007C3C14"/>
    <w:rsid w:val="007D086B"/>
    <w:rsid w:val="007D1669"/>
    <w:rsid w:val="007D42BF"/>
    <w:rsid w:val="007D434D"/>
    <w:rsid w:val="007D6FD3"/>
    <w:rsid w:val="007D78B8"/>
    <w:rsid w:val="007E02C5"/>
    <w:rsid w:val="007E0EE4"/>
    <w:rsid w:val="007E5BB0"/>
    <w:rsid w:val="007E62AF"/>
    <w:rsid w:val="007E6990"/>
    <w:rsid w:val="007E6A13"/>
    <w:rsid w:val="007F08C8"/>
    <w:rsid w:val="007F64F5"/>
    <w:rsid w:val="0080067A"/>
    <w:rsid w:val="00800DD8"/>
    <w:rsid w:val="00804EDA"/>
    <w:rsid w:val="00805E00"/>
    <w:rsid w:val="0080784B"/>
    <w:rsid w:val="008103D2"/>
    <w:rsid w:val="00810729"/>
    <w:rsid w:val="00810882"/>
    <w:rsid w:val="00815D4E"/>
    <w:rsid w:val="00816210"/>
    <w:rsid w:val="008169B2"/>
    <w:rsid w:val="00817F36"/>
    <w:rsid w:val="00820A3E"/>
    <w:rsid w:val="00822717"/>
    <w:rsid w:val="00830318"/>
    <w:rsid w:val="00830B94"/>
    <w:rsid w:val="00834BC2"/>
    <w:rsid w:val="008375A5"/>
    <w:rsid w:val="00837A5C"/>
    <w:rsid w:val="0084113D"/>
    <w:rsid w:val="00844C66"/>
    <w:rsid w:val="0084798A"/>
    <w:rsid w:val="00852EED"/>
    <w:rsid w:val="00853518"/>
    <w:rsid w:val="00856D0D"/>
    <w:rsid w:val="00860D8E"/>
    <w:rsid w:val="00861411"/>
    <w:rsid w:val="00861880"/>
    <w:rsid w:val="008624E2"/>
    <w:rsid w:val="00863AB4"/>
    <w:rsid w:val="00863D0D"/>
    <w:rsid w:val="008643FF"/>
    <w:rsid w:val="00864D28"/>
    <w:rsid w:val="00866CE5"/>
    <w:rsid w:val="00870C19"/>
    <w:rsid w:val="00877CA0"/>
    <w:rsid w:val="008805A1"/>
    <w:rsid w:val="008813DF"/>
    <w:rsid w:val="00882B89"/>
    <w:rsid w:val="00883F72"/>
    <w:rsid w:val="008852F8"/>
    <w:rsid w:val="008874C5"/>
    <w:rsid w:val="00890409"/>
    <w:rsid w:val="00891B3C"/>
    <w:rsid w:val="00896C29"/>
    <w:rsid w:val="00897533"/>
    <w:rsid w:val="0089791E"/>
    <w:rsid w:val="00897C2E"/>
    <w:rsid w:val="008A20F9"/>
    <w:rsid w:val="008A458C"/>
    <w:rsid w:val="008A5BB4"/>
    <w:rsid w:val="008A71F4"/>
    <w:rsid w:val="008B1D89"/>
    <w:rsid w:val="008B2640"/>
    <w:rsid w:val="008B2B64"/>
    <w:rsid w:val="008B465B"/>
    <w:rsid w:val="008B7C8A"/>
    <w:rsid w:val="008C047F"/>
    <w:rsid w:val="008C0878"/>
    <w:rsid w:val="008C28C2"/>
    <w:rsid w:val="008C3BEE"/>
    <w:rsid w:val="008C5213"/>
    <w:rsid w:val="008C5302"/>
    <w:rsid w:val="008C6870"/>
    <w:rsid w:val="008C79D7"/>
    <w:rsid w:val="008C7EEF"/>
    <w:rsid w:val="008D53A3"/>
    <w:rsid w:val="008D5BF1"/>
    <w:rsid w:val="008D6CA8"/>
    <w:rsid w:val="008E378F"/>
    <w:rsid w:val="008E4ADA"/>
    <w:rsid w:val="008E5792"/>
    <w:rsid w:val="008E672E"/>
    <w:rsid w:val="008E79E5"/>
    <w:rsid w:val="008F02C9"/>
    <w:rsid w:val="008F2A3F"/>
    <w:rsid w:val="008F3291"/>
    <w:rsid w:val="008F3D63"/>
    <w:rsid w:val="008F41B9"/>
    <w:rsid w:val="008F65A5"/>
    <w:rsid w:val="008F6AE4"/>
    <w:rsid w:val="008F79AF"/>
    <w:rsid w:val="009026AF"/>
    <w:rsid w:val="00912A67"/>
    <w:rsid w:val="00913FC5"/>
    <w:rsid w:val="0092461A"/>
    <w:rsid w:val="009253C6"/>
    <w:rsid w:val="00925D6A"/>
    <w:rsid w:val="00930098"/>
    <w:rsid w:val="009331D7"/>
    <w:rsid w:val="009337B0"/>
    <w:rsid w:val="00933EF0"/>
    <w:rsid w:val="00934942"/>
    <w:rsid w:val="009427DF"/>
    <w:rsid w:val="00943D62"/>
    <w:rsid w:val="00944F1B"/>
    <w:rsid w:val="009521C5"/>
    <w:rsid w:val="00952AAF"/>
    <w:rsid w:val="00953E79"/>
    <w:rsid w:val="00963638"/>
    <w:rsid w:val="00963B6E"/>
    <w:rsid w:val="00965547"/>
    <w:rsid w:val="00967276"/>
    <w:rsid w:val="0096776E"/>
    <w:rsid w:val="0097157E"/>
    <w:rsid w:val="00973C29"/>
    <w:rsid w:val="00975C16"/>
    <w:rsid w:val="009775CF"/>
    <w:rsid w:val="0097787C"/>
    <w:rsid w:val="0098323D"/>
    <w:rsid w:val="00983DD0"/>
    <w:rsid w:val="009846E7"/>
    <w:rsid w:val="009862F9"/>
    <w:rsid w:val="00990236"/>
    <w:rsid w:val="00992751"/>
    <w:rsid w:val="00996DAD"/>
    <w:rsid w:val="00997872"/>
    <w:rsid w:val="009A4059"/>
    <w:rsid w:val="009A55D0"/>
    <w:rsid w:val="009A5991"/>
    <w:rsid w:val="009A68AF"/>
    <w:rsid w:val="009A70DA"/>
    <w:rsid w:val="009A74EB"/>
    <w:rsid w:val="009A7B39"/>
    <w:rsid w:val="009A7C7D"/>
    <w:rsid w:val="009A7DD2"/>
    <w:rsid w:val="009B11F4"/>
    <w:rsid w:val="009B2890"/>
    <w:rsid w:val="009C0D09"/>
    <w:rsid w:val="009C2834"/>
    <w:rsid w:val="009C3211"/>
    <w:rsid w:val="009C4D5D"/>
    <w:rsid w:val="009C60A0"/>
    <w:rsid w:val="009C7D35"/>
    <w:rsid w:val="009D1729"/>
    <w:rsid w:val="009D27A3"/>
    <w:rsid w:val="009D455A"/>
    <w:rsid w:val="009D49BE"/>
    <w:rsid w:val="009D5F8C"/>
    <w:rsid w:val="009D6B94"/>
    <w:rsid w:val="009D7CDC"/>
    <w:rsid w:val="009E0034"/>
    <w:rsid w:val="009E021C"/>
    <w:rsid w:val="009E09F8"/>
    <w:rsid w:val="009E2E43"/>
    <w:rsid w:val="009E3F25"/>
    <w:rsid w:val="009E5A31"/>
    <w:rsid w:val="009E5D4A"/>
    <w:rsid w:val="009E7768"/>
    <w:rsid w:val="009F0286"/>
    <w:rsid w:val="009F26BA"/>
    <w:rsid w:val="009F4D50"/>
    <w:rsid w:val="009F5BDC"/>
    <w:rsid w:val="009F5CF3"/>
    <w:rsid w:val="009F7D31"/>
    <w:rsid w:val="00A00EFD"/>
    <w:rsid w:val="00A02072"/>
    <w:rsid w:val="00A07F3F"/>
    <w:rsid w:val="00A07FAD"/>
    <w:rsid w:val="00A1036F"/>
    <w:rsid w:val="00A12114"/>
    <w:rsid w:val="00A129BA"/>
    <w:rsid w:val="00A1440B"/>
    <w:rsid w:val="00A177DD"/>
    <w:rsid w:val="00A21D53"/>
    <w:rsid w:val="00A22C93"/>
    <w:rsid w:val="00A25EFB"/>
    <w:rsid w:val="00A30022"/>
    <w:rsid w:val="00A33609"/>
    <w:rsid w:val="00A336E3"/>
    <w:rsid w:val="00A347B6"/>
    <w:rsid w:val="00A363F0"/>
    <w:rsid w:val="00A36C92"/>
    <w:rsid w:val="00A36E48"/>
    <w:rsid w:val="00A42CB7"/>
    <w:rsid w:val="00A4526D"/>
    <w:rsid w:val="00A47FAF"/>
    <w:rsid w:val="00A52571"/>
    <w:rsid w:val="00A539BE"/>
    <w:rsid w:val="00A54E32"/>
    <w:rsid w:val="00A56107"/>
    <w:rsid w:val="00A640C6"/>
    <w:rsid w:val="00A67757"/>
    <w:rsid w:val="00A67DD4"/>
    <w:rsid w:val="00A7125F"/>
    <w:rsid w:val="00A72148"/>
    <w:rsid w:val="00A73D3D"/>
    <w:rsid w:val="00A766BF"/>
    <w:rsid w:val="00A8141A"/>
    <w:rsid w:val="00A83933"/>
    <w:rsid w:val="00A83D82"/>
    <w:rsid w:val="00A87C6E"/>
    <w:rsid w:val="00A907DD"/>
    <w:rsid w:val="00A925A1"/>
    <w:rsid w:val="00A937D5"/>
    <w:rsid w:val="00A93A05"/>
    <w:rsid w:val="00A943DE"/>
    <w:rsid w:val="00A95E2A"/>
    <w:rsid w:val="00A95F72"/>
    <w:rsid w:val="00AA04D3"/>
    <w:rsid w:val="00AA0822"/>
    <w:rsid w:val="00AA0894"/>
    <w:rsid w:val="00AA12BA"/>
    <w:rsid w:val="00AA1343"/>
    <w:rsid w:val="00AA16D8"/>
    <w:rsid w:val="00AA4EFB"/>
    <w:rsid w:val="00AA59FB"/>
    <w:rsid w:val="00AB58AD"/>
    <w:rsid w:val="00AB6596"/>
    <w:rsid w:val="00AB710D"/>
    <w:rsid w:val="00AB7146"/>
    <w:rsid w:val="00AB7CB7"/>
    <w:rsid w:val="00AC151F"/>
    <w:rsid w:val="00AC6BBD"/>
    <w:rsid w:val="00AD3587"/>
    <w:rsid w:val="00AD3A9D"/>
    <w:rsid w:val="00AD5D87"/>
    <w:rsid w:val="00AD7AFD"/>
    <w:rsid w:val="00AE1414"/>
    <w:rsid w:val="00AE6514"/>
    <w:rsid w:val="00AE6777"/>
    <w:rsid w:val="00AF1886"/>
    <w:rsid w:val="00AF4187"/>
    <w:rsid w:val="00B02CD1"/>
    <w:rsid w:val="00B03666"/>
    <w:rsid w:val="00B05479"/>
    <w:rsid w:val="00B0634B"/>
    <w:rsid w:val="00B1257C"/>
    <w:rsid w:val="00B149B3"/>
    <w:rsid w:val="00B20422"/>
    <w:rsid w:val="00B204CC"/>
    <w:rsid w:val="00B209BD"/>
    <w:rsid w:val="00B20A1A"/>
    <w:rsid w:val="00B21738"/>
    <w:rsid w:val="00B27657"/>
    <w:rsid w:val="00B311A7"/>
    <w:rsid w:val="00B34EC3"/>
    <w:rsid w:val="00B37113"/>
    <w:rsid w:val="00B37B24"/>
    <w:rsid w:val="00B40E33"/>
    <w:rsid w:val="00B444C0"/>
    <w:rsid w:val="00B47185"/>
    <w:rsid w:val="00B472A8"/>
    <w:rsid w:val="00B47E44"/>
    <w:rsid w:val="00B53E9F"/>
    <w:rsid w:val="00B55AB9"/>
    <w:rsid w:val="00B55B97"/>
    <w:rsid w:val="00B55EB1"/>
    <w:rsid w:val="00B57EBB"/>
    <w:rsid w:val="00B60778"/>
    <w:rsid w:val="00B6078B"/>
    <w:rsid w:val="00B66798"/>
    <w:rsid w:val="00B71B56"/>
    <w:rsid w:val="00B71C7A"/>
    <w:rsid w:val="00B73ECE"/>
    <w:rsid w:val="00B74E23"/>
    <w:rsid w:val="00B81088"/>
    <w:rsid w:val="00B81656"/>
    <w:rsid w:val="00B82A42"/>
    <w:rsid w:val="00B8515A"/>
    <w:rsid w:val="00B868A5"/>
    <w:rsid w:val="00B87DB2"/>
    <w:rsid w:val="00B91772"/>
    <w:rsid w:val="00B92204"/>
    <w:rsid w:val="00B94D1C"/>
    <w:rsid w:val="00B952F9"/>
    <w:rsid w:val="00B95684"/>
    <w:rsid w:val="00B9621D"/>
    <w:rsid w:val="00B96A44"/>
    <w:rsid w:val="00BA1959"/>
    <w:rsid w:val="00BA242E"/>
    <w:rsid w:val="00BA4D51"/>
    <w:rsid w:val="00BA6553"/>
    <w:rsid w:val="00BA715C"/>
    <w:rsid w:val="00BA7209"/>
    <w:rsid w:val="00BB11DC"/>
    <w:rsid w:val="00BB14E6"/>
    <w:rsid w:val="00BB2913"/>
    <w:rsid w:val="00BB41E1"/>
    <w:rsid w:val="00BB6081"/>
    <w:rsid w:val="00BC0229"/>
    <w:rsid w:val="00BC1085"/>
    <w:rsid w:val="00BC175B"/>
    <w:rsid w:val="00BC188E"/>
    <w:rsid w:val="00BC1F17"/>
    <w:rsid w:val="00BC3D47"/>
    <w:rsid w:val="00BC46AC"/>
    <w:rsid w:val="00BC52A4"/>
    <w:rsid w:val="00BC70FD"/>
    <w:rsid w:val="00BD36F3"/>
    <w:rsid w:val="00BD3CBF"/>
    <w:rsid w:val="00BD48A4"/>
    <w:rsid w:val="00BD6C88"/>
    <w:rsid w:val="00BE0D03"/>
    <w:rsid w:val="00BE0DC4"/>
    <w:rsid w:val="00BE155B"/>
    <w:rsid w:val="00BE2D65"/>
    <w:rsid w:val="00BE5017"/>
    <w:rsid w:val="00BE5EBC"/>
    <w:rsid w:val="00BE5FA6"/>
    <w:rsid w:val="00BF1C25"/>
    <w:rsid w:val="00BF3143"/>
    <w:rsid w:val="00BF4F41"/>
    <w:rsid w:val="00BF5FB1"/>
    <w:rsid w:val="00BF70CC"/>
    <w:rsid w:val="00BF7E28"/>
    <w:rsid w:val="00C00E29"/>
    <w:rsid w:val="00C01D36"/>
    <w:rsid w:val="00C057B9"/>
    <w:rsid w:val="00C065FD"/>
    <w:rsid w:val="00C11AA9"/>
    <w:rsid w:val="00C122FC"/>
    <w:rsid w:val="00C12488"/>
    <w:rsid w:val="00C1383F"/>
    <w:rsid w:val="00C15BC1"/>
    <w:rsid w:val="00C16A0C"/>
    <w:rsid w:val="00C17F76"/>
    <w:rsid w:val="00C21C6F"/>
    <w:rsid w:val="00C2653D"/>
    <w:rsid w:val="00C26636"/>
    <w:rsid w:val="00C324F6"/>
    <w:rsid w:val="00C371D9"/>
    <w:rsid w:val="00C42E90"/>
    <w:rsid w:val="00C44A71"/>
    <w:rsid w:val="00C47CE9"/>
    <w:rsid w:val="00C5068F"/>
    <w:rsid w:val="00C506A5"/>
    <w:rsid w:val="00C50A37"/>
    <w:rsid w:val="00C51037"/>
    <w:rsid w:val="00C523D6"/>
    <w:rsid w:val="00C53E90"/>
    <w:rsid w:val="00C5512D"/>
    <w:rsid w:val="00C56726"/>
    <w:rsid w:val="00C5757A"/>
    <w:rsid w:val="00C57A59"/>
    <w:rsid w:val="00C57AF3"/>
    <w:rsid w:val="00C620D9"/>
    <w:rsid w:val="00C62A7B"/>
    <w:rsid w:val="00C62DEE"/>
    <w:rsid w:val="00C63ABA"/>
    <w:rsid w:val="00C63BB7"/>
    <w:rsid w:val="00C645C5"/>
    <w:rsid w:val="00C649BF"/>
    <w:rsid w:val="00C6627A"/>
    <w:rsid w:val="00C67A01"/>
    <w:rsid w:val="00C67A86"/>
    <w:rsid w:val="00C714D1"/>
    <w:rsid w:val="00C720A3"/>
    <w:rsid w:val="00C75ABF"/>
    <w:rsid w:val="00C80A6A"/>
    <w:rsid w:val="00C868D4"/>
    <w:rsid w:val="00C879E9"/>
    <w:rsid w:val="00C91BB3"/>
    <w:rsid w:val="00C91C6F"/>
    <w:rsid w:val="00C92689"/>
    <w:rsid w:val="00C92B04"/>
    <w:rsid w:val="00C92F94"/>
    <w:rsid w:val="00C9377C"/>
    <w:rsid w:val="00C93A9B"/>
    <w:rsid w:val="00C96BD0"/>
    <w:rsid w:val="00CA06D6"/>
    <w:rsid w:val="00CA076E"/>
    <w:rsid w:val="00CA0FD4"/>
    <w:rsid w:val="00CA45E2"/>
    <w:rsid w:val="00CA4AAA"/>
    <w:rsid w:val="00CA4C52"/>
    <w:rsid w:val="00CA685C"/>
    <w:rsid w:val="00CA77DD"/>
    <w:rsid w:val="00CB032B"/>
    <w:rsid w:val="00CB0E1A"/>
    <w:rsid w:val="00CB4201"/>
    <w:rsid w:val="00CC2B32"/>
    <w:rsid w:val="00CC2D63"/>
    <w:rsid w:val="00CC4525"/>
    <w:rsid w:val="00CC5351"/>
    <w:rsid w:val="00CC57C9"/>
    <w:rsid w:val="00CC60BA"/>
    <w:rsid w:val="00CD3586"/>
    <w:rsid w:val="00CD425D"/>
    <w:rsid w:val="00CD7028"/>
    <w:rsid w:val="00CE2CC6"/>
    <w:rsid w:val="00CE3DE9"/>
    <w:rsid w:val="00CE5F14"/>
    <w:rsid w:val="00CE7E3E"/>
    <w:rsid w:val="00CF4473"/>
    <w:rsid w:val="00D005AE"/>
    <w:rsid w:val="00D036D3"/>
    <w:rsid w:val="00D119A4"/>
    <w:rsid w:val="00D12441"/>
    <w:rsid w:val="00D13150"/>
    <w:rsid w:val="00D170A3"/>
    <w:rsid w:val="00D22B79"/>
    <w:rsid w:val="00D232AF"/>
    <w:rsid w:val="00D23DCA"/>
    <w:rsid w:val="00D3091E"/>
    <w:rsid w:val="00D3527A"/>
    <w:rsid w:val="00D3578E"/>
    <w:rsid w:val="00D35B8E"/>
    <w:rsid w:val="00D35E4A"/>
    <w:rsid w:val="00D36ABC"/>
    <w:rsid w:val="00D37E8D"/>
    <w:rsid w:val="00D465BF"/>
    <w:rsid w:val="00D467CA"/>
    <w:rsid w:val="00D51214"/>
    <w:rsid w:val="00D51B3E"/>
    <w:rsid w:val="00D57511"/>
    <w:rsid w:val="00D57AA8"/>
    <w:rsid w:val="00D6269B"/>
    <w:rsid w:val="00D630A5"/>
    <w:rsid w:val="00D63F61"/>
    <w:rsid w:val="00D65851"/>
    <w:rsid w:val="00D67226"/>
    <w:rsid w:val="00D717F4"/>
    <w:rsid w:val="00D73CB8"/>
    <w:rsid w:val="00D7649A"/>
    <w:rsid w:val="00D77DF7"/>
    <w:rsid w:val="00D8105B"/>
    <w:rsid w:val="00D810E1"/>
    <w:rsid w:val="00D833D4"/>
    <w:rsid w:val="00D855B4"/>
    <w:rsid w:val="00D870B3"/>
    <w:rsid w:val="00D87561"/>
    <w:rsid w:val="00D91106"/>
    <w:rsid w:val="00D9180E"/>
    <w:rsid w:val="00D9310F"/>
    <w:rsid w:val="00D9346C"/>
    <w:rsid w:val="00D94063"/>
    <w:rsid w:val="00D9412C"/>
    <w:rsid w:val="00DA0943"/>
    <w:rsid w:val="00DA0FD2"/>
    <w:rsid w:val="00DA4E29"/>
    <w:rsid w:val="00DA5266"/>
    <w:rsid w:val="00DA5854"/>
    <w:rsid w:val="00DA5DF3"/>
    <w:rsid w:val="00DB1383"/>
    <w:rsid w:val="00DB4750"/>
    <w:rsid w:val="00DB5D97"/>
    <w:rsid w:val="00DC0210"/>
    <w:rsid w:val="00DC0DF0"/>
    <w:rsid w:val="00DC2D86"/>
    <w:rsid w:val="00DC41B5"/>
    <w:rsid w:val="00DC4716"/>
    <w:rsid w:val="00DC5CCE"/>
    <w:rsid w:val="00DC6E98"/>
    <w:rsid w:val="00DC7E5C"/>
    <w:rsid w:val="00DD0193"/>
    <w:rsid w:val="00DD0E65"/>
    <w:rsid w:val="00DD42EE"/>
    <w:rsid w:val="00DD4ADB"/>
    <w:rsid w:val="00DD714D"/>
    <w:rsid w:val="00DD7489"/>
    <w:rsid w:val="00DE1E9C"/>
    <w:rsid w:val="00DE3E95"/>
    <w:rsid w:val="00DE5D7E"/>
    <w:rsid w:val="00DE78E8"/>
    <w:rsid w:val="00DE79D0"/>
    <w:rsid w:val="00DF0716"/>
    <w:rsid w:val="00DF0A52"/>
    <w:rsid w:val="00DF2969"/>
    <w:rsid w:val="00DF3528"/>
    <w:rsid w:val="00DF418E"/>
    <w:rsid w:val="00DF5AE0"/>
    <w:rsid w:val="00DF606C"/>
    <w:rsid w:val="00DF68BC"/>
    <w:rsid w:val="00E012CA"/>
    <w:rsid w:val="00E04351"/>
    <w:rsid w:val="00E0444A"/>
    <w:rsid w:val="00E071D3"/>
    <w:rsid w:val="00E129B6"/>
    <w:rsid w:val="00E138DF"/>
    <w:rsid w:val="00E14E02"/>
    <w:rsid w:val="00E200B4"/>
    <w:rsid w:val="00E20A15"/>
    <w:rsid w:val="00E2262C"/>
    <w:rsid w:val="00E24BD3"/>
    <w:rsid w:val="00E25519"/>
    <w:rsid w:val="00E268A6"/>
    <w:rsid w:val="00E27B63"/>
    <w:rsid w:val="00E305F6"/>
    <w:rsid w:val="00E306EB"/>
    <w:rsid w:val="00E3246C"/>
    <w:rsid w:val="00E33399"/>
    <w:rsid w:val="00E40A7C"/>
    <w:rsid w:val="00E40FDC"/>
    <w:rsid w:val="00E44011"/>
    <w:rsid w:val="00E44FBE"/>
    <w:rsid w:val="00E4740B"/>
    <w:rsid w:val="00E505DF"/>
    <w:rsid w:val="00E5125B"/>
    <w:rsid w:val="00E518D7"/>
    <w:rsid w:val="00E53495"/>
    <w:rsid w:val="00E53B65"/>
    <w:rsid w:val="00E54D1F"/>
    <w:rsid w:val="00E57587"/>
    <w:rsid w:val="00E61415"/>
    <w:rsid w:val="00E63E0A"/>
    <w:rsid w:val="00E70617"/>
    <w:rsid w:val="00E72D77"/>
    <w:rsid w:val="00E732DE"/>
    <w:rsid w:val="00E77103"/>
    <w:rsid w:val="00E828CD"/>
    <w:rsid w:val="00E83AAF"/>
    <w:rsid w:val="00E84D7F"/>
    <w:rsid w:val="00E87C9A"/>
    <w:rsid w:val="00E91434"/>
    <w:rsid w:val="00EA17EE"/>
    <w:rsid w:val="00EA5951"/>
    <w:rsid w:val="00EA60E6"/>
    <w:rsid w:val="00EA6F69"/>
    <w:rsid w:val="00EA77A3"/>
    <w:rsid w:val="00EB3424"/>
    <w:rsid w:val="00EC15EA"/>
    <w:rsid w:val="00EC1FEE"/>
    <w:rsid w:val="00EC5965"/>
    <w:rsid w:val="00ED2315"/>
    <w:rsid w:val="00ED322C"/>
    <w:rsid w:val="00ED4E96"/>
    <w:rsid w:val="00ED628D"/>
    <w:rsid w:val="00ED6745"/>
    <w:rsid w:val="00ED7811"/>
    <w:rsid w:val="00EE0032"/>
    <w:rsid w:val="00EE2ECD"/>
    <w:rsid w:val="00EE32D9"/>
    <w:rsid w:val="00EE33D2"/>
    <w:rsid w:val="00EE36B3"/>
    <w:rsid w:val="00EE4BB2"/>
    <w:rsid w:val="00EE5F85"/>
    <w:rsid w:val="00EE659A"/>
    <w:rsid w:val="00EF0673"/>
    <w:rsid w:val="00EF4252"/>
    <w:rsid w:val="00EF6010"/>
    <w:rsid w:val="00EF701F"/>
    <w:rsid w:val="00EF7219"/>
    <w:rsid w:val="00F0056F"/>
    <w:rsid w:val="00F05D42"/>
    <w:rsid w:val="00F06DD5"/>
    <w:rsid w:val="00F06E08"/>
    <w:rsid w:val="00F07193"/>
    <w:rsid w:val="00F07E9C"/>
    <w:rsid w:val="00F10173"/>
    <w:rsid w:val="00F107E0"/>
    <w:rsid w:val="00F1142F"/>
    <w:rsid w:val="00F1197A"/>
    <w:rsid w:val="00F133EC"/>
    <w:rsid w:val="00F1342C"/>
    <w:rsid w:val="00F14B0B"/>
    <w:rsid w:val="00F16409"/>
    <w:rsid w:val="00F169D4"/>
    <w:rsid w:val="00F17391"/>
    <w:rsid w:val="00F20EFC"/>
    <w:rsid w:val="00F21B4F"/>
    <w:rsid w:val="00F221E1"/>
    <w:rsid w:val="00F2466F"/>
    <w:rsid w:val="00F2779B"/>
    <w:rsid w:val="00F27F16"/>
    <w:rsid w:val="00F30283"/>
    <w:rsid w:val="00F31E1E"/>
    <w:rsid w:val="00F32690"/>
    <w:rsid w:val="00F34659"/>
    <w:rsid w:val="00F357BF"/>
    <w:rsid w:val="00F36C98"/>
    <w:rsid w:val="00F42A87"/>
    <w:rsid w:val="00F448B4"/>
    <w:rsid w:val="00F45753"/>
    <w:rsid w:val="00F46248"/>
    <w:rsid w:val="00F47336"/>
    <w:rsid w:val="00F538B6"/>
    <w:rsid w:val="00F544C9"/>
    <w:rsid w:val="00F5707B"/>
    <w:rsid w:val="00F618F3"/>
    <w:rsid w:val="00F620EA"/>
    <w:rsid w:val="00F635E7"/>
    <w:rsid w:val="00F63A2D"/>
    <w:rsid w:val="00F6478B"/>
    <w:rsid w:val="00F66744"/>
    <w:rsid w:val="00F67C43"/>
    <w:rsid w:val="00F72317"/>
    <w:rsid w:val="00F72E52"/>
    <w:rsid w:val="00F76921"/>
    <w:rsid w:val="00F76A32"/>
    <w:rsid w:val="00F84EA9"/>
    <w:rsid w:val="00F85626"/>
    <w:rsid w:val="00F9181D"/>
    <w:rsid w:val="00F93F5F"/>
    <w:rsid w:val="00F95288"/>
    <w:rsid w:val="00F96351"/>
    <w:rsid w:val="00FB0A34"/>
    <w:rsid w:val="00FB1670"/>
    <w:rsid w:val="00FB2294"/>
    <w:rsid w:val="00FB247E"/>
    <w:rsid w:val="00FB5CAC"/>
    <w:rsid w:val="00FC01CC"/>
    <w:rsid w:val="00FC2BBF"/>
    <w:rsid w:val="00FC66D3"/>
    <w:rsid w:val="00FD1172"/>
    <w:rsid w:val="00FD2E19"/>
    <w:rsid w:val="00FD2E7A"/>
    <w:rsid w:val="00FD44D2"/>
    <w:rsid w:val="00FD759F"/>
    <w:rsid w:val="00FE0157"/>
    <w:rsid w:val="00FE1165"/>
    <w:rsid w:val="00FE1DB8"/>
    <w:rsid w:val="00FE27BC"/>
    <w:rsid w:val="00FE4092"/>
    <w:rsid w:val="00FE6658"/>
    <w:rsid w:val="00FF08F3"/>
    <w:rsid w:val="00FF129C"/>
    <w:rsid w:val="00FF20AD"/>
    <w:rsid w:val="00FF288B"/>
    <w:rsid w:val="00FF6E86"/>
    <w:rsid w:val="00FF7EE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 w:type="character" w:customStyle="1" w:styleId="Style3">
    <w:name w:val="Style3"/>
    <w:basedOn w:val="DefaultParagraphFont"/>
    <w:uiPriority w:val="1"/>
    <w:rsid w:val="00392D94"/>
    <w:rPr>
      <w:rFonts w:ascii="Times New Roman" w:hAnsi="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111111"/>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43667">
      <w:marLeft w:val="0"/>
      <w:marRight w:val="0"/>
      <w:marTop w:val="0"/>
      <w:marBottom w:val="0"/>
      <w:divBdr>
        <w:top w:val="none" w:sz="0" w:space="0" w:color="auto"/>
        <w:left w:val="none" w:sz="0" w:space="0" w:color="auto"/>
        <w:bottom w:val="none" w:sz="0" w:space="0" w:color="auto"/>
        <w:right w:val="none" w:sz="0" w:space="0" w:color="auto"/>
      </w:divBdr>
      <w:divsChild>
        <w:div w:id="167643666">
          <w:marLeft w:val="0"/>
          <w:marRight w:val="0"/>
          <w:marTop w:val="0"/>
          <w:marBottom w:val="0"/>
          <w:divBdr>
            <w:top w:val="none" w:sz="0" w:space="0" w:color="auto"/>
            <w:left w:val="none" w:sz="0" w:space="0" w:color="auto"/>
            <w:bottom w:val="none" w:sz="0" w:space="0" w:color="auto"/>
            <w:right w:val="none" w:sz="0" w:space="0" w:color="auto"/>
          </w:divBdr>
        </w:div>
      </w:divsChild>
    </w:div>
    <w:div w:id="167643668">
      <w:marLeft w:val="0"/>
      <w:marRight w:val="0"/>
      <w:marTop w:val="0"/>
      <w:marBottom w:val="0"/>
      <w:divBdr>
        <w:top w:val="none" w:sz="0" w:space="0" w:color="auto"/>
        <w:left w:val="none" w:sz="0" w:space="0" w:color="auto"/>
        <w:bottom w:val="none" w:sz="0" w:space="0" w:color="auto"/>
        <w:right w:val="none" w:sz="0" w:space="0" w:color="auto"/>
      </w:divBdr>
    </w:div>
    <w:div w:id="457072169">
      <w:bodyDiv w:val="1"/>
      <w:marLeft w:val="0"/>
      <w:marRight w:val="0"/>
      <w:marTop w:val="0"/>
      <w:marBottom w:val="0"/>
      <w:divBdr>
        <w:top w:val="none" w:sz="0" w:space="0" w:color="auto"/>
        <w:left w:val="none" w:sz="0" w:space="0" w:color="auto"/>
        <w:bottom w:val="none" w:sz="0" w:space="0" w:color="auto"/>
        <w:right w:val="none" w:sz="0" w:space="0" w:color="auto"/>
      </w:divBdr>
    </w:div>
    <w:div w:id="680861117">
      <w:bodyDiv w:val="1"/>
      <w:marLeft w:val="0"/>
      <w:marRight w:val="0"/>
      <w:marTop w:val="0"/>
      <w:marBottom w:val="0"/>
      <w:divBdr>
        <w:top w:val="none" w:sz="0" w:space="0" w:color="auto"/>
        <w:left w:val="none" w:sz="0" w:space="0" w:color="auto"/>
        <w:bottom w:val="none" w:sz="0" w:space="0" w:color="auto"/>
        <w:right w:val="none" w:sz="0" w:space="0" w:color="auto"/>
      </w:divBdr>
    </w:div>
    <w:div w:id="194611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is.gov.lv" TargetMode="External"/><Relationship Id="rId18" Type="http://schemas.openxmlformats.org/officeDocument/2006/relationships/footer" Target="footer1.xml"/><Relationship Id="rId26" Type="http://schemas.openxmlformats.org/officeDocument/2006/relationships/control" Target="activeX/activeX4.xml"/><Relationship Id="rId39"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image" Target="media/image4.wmf"/><Relationship Id="rId34" Type="http://schemas.openxmlformats.org/officeDocument/2006/relationships/control" Target="activeX/activeX6.xml"/><Relationship Id="rId42" Type="http://schemas.openxmlformats.org/officeDocument/2006/relationships/control" Target="activeX/activeX10.xml"/><Relationship Id="rId47"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www.vraa.gov.lv" TargetMode="External"/><Relationship Id="rId17" Type="http://schemas.openxmlformats.org/officeDocument/2006/relationships/image" Target="media/image2.png"/><Relationship Id="rId25" Type="http://schemas.openxmlformats.org/officeDocument/2006/relationships/image" Target="media/image6.wmf"/><Relationship Id="rId33" Type="http://schemas.openxmlformats.org/officeDocument/2006/relationships/image" Target="media/image8.wmf"/><Relationship Id="rId38" Type="http://schemas.openxmlformats.org/officeDocument/2006/relationships/control" Target="activeX/activeX8.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control" Target="activeX/activeX1.xml"/><Relationship Id="rId29" Type="http://schemas.openxmlformats.org/officeDocument/2006/relationships/footer" Target="footer2.xml"/><Relationship Id="rId41"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is.gov.lv" TargetMode="External"/><Relationship Id="rId24" Type="http://schemas.openxmlformats.org/officeDocument/2006/relationships/control" Target="activeX/activeX3.xml"/><Relationship Id="rId32" Type="http://schemas.openxmlformats.org/officeDocument/2006/relationships/control" Target="activeX/activeX5.xml"/><Relationship Id="rId37" Type="http://schemas.openxmlformats.org/officeDocument/2006/relationships/image" Target="media/image10.wmf"/><Relationship Id="rId40" Type="http://schemas.openxmlformats.org/officeDocument/2006/relationships/control" Target="activeX/activeX9.xml"/><Relationship Id="rId45" Type="http://schemas.openxmlformats.org/officeDocument/2006/relationships/hyperlink" Target="mailto:pasts@vraa.gov.lv" TargetMode="External"/><Relationship Id="rId5" Type="http://schemas.openxmlformats.org/officeDocument/2006/relationships/settings" Target="settings.xml"/><Relationship Id="rId15" Type="http://schemas.openxmlformats.org/officeDocument/2006/relationships/hyperlink" Target="mailto:pasts@vraa.gov.lv" TargetMode="External"/><Relationship Id="rId23" Type="http://schemas.openxmlformats.org/officeDocument/2006/relationships/image" Target="media/image5.wmf"/><Relationship Id="rId28" Type="http://schemas.openxmlformats.org/officeDocument/2006/relationships/header" Target="header2.xml"/><Relationship Id="rId36" Type="http://schemas.openxmlformats.org/officeDocument/2006/relationships/control" Target="activeX/activeX7.xml"/><Relationship Id="rId10" Type="http://schemas.openxmlformats.org/officeDocument/2006/relationships/hyperlink" Target="http://www.eis.gov.lv" TargetMode="External"/><Relationship Id="rId19" Type="http://schemas.openxmlformats.org/officeDocument/2006/relationships/image" Target="media/image3.wmf"/><Relationship Id="rId31" Type="http://schemas.openxmlformats.org/officeDocument/2006/relationships/image" Target="media/image7.wmf"/><Relationship Id="rId44" Type="http://schemas.openxmlformats.org/officeDocument/2006/relationships/control" Target="activeX/activeX11.xml"/><Relationship Id="rId4" Type="http://schemas.microsoft.com/office/2007/relationships/stylesWithEffects" Target="stylesWithEffects.xml"/><Relationship Id="rId9" Type="http://schemas.openxmlformats.org/officeDocument/2006/relationships/hyperlink" Target="http://www.eis.gov.lv" TargetMode="External"/><Relationship Id="rId14" Type="http://schemas.openxmlformats.org/officeDocument/2006/relationships/hyperlink" Target="http://www.vraa.gov.lv" TargetMode="External"/><Relationship Id="rId22" Type="http://schemas.openxmlformats.org/officeDocument/2006/relationships/control" Target="activeX/activeX2.xml"/><Relationship Id="rId27" Type="http://schemas.openxmlformats.org/officeDocument/2006/relationships/header" Target="header1.xml"/><Relationship Id="rId30" Type="http://schemas.openxmlformats.org/officeDocument/2006/relationships/footer" Target="footer3.xml"/><Relationship Id="rId35" Type="http://schemas.openxmlformats.org/officeDocument/2006/relationships/image" Target="media/image9.wmf"/><Relationship Id="rId43" Type="http://schemas.openxmlformats.org/officeDocument/2006/relationships/image" Target="media/image13.wmf"/><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C5F799A4F64DA9910606C9C333B9F1"/>
        <w:category>
          <w:name w:val="General"/>
          <w:gallery w:val="placeholder"/>
        </w:category>
        <w:types>
          <w:type w:val="bbPlcHdr"/>
        </w:types>
        <w:behaviors>
          <w:behavior w:val="content"/>
        </w:behaviors>
        <w:guid w:val="{1DE5053D-AE6E-4EA5-A3C2-496CBCBDDBB5}"/>
      </w:docPartPr>
      <w:docPartBody>
        <w:p w:rsidR="00D8413A" w:rsidRDefault="00D8413A" w:rsidP="00D8413A">
          <w:pPr>
            <w:pStyle w:val="36C5F799A4F64DA9910606C9C333B9F1"/>
          </w:pPr>
          <w:r w:rsidRPr="0011068B">
            <w:rPr>
              <w:rStyle w:val="PlaceholderText"/>
              <w:i/>
            </w:rPr>
            <w:t>Piegādātāja nosaukums</w:t>
          </w:r>
        </w:p>
      </w:docPartBody>
    </w:docPart>
    <w:docPart>
      <w:docPartPr>
        <w:name w:val="DA49C0F6E57D45C9B045DD1A224651E3"/>
        <w:category>
          <w:name w:val="General"/>
          <w:gallery w:val="placeholder"/>
        </w:category>
        <w:types>
          <w:type w:val="bbPlcHdr"/>
        </w:types>
        <w:behaviors>
          <w:behavior w:val="content"/>
        </w:behaviors>
        <w:guid w:val="{35CD62CB-ADA9-4017-91D5-A2D93BC9A2B5}"/>
      </w:docPartPr>
      <w:docPartBody>
        <w:p w:rsidR="00D8413A" w:rsidRDefault="00D8413A" w:rsidP="00D8413A">
          <w:pPr>
            <w:pStyle w:val="DA49C0F6E57D45C9B045DD1A224651E3"/>
          </w:pPr>
          <w:r>
            <w:rPr>
              <w:rStyle w:val="PlaceholderText"/>
              <w:i/>
            </w:rPr>
            <w:t>veids</w:t>
          </w:r>
        </w:p>
      </w:docPartBody>
    </w:docPart>
    <w:docPart>
      <w:docPartPr>
        <w:name w:val="2AE382E4E5E54C3BA2516E6555D3BC9C"/>
        <w:category>
          <w:name w:val="General"/>
          <w:gallery w:val="placeholder"/>
        </w:category>
        <w:types>
          <w:type w:val="bbPlcHdr"/>
        </w:types>
        <w:behaviors>
          <w:behavior w:val="content"/>
        </w:behaviors>
        <w:guid w:val="{7F5531D1-51DD-4974-B3F2-816E699F005A}"/>
      </w:docPartPr>
      <w:docPartBody>
        <w:p w:rsidR="00D8413A" w:rsidRDefault="00D8413A" w:rsidP="00D8413A">
          <w:pPr>
            <w:pStyle w:val="2AE382E4E5E54C3BA2516E6555D3BC9C"/>
          </w:pPr>
          <w:r w:rsidRPr="0011068B">
            <w:rPr>
              <w:rStyle w:val="PlaceholderText"/>
              <w:i/>
            </w:rPr>
            <w:t>Piegādātāja nosaukums</w:t>
          </w:r>
        </w:p>
      </w:docPartBody>
    </w:docPart>
    <w:docPart>
      <w:docPartPr>
        <w:name w:val="904992801BC9402BB65DA5181F1C2F2C"/>
        <w:category>
          <w:name w:val="General"/>
          <w:gallery w:val="placeholder"/>
        </w:category>
        <w:types>
          <w:type w:val="bbPlcHdr"/>
        </w:types>
        <w:behaviors>
          <w:behavior w:val="content"/>
        </w:behaviors>
        <w:guid w:val="{90A68984-FD4C-4A39-91B6-849FE3A4D083}"/>
      </w:docPartPr>
      <w:docPartBody>
        <w:p w:rsidR="00D8413A" w:rsidRDefault="00D8413A" w:rsidP="00D8413A">
          <w:pPr>
            <w:pStyle w:val="904992801BC9402BB65DA5181F1C2F2C"/>
          </w:pPr>
          <w:r>
            <w:rPr>
              <w:rStyle w:val="PlaceholderText"/>
              <w:i/>
            </w:rPr>
            <w:t>veids</w:t>
          </w:r>
        </w:p>
      </w:docPartBody>
    </w:docPart>
    <w:docPart>
      <w:docPartPr>
        <w:name w:val="31FC778F07D44244B6690710A3DB235F"/>
        <w:category>
          <w:name w:val="General"/>
          <w:gallery w:val="placeholder"/>
        </w:category>
        <w:types>
          <w:type w:val="bbPlcHdr"/>
        </w:types>
        <w:behaviors>
          <w:behavior w:val="content"/>
        </w:behaviors>
        <w:guid w:val="{CC93A48F-6CD1-4BF3-85B8-F4DEFEA6027A}"/>
      </w:docPartPr>
      <w:docPartBody>
        <w:p w:rsidR="00D8413A" w:rsidRDefault="00D8413A" w:rsidP="00D8413A">
          <w:pPr>
            <w:pStyle w:val="31FC778F07D44244B6690710A3DB235F"/>
          </w:pPr>
          <w:r w:rsidRPr="0011068B">
            <w:rPr>
              <w:rStyle w:val="PlaceholderText"/>
              <w:i/>
            </w:rPr>
            <w:t>Piegādātāja nosaukums</w:t>
          </w:r>
        </w:p>
      </w:docPartBody>
    </w:docPart>
    <w:docPart>
      <w:docPartPr>
        <w:name w:val="4BF8E9A1FDEF4C4ABF45BCABFCDFB6E9"/>
        <w:category>
          <w:name w:val="General"/>
          <w:gallery w:val="placeholder"/>
        </w:category>
        <w:types>
          <w:type w:val="bbPlcHdr"/>
        </w:types>
        <w:behaviors>
          <w:behavior w:val="content"/>
        </w:behaviors>
        <w:guid w:val="{1203683C-EFE1-4EC4-8914-2BB141D7D5FD}"/>
      </w:docPartPr>
      <w:docPartBody>
        <w:p w:rsidR="00D8413A" w:rsidRDefault="00D8413A" w:rsidP="00D8413A">
          <w:pPr>
            <w:pStyle w:val="4BF8E9A1FDEF4C4ABF45BCABFCDFB6E9"/>
          </w:pPr>
          <w:r>
            <w:rPr>
              <w:rStyle w:val="PlaceholderText"/>
              <w:i/>
            </w:rPr>
            <w:t>veids</w:t>
          </w:r>
        </w:p>
      </w:docPartBody>
    </w:docPart>
    <w:docPart>
      <w:docPartPr>
        <w:name w:val="C9DA89958984419BB14F6CEA1D8D1EC3"/>
        <w:category>
          <w:name w:val="General"/>
          <w:gallery w:val="placeholder"/>
        </w:category>
        <w:types>
          <w:type w:val="bbPlcHdr"/>
        </w:types>
        <w:behaviors>
          <w:behavior w:val="content"/>
        </w:behaviors>
        <w:guid w:val="{275E22E4-2001-4E5E-8369-91079DE4A380}"/>
      </w:docPartPr>
      <w:docPartBody>
        <w:p w:rsidR="00D8413A" w:rsidRDefault="00D8413A" w:rsidP="00D8413A">
          <w:pPr>
            <w:pStyle w:val="C9DA89958984419BB14F6CEA1D8D1EC3"/>
          </w:pPr>
          <w:r w:rsidRPr="0011068B">
            <w:rPr>
              <w:rStyle w:val="PlaceholderText"/>
              <w:i/>
            </w:rPr>
            <w:t>Piegādātāja nosaukums</w:t>
          </w:r>
        </w:p>
      </w:docPartBody>
    </w:docPart>
    <w:docPart>
      <w:docPartPr>
        <w:name w:val="A40F27C5B77B4014BBBBCEA9F8F7A88D"/>
        <w:category>
          <w:name w:val="General"/>
          <w:gallery w:val="placeholder"/>
        </w:category>
        <w:types>
          <w:type w:val="bbPlcHdr"/>
        </w:types>
        <w:behaviors>
          <w:behavior w:val="content"/>
        </w:behaviors>
        <w:guid w:val="{B2AACA34-C42C-4EF0-89F8-37FB5FF6C219}"/>
      </w:docPartPr>
      <w:docPartBody>
        <w:p w:rsidR="00D8413A" w:rsidRDefault="00D8413A" w:rsidP="00D8413A">
          <w:pPr>
            <w:pStyle w:val="A40F27C5B77B4014BBBBCEA9F8F7A88D"/>
          </w:pPr>
          <w:r>
            <w:rPr>
              <w:rStyle w:val="PlaceholderText"/>
              <w:i/>
            </w:rPr>
            <w:t>veids</w:t>
          </w:r>
        </w:p>
      </w:docPartBody>
    </w:docPart>
    <w:docPart>
      <w:docPartPr>
        <w:name w:val="86A18B3ABE4848E49CEA2573D70E1BDB"/>
        <w:category>
          <w:name w:val="General"/>
          <w:gallery w:val="placeholder"/>
        </w:category>
        <w:types>
          <w:type w:val="bbPlcHdr"/>
        </w:types>
        <w:behaviors>
          <w:behavior w:val="content"/>
        </w:behaviors>
        <w:guid w:val="{D61BDD9D-AAAE-4E7F-91C4-0572DB78A684}"/>
      </w:docPartPr>
      <w:docPartBody>
        <w:p w:rsidR="00935844" w:rsidRDefault="00935844" w:rsidP="00935844">
          <w:pPr>
            <w:pStyle w:val="86A18B3ABE4848E49CEA2573D70E1BDB"/>
          </w:pPr>
          <w:r>
            <w:rPr>
              <w:i/>
            </w:rPr>
            <w:tab/>
          </w:r>
          <w:r>
            <w:rPr>
              <w:i/>
            </w:rPr>
            <w:tab/>
          </w:r>
          <w:r>
            <w:rPr>
              <w:i/>
            </w:rPr>
            <w:tab/>
          </w:r>
          <w:r>
            <w:rPr>
              <w:i/>
            </w:rPr>
            <w:tab/>
          </w:r>
          <w:r w:rsidRPr="00CD7CC7">
            <w:rPr>
              <w:rStyle w:val="PlaceholderText"/>
              <w:i/>
            </w:rPr>
            <w:t>dalībnieka pārstāvja vārds un uzvārds</w:t>
          </w:r>
          <w:r>
            <w:rPr>
              <w:rStyle w:val="PlaceholderText"/>
              <w:i/>
            </w:rPr>
            <w:tab/>
          </w:r>
          <w:r>
            <w:rPr>
              <w:rStyle w:val="PlaceholderText"/>
              <w:i/>
            </w:rPr>
            <w:tab/>
          </w:r>
        </w:p>
      </w:docPartBody>
    </w:docPart>
    <w:docPart>
      <w:docPartPr>
        <w:name w:val="DE8B15524E0C4CE490C89FD2BB9340BA"/>
        <w:category>
          <w:name w:val="General"/>
          <w:gallery w:val="placeholder"/>
        </w:category>
        <w:types>
          <w:type w:val="bbPlcHdr"/>
        </w:types>
        <w:behaviors>
          <w:behavior w:val="content"/>
        </w:behaviors>
        <w:guid w:val="{F028081D-8EC7-4B94-86A1-588097DB0DEE}"/>
      </w:docPartPr>
      <w:docPartBody>
        <w:p w:rsidR="00935844" w:rsidRDefault="00935844" w:rsidP="00935844">
          <w:pPr>
            <w:pStyle w:val="DE8B15524E0C4CE490C89FD2BB9340BA"/>
          </w:pPr>
          <w:r>
            <w:tab/>
          </w:r>
          <w:r>
            <w:tab/>
          </w:r>
          <w:r>
            <w:tab/>
          </w:r>
          <w:r>
            <w:tab/>
          </w:r>
          <w:r>
            <w:tab/>
          </w:r>
          <w:r w:rsidRPr="00CD7CC7">
            <w:rPr>
              <w:rStyle w:val="PlaceholderText"/>
              <w:i/>
            </w:rPr>
            <w:t>dalībnieka nosaukums</w:t>
          </w:r>
          <w:r>
            <w:rPr>
              <w:rStyle w:val="PlaceholderText"/>
              <w:i/>
            </w:rPr>
            <w:tab/>
          </w:r>
          <w:r>
            <w:rPr>
              <w:rStyle w:val="PlaceholderText"/>
              <w:i/>
            </w:rPr>
            <w:tab/>
          </w:r>
          <w:r>
            <w:rPr>
              <w:rStyle w:val="PlaceholderText"/>
              <w:i/>
            </w:rPr>
            <w:tab/>
          </w:r>
          <w:r>
            <w:rPr>
              <w:rStyle w:val="PlaceholderText"/>
              <w:i/>
            </w:rPr>
            <w:tab/>
          </w:r>
        </w:p>
      </w:docPartBody>
    </w:docPart>
    <w:docPart>
      <w:docPartPr>
        <w:name w:val="08AD1D4A0CB341BAA2665D7E1BF37B30"/>
        <w:category>
          <w:name w:val="General"/>
          <w:gallery w:val="placeholder"/>
        </w:category>
        <w:types>
          <w:type w:val="bbPlcHdr"/>
        </w:types>
        <w:behaviors>
          <w:behavior w:val="content"/>
        </w:behaviors>
        <w:guid w:val="{DAA63EDF-D3BE-423F-B1B9-791A1DB51B4E}"/>
      </w:docPartPr>
      <w:docPartBody>
        <w:p w:rsidR="00935844" w:rsidRDefault="00935844" w:rsidP="00935844">
          <w:pPr>
            <w:pStyle w:val="08AD1D4A0CB341BAA2665D7E1BF37B30"/>
          </w:pPr>
          <w:r>
            <w:tab/>
          </w:r>
          <w:r>
            <w:tab/>
          </w:r>
          <w:r>
            <w:tab/>
          </w:r>
          <w:r w:rsidRPr="00983544">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70AD3FB18FCC467DA35019A45E3BF8B2"/>
        <w:category>
          <w:name w:val="General"/>
          <w:gallery w:val="placeholder"/>
        </w:category>
        <w:types>
          <w:type w:val="bbPlcHdr"/>
        </w:types>
        <w:behaviors>
          <w:behavior w:val="content"/>
        </w:behaviors>
        <w:guid w:val="{867DEC9C-ECCD-407E-B242-A1EFBDF6B909}"/>
      </w:docPartPr>
      <w:docPartBody>
        <w:p w:rsidR="00935844" w:rsidRDefault="00935844" w:rsidP="00935844">
          <w:pPr>
            <w:pStyle w:val="70AD3FB18FCC467DA35019A45E3BF8B2"/>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CD7E0A1ACBA04ED3A5A219A82D43988E"/>
        <w:category>
          <w:name w:val="General"/>
          <w:gallery w:val="placeholder"/>
        </w:category>
        <w:types>
          <w:type w:val="bbPlcHdr"/>
        </w:types>
        <w:behaviors>
          <w:behavior w:val="content"/>
        </w:behaviors>
        <w:guid w:val="{07173759-FB35-4059-A69D-3BC2402AF9DA}"/>
      </w:docPartPr>
      <w:docPartBody>
        <w:p w:rsidR="00935844" w:rsidRDefault="00935844" w:rsidP="00935844">
          <w:pPr>
            <w:pStyle w:val="CD7E0A1ACBA04ED3A5A219A82D43988E"/>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3258C08D60545369E016E95297BFFC6"/>
        <w:category>
          <w:name w:val="General"/>
          <w:gallery w:val="placeholder"/>
        </w:category>
        <w:types>
          <w:type w:val="bbPlcHdr"/>
        </w:types>
        <w:behaviors>
          <w:behavior w:val="content"/>
        </w:behaviors>
        <w:guid w:val="{17D07103-6900-43D0-A87E-17326FFC122A}"/>
      </w:docPartPr>
      <w:docPartBody>
        <w:p w:rsidR="00935844" w:rsidRDefault="00935844" w:rsidP="00935844">
          <w:pPr>
            <w:pStyle w:val="43258C08D60545369E016E95297BFFC6"/>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25B61E0FC83D44328579CDADFD8017BD"/>
        <w:category>
          <w:name w:val="General"/>
          <w:gallery w:val="placeholder"/>
        </w:category>
        <w:types>
          <w:type w:val="bbPlcHdr"/>
        </w:types>
        <w:behaviors>
          <w:behavior w:val="content"/>
        </w:behaviors>
        <w:guid w:val="{D3DEBC1C-1380-4529-B74E-D978297D700F}"/>
      </w:docPartPr>
      <w:docPartBody>
        <w:p w:rsidR="00935844" w:rsidRDefault="00935844" w:rsidP="00935844">
          <w:pPr>
            <w:pStyle w:val="25B61E0FC83D44328579CDADFD8017BD"/>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F9AF454C56D3440ABB4AFBBDDACBAECF"/>
        <w:category>
          <w:name w:val="General"/>
          <w:gallery w:val="placeholder"/>
        </w:category>
        <w:types>
          <w:type w:val="bbPlcHdr"/>
        </w:types>
        <w:behaviors>
          <w:behavior w:val="content"/>
        </w:behaviors>
        <w:guid w:val="{0B6A28C4-48D2-4235-8CE1-987FF890B30D}"/>
      </w:docPartPr>
      <w:docPartBody>
        <w:p w:rsidR="00935844" w:rsidRDefault="00935844" w:rsidP="00935844">
          <w:pPr>
            <w:pStyle w:val="F9AF454C56D3440ABB4AFBBDDACBAECF"/>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E01C6B988434E539E631038D8F53C03"/>
        <w:category>
          <w:name w:val="General"/>
          <w:gallery w:val="placeholder"/>
        </w:category>
        <w:types>
          <w:type w:val="bbPlcHdr"/>
        </w:types>
        <w:behaviors>
          <w:behavior w:val="content"/>
        </w:behaviors>
        <w:guid w:val="{34303952-F2FD-4DCE-ABFF-E11CB4982BE5}"/>
      </w:docPartPr>
      <w:docPartBody>
        <w:p w:rsidR="00935844" w:rsidRDefault="00935844" w:rsidP="00935844">
          <w:pPr>
            <w:pStyle w:val="4E01C6B988434E539E631038D8F53C03"/>
          </w:pPr>
          <w:r>
            <w:tab/>
          </w:r>
          <w:r>
            <w:tab/>
          </w:r>
          <w:r>
            <w:tab/>
          </w:r>
          <w:r w:rsidRPr="00620F7A">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2C0064461FC4A7BBF88E7F4FE26D98F"/>
        <w:category>
          <w:name w:val="General"/>
          <w:gallery w:val="placeholder"/>
        </w:category>
        <w:types>
          <w:type w:val="bbPlcHdr"/>
        </w:types>
        <w:behaviors>
          <w:behavior w:val="content"/>
        </w:behaviors>
        <w:guid w:val="{714EDDD4-1184-4957-8937-C03DE49472F6}"/>
      </w:docPartPr>
      <w:docPartBody>
        <w:p w:rsidR="00935844" w:rsidRDefault="00935844" w:rsidP="00935844">
          <w:pPr>
            <w:pStyle w:val="42C0064461FC4A7BBF88E7F4FE26D98F"/>
          </w:pPr>
          <w:r>
            <w:tab/>
          </w:r>
          <w:r>
            <w:tab/>
          </w:r>
          <w:r>
            <w:tab/>
          </w:r>
          <w:r w:rsidRPr="00620F7A">
            <w:rPr>
              <w:rStyle w:val="PlaceholderText"/>
              <w:i/>
            </w:rPr>
            <w:t>aizpildāmais lauks</w:t>
          </w:r>
          <w:r w:rsidRPr="00620F7A">
            <w:rPr>
              <w:rStyle w:val="PlaceholderText"/>
              <w:i/>
            </w:rPr>
            <w:tab/>
          </w:r>
          <w:r w:rsidRPr="00620F7A">
            <w:rPr>
              <w:rStyle w:val="PlaceholderText"/>
              <w:i/>
            </w:rPr>
            <w:tab/>
          </w:r>
          <w:r w:rsidRPr="00620F7A">
            <w:rPr>
              <w:rStyle w:val="PlaceholderText"/>
              <w:i/>
            </w:rPr>
            <w:tab/>
          </w:r>
        </w:p>
      </w:docPartBody>
    </w:docPart>
    <w:docPart>
      <w:docPartPr>
        <w:name w:val="C58DF085FB9F45519E7241F159739DB9"/>
        <w:category>
          <w:name w:val="General"/>
          <w:gallery w:val="placeholder"/>
        </w:category>
        <w:types>
          <w:type w:val="bbPlcHdr"/>
        </w:types>
        <w:behaviors>
          <w:behavior w:val="content"/>
        </w:behaviors>
        <w:guid w:val="{8A142CEA-9BF1-40A2-B429-5A9C10882B0F}"/>
      </w:docPartPr>
      <w:docPartBody>
        <w:p w:rsidR="00935844" w:rsidRDefault="00935844" w:rsidP="00935844">
          <w:pPr>
            <w:pStyle w:val="C58DF085FB9F45519E7241F159739DB9"/>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2A2D40647D0E453AA47B80DCE17B3CB7"/>
        <w:category>
          <w:name w:val="General"/>
          <w:gallery w:val="placeholder"/>
        </w:category>
        <w:types>
          <w:type w:val="bbPlcHdr"/>
        </w:types>
        <w:behaviors>
          <w:behavior w:val="content"/>
        </w:behaviors>
        <w:guid w:val="{C7294999-96C4-4646-A215-CEC7019721C3}"/>
      </w:docPartPr>
      <w:docPartBody>
        <w:p w:rsidR="00935844" w:rsidRDefault="00935844" w:rsidP="00935844">
          <w:pPr>
            <w:pStyle w:val="2A2D40647D0E453AA47B80DCE17B3CB7"/>
          </w:pPr>
          <w:r>
            <w:tab/>
          </w:r>
          <w:r>
            <w:tab/>
          </w:r>
          <w:r w:rsidRPr="00527CE6">
            <w:rPr>
              <w:rStyle w:val="PlaceholderText"/>
              <w:i/>
            </w:rPr>
            <w:t>vārds, uzvārds</w:t>
          </w:r>
          <w:r>
            <w:rPr>
              <w:rStyle w:val="PlaceholderText"/>
              <w:i/>
            </w:rPr>
            <w:tab/>
          </w:r>
          <w:r>
            <w:rPr>
              <w:rStyle w:val="PlaceholderText"/>
              <w:i/>
            </w:rPr>
            <w:tab/>
          </w:r>
          <w:r>
            <w:rPr>
              <w:rStyle w:val="PlaceholderText"/>
              <w:i/>
            </w:rPr>
            <w:tab/>
          </w:r>
        </w:p>
      </w:docPartBody>
    </w:docPart>
    <w:docPart>
      <w:docPartPr>
        <w:name w:val="FC703BF7D77240DE85C2DE816D9E5264"/>
        <w:category>
          <w:name w:val="General"/>
          <w:gallery w:val="placeholder"/>
        </w:category>
        <w:types>
          <w:type w:val="bbPlcHdr"/>
        </w:types>
        <w:behaviors>
          <w:behavior w:val="content"/>
        </w:behaviors>
        <w:guid w:val="{2193E7B2-2F8A-42E6-B870-4FD67AD8DC5B}"/>
      </w:docPartPr>
      <w:docPartBody>
        <w:p w:rsidR="00935844" w:rsidRDefault="00935844" w:rsidP="00935844">
          <w:pPr>
            <w:pStyle w:val="FC703BF7D77240DE85C2DE816D9E5264"/>
          </w:pPr>
          <w:r>
            <w:tab/>
          </w:r>
          <w:r w:rsidRPr="004A0BDB">
            <w:rPr>
              <w:rStyle w:val="PlaceholderText"/>
              <w:i/>
            </w:rPr>
            <w:t>vieta</w:t>
          </w:r>
          <w:r>
            <w:rPr>
              <w:rStyle w:val="PlaceholderText"/>
              <w:i/>
            </w:rPr>
            <w:tab/>
          </w:r>
        </w:p>
      </w:docPartBody>
    </w:docPart>
    <w:docPart>
      <w:docPartPr>
        <w:name w:val="CAEDC000AB9E4F449B27D986A24154D0"/>
        <w:category>
          <w:name w:val="General"/>
          <w:gallery w:val="placeholder"/>
        </w:category>
        <w:types>
          <w:type w:val="bbPlcHdr"/>
        </w:types>
        <w:behaviors>
          <w:behavior w:val="content"/>
        </w:behaviors>
        <w:guid w:val="{18D1C2F4-2068-4A21-AEF9-D6FBB21F20D6}"/>
      </w:docPartPr>
      <w:docPartBody>
        <w:p w:rsidR="00935844" w:rsidRDefault="00935844" w:rsidP="00935844">
          <w:pPr>
            <w:pStyle w:val="CAEDC000AB9E4F449B27D986A24154D0"/>
          </w:pPr>
          <w:r>
            <w:tab/>
          </w:r>
          <w:r w:rsidRPr="001D25BD">
            <w:rPr>
              <w:rStyle w:val="PlaceholderText"/>
              <w:i/>
            </w:rPr>
            <w:t>datums</w:t>
          </w:r>
          <w:r>
            <w:rPr>
              <w:rStyle w:val="PlaceholderText"/>
              <w:i/>
            </w:rPr>
            <w:tab/>
          </w:r>
        </w:p>
      </w:docPartBody>
    </w:docPart>
    <w:docPart>
      <w:docPartPr>
        <w:name w:val="F5B148199C1E45368525C37327281622"/>
        <w:category>
          <w:name w:val="General"/>
          <w:gallery w:val="placeholder"/>
        </w:category>
        <w:types>
          <w:type w:val="bbPlcHdr"/>
        </w:types>
        <w:behaviors>
          <w:behavior w:val="content"/>
        </w:behaviors>
        <w:guid w:val="{35D2CCCA-6153-4189-BB73-D14D2274123B}"/>
      </w:docPartPr>
      <w:docPartBody>
        <w:p w:rsidR="000522AE" w:rsidRDefault="00935844" w:rsidP="00935844">
          <w:pPr>
            <w:pStyle w:val="F5B148199C1E45368525C37327281622"/>
          </w:pPr>
          <w:r>
            <w:rPr>
              <w:i/>
            </w:rPr>
            <w:tab/>
          </w:r>
          <w:r>
            <w:rPr>
              <w:i/>
            </w:rPr>
            <w:tab/>
          </w:r>
          <w:r>
            <w:rPr>
              <w:i/>
            </w:rPr>
            <w:tab/>
          </w:r>
          <w:r>
            <w:rPr>
              <w:i/>
            </w:rPr>
            <w:tab/>
          </w:r>
          <w:r w:rsidRPr="00CD7CC7">
            <w:rPr>
              <w:rStyle w:val="PlaceholderText"/>
              <w:i/>
            </w:rPr>
            <w:t>dalībnieka pārstāvja vārds un uzvārds</w:t>
          </w:r>
          <w:r>
            <w:rPr>
              <w:rStyle w:val="PlaceholderText"/>
              <w:i/>
            </w:rPr>
            <w:tab/>
          </w:r>
          <w:r>
            <w:rPr>
              <w:rStyle w:val="PlaceholderText"/>
              <w:i/>
            </w:rPr>
            <w:tab/>
          </w:r>
        </w:p>
      </w:docPartBody>
    </w:docPart>
    <w:docPart>
      <w:docPartPr>
        <w:name w:val="060A2069C0884AE2AEFF3AC15EC2F723"/>
        <w:category>
          <w:name w:val="General"/>
          <w:gallery w:val="placeholder"/>
        </w:category>
        <w:types>
          <w:type w:val="bbPlcHdr"/>
        </w:types>
        <w:behaviors>
          <w:behavior w:val="content"/>
        </w:behaviors>
        <w:guid w:val="{1BA9373C-0B7D-4E2A-98BD-2DA2E7AA9336}"/>
      </w:docPartPr>
      <w:docPartBody>
        <w:p w:rsidR="000522AE" w:rsidRDefault="00935844" w:rsidP="00935844">
          <w:pPr>
            <w:pStyle w:val="060A2069C0884AE2AEFF3AC15EC2F723"/>
          </w:pPr>
          <w:r>
            <w:tab/>
          </w:r>
          <w:r>
            <w:tab/>
          </w:r>
          <w:r>
            <w:tab/>
          </w:r>
          <w:r>
            <w:tab/>
          </w:r>
          <w:r>
            <w:tab/>
          </w:r>
          <w:r w:rsidRPr="00CD7CC7">
            <w:rPr>
              <w:rStyle w:val="PlaceholderText"/>
              <w:i/>
            </w:rPr>
            <w:t>dalībnieka nosaukums</w:t>
          </w:r>
          <w:r>
            <w:rPr>
              <w:rStyle w:val="PlaceholderText"/>
              <w:i/>
            </w:rPr>
            <w:tab/>
          </w:r>
          <w:r>
            <w:rPr>
              <w:rStyle w:val="PlaceholderText"/>
              <w:i/>
            </w:rPr>
            <w:tab/>
          </w:r>
          <w:r>
            <w:rPr>
              <w:rStyle w:val="PlaceholderText"/>
              <w:i/>
            </w:rPr>
            <w:tab/>
          </w:r>
          <w:r>
            <w:rPr>
              <w:rStyle w:val="PlaceholderText"/>
              <w:i/>
            </w:rPr>
            <w:tab/>
          </w:r>
        </w:p>
      </w:docPartBody>
    </w:docPart>
    <w:docPart>
      <w:docPartPr>
        <w:name w:val="CE6BF5B5DC274027BB9C84991C313420"/>
        <w:category>
          <w:name w:val="General"/>
          <w:gallery w:val="placeholder"/>
        </w:category>
        <w:types>
          <w:type w:val="bbPlcHdr"/>
        </w:types>
        <w:behaviors>
          <w:behavior w:val="content"/>
        </w:behaviors>
        <w:guid w:val="{E1FE3DE4-0CD2-4E3D-954A-B8CE1855EAC6}"/>
      </w:docPartPr>
      <w:docPartBody>
        <w:p w:rsidR="000522AE" w:rsidRDefault="00935844" w:rsidP="00935844">
          <w:pPr>
            <w:pStyle w:val="CE6BF5B5DC274027BB9C84991C313420"/>
          </w:pPr>
          <w:r>
            <w:tab/>
          </w:r>
          <w:r>
            <w:tab/>
          </w:r>
          <w:r>
            <w:tab/>
          </w:r>
          <w:r>
            <w:rPr>
              <w:rStyle w:val="PlaceholderText"/>
              <w:i/>
            </w:rPr>
            <w:t>administratora personas kods</w:t>
          </w:r>
          <w:r>
            <w:rPr>
              <w:rStyle w:val="PlaceholderText"/>
              <w:i/>
            </w:rPr>
            <w:tab/>
          </w:r>
          <w:r>
            <w:rPr>
              <w:rStyle w:val="PlaceholderText"/>
              <w:i/>
            </w:rPr>
            <w:tab/>
          </w:r>
          <w:r>
            <w:rPr>
              <w:rStyle w:val="PlaceholderText"/>
              <w:i/>
            </w:rPr>
            <w:tab/>
          </w:r>
        </w:p>
      </w:docPartBody>
    </w:docPart>
    <w:docPart>
      <w:docPartPr>
        <w:name w:val="753C5BC678F44E88964D5CE4D009D8D1"/>
        <w:category>
          <w:name w:val="General"/>
          <w:gallery w:val="placeholder"/>
        </w:category>
        <w:types>
          <w:type w:val="bbPlcHdr"/>
        </w:types>
        <w:behaviors>
          <w:behavior w:val="content"/>
        </w:behaviors>
        <w:guid w:val="{AFDA42CA-4C62-45C0-82BA-4E3DA20F595B}"/>
      </w:docPartPr>
      <w:docPartBody>
        <w:p w:rsidR="000522AE" w:rsidRDefault="00935844" w:rsidP="00935844">
          <w:pPr>
            <w:pStyle w:val="753C5BC678F44E88964D5CE4D009D8D1"/>
          </w:pPr>
          <w:r>
            <w:tab/>
          </w:r>
          <w:r>
            <w:tab/>
          </w:r>
          <w:r>
            <w:tab/>
          </w:r>
          <w:r>
            <w:rPr>
              <w:rStyle w:val="PlaceholderText"/>
              <w:i/>
            </w:rPr>
            <w:t>administratora e-pasts</w:t>
          </w:r>
          <w:r>
            <w:rPr>
              <w:rStyle w:val="PlaceholderText"/>
              <w:i/>
            </w:rPr>
            <w:tab/>
          </w:r>
          <w:r>
            <w:rPr>
              <w:rStyle w:val="PlaceholderText"/>
              <w:i/>
            </w:rPr>
            <w:tab/>
          </w:r>
        </w:p>
      </w:docPartBody>
    </w:docPart>
    <w:docPart>
      <w:docPartPr>
        <w:name w:val="83BC6E283E284FB6B3504A89416387D4"/>
        <w:category>
          <w:name w:val="General"/>
          <w:gallery w:val="placeholder"/>
        </w:category>
        <w:types>
          <w:type w:val="bbPlcHdr"/>
        </w:types>
        <w:behaviors>
          <w:behavior w:val="content"/>
        </w:behaviors>
        <w:guid w:val="{A1C37927-5824-44E1-896A-8EE12E994BE8}"/>
      </w:docPartPr>
      <w:docPartBody>
        <w:p w:rsidR="000522AE" w:rsidRDefault="00935844" w:rsidP="00935844">
          <w:pPr>
            <w:pStyle w:val="83BC6E283E284FB6B3504A89416387D4"/>
          </w:pPr>
          <w:r>
            <w:tab/>
          </w:r>
          <w:r>
            <w:tab/>
          </w:r>
          <w:r>
            <w:tab/>
          </w:r>
          <w:r>
            <w:rPr>
              <w:rStyle w:val="PlaceholderText"/>
              <w:i/>
            </w:rPr>
            <w:t>administratora tālruņa Nr.</w:t>
          </w:r>
          <w:r>
            <w:rPr>
              <w:rStyle w:val="PlaceholderText"/>
              <w:i/>
            </w:rPr>
            <w:tab/>
          </w:r>
          <w:r>
            <w:rPr>
              <w:rStyle w:val="PlaceholderText"/>
              <w:i/>
            </w:rPr>
            <w:tab/>
          </w:r>
          <w:r>
            <w:rPr>
              <w:rStyle w:val="PlaceholderText"/>
              <w:i/>
            </w:rPr>
            <w:tab/>
          </w:r>
        </w:p>
      </w:docPartBody>
    </w:docPart>
    <w:docPart>
      <w:docPartPr>
        <w:name w:val="7096E51BFBC647578895944C7F52FA03"/>
        <w:category>
          <w:name w:val="General"/>
          <w:gallery w:val="placeholder"/>
        </w:category>
        <w:types>
          <w:type w:val="bbPlcHdr"/>
        </w:types>
        <w:behaviors>
          <w:behavior w:val="content"/>
        </w:behaviors>
        <w:guid w:val="{F3285552-A134-464D-B3EF-7864B0B465AE}"/>
      </w:docPartPr>
      <w:docPartBody>
        <w:p w:rsidR="000522AE" w:rsidRDefault="00935844" w:rsidP="00935844">
          <w:pPr>
            <w:pStyle w:val="7096E51BFBC647578895944C7F52FA03"/>
          </w:pPr>
          <w:r>
            <w:tab/>
          </w:r>
          <w:r>
            <w:tab/>
          </w:r>
          <w:r w:rsidRPr="00527CE6">
            <w:rPr>
              <w:rStyle w:val="PlaceholderText"/>
              <w:i/>
            </w:rPr>
            <w:t>vārds, uzvārds</w:t>
          </w:r>
          <w:r>
            <w:rPr>
              <w:rStyle w:val="PlaceholderText"/>
              <w:i/>
            </w:rPr>
            <w:tab/>
          </w:r>
          <w:r>
            <w:rPr>
              <w:rStyle w:val="PlaceholderText"/>
              <w:i/>
            </w:rPr>
            <w:tab/>
          </w:r>
        </w:p>
      </w:docPartBody>
    </w:docPart>
    <w:docPart>
      <w:docPartPr>
        <w:name w:val="B36CB826F8EB4ADBB9496E14773772ED"/>
        <w:category>
          <w:name w:val="General"/>
          <w:gallery w:val="placeholder"/>
        </w:category>
        <w:types>
          <w:type w:val="bbPlcHdr"/>
        </w:types>
        <w:behaviors>
          <w:behavior w:val="content"/>
        </w:behaviors>
        <w:guid w:val="{052FFB56-F408-48F7-8A9B-D70195F27CE1}"/>
      </w:docPartPr>
      <w:docPartBody>
        <w:p w:rsidR="000522AE" w:rsidRDefault="00935844" w:rsidP="00935844">
          <w:pPr>
            <w:pStyle w:val="B36CB826F8EB4ADBB9496E14773772ED"/>
          </w:pPr>
          <w:r>
            <w:tab/>
          </w:r>
          <w:r w:rsidRPr="004A0BDB">
            <w:rPr>
              <w:rStyle w:val="PlaceholderText"/>
              <w:i/>
            </w:rPr>
            <w:t>vieta</w:t>
          </w:r>
          <w:r>
            <w:rPr>
              <w:rStyle w:val="PlaceholderText"/>
              <w:i/>
            </w:rPr>
            <w:tab/>
          </w:r>
        </w:p>
      </w:docPartBody>
    </w:docPart>
    <w:docPart>
      <w:docPartPr>
        <w:name w:val="B7D0505432044294908C12F10F6C92F1"/>
        <w:category>
          <w:name w:val="General"/>
          <w:gallery w:val="placeholder"/>
        </w:category>
        <w:types>
          <w:type w:val="bbPlcHdr"/>
        </w:types>
        <w:behaviors>
          <w:behavior w:val="content"/>
        </w:behaviors>
        <w:guid w:val="{8AE1D0BC-0967-4DEC-AE72-F991235A502B}"/>
      </w:docPartPr>
      <w:docPartBody>
        <w:p w:rsidR="000522AE" w:rsidRDefault="00935844" w:rsidP="00935844">
          <w:pPr>
            <w:pStyle w:val="B7D0505432044294908C12F10F6C92F1"/>
          </w:pPr>
          <w:r>
            <w:tab/>
          </w:r>
          <w:r w:rsidRPr="001D25BD">
            <w:rPr>
              <w:rStyle w:val="PlaceholderText"/>
              <w:i/>
            </w:rPr>
            <w:t>datums</w:t>
          </w:r>
          <w:r>
            <w:rPr>
              <w:rStyle w:val="PlaceholderText"/>
              <w:i/>
            </w:rPr>
            <w:tab/>
          </w:r>
        </w:p>
      </w:docPartBody>
    </w:docPart>
    <w:docPart>
      <w:docPartPr>
        <w:name w:val="7A5987284BBF4ADBA2AABFFBE265C112"/>
        <w:category>
          <w:name w:val="General"/>
          <w:gallery w:val="placeholder"/>
        </w:category>
        <w:types>
          <w:type w:val="bbPlcHdr"/>
        </w:types>
        <w:behaviors>
          <w:behavior w:val="content"/>
        </w:behaviors>
        <w:guid w:val="{028560A1-4E7F-4E0E-9C89-2F0D9356BC68}"/>
      </w:docPartPr>
      <w:docPartBody>
        <w:p w:rsidR="000522AE" w:rsidRDefault="00935844" w:rsidP="00935844">
          <w:pPr>
            <w:pStyle w:val="7A5987284BBF4ADBA2AABFFBE265C112"/>
          </w:pPr>
          <w:r>
            <w:tab/>
          </w:r>
          <w:r>
            <w:tab/>
          </w:r>
          <w:r>
            <w:tab/>
          </w:r>
          <w:r>
            <w:tab/>
          </w:r>
          <w:r w:rsidRPr="001F3B8C">
            <w:rPr>
              <w:rStyle w:val="PlaceholderText"/>
              <w:i/>
            </w:rPr>
            <w:t>administratora vārds un uzvārds</w:t>
          </w:r>
          <w:r>
            <w:rPr>
              <w:rStyle w:val="PlaceholderText"/>
              <w:i/>
            </w:rPr>
            <w:tab/>
          </w:r>
          <w:r>
            <w:rPr>
              <w:rStyle w:val="PlaceholderText"/>
              <w:i/>
            </w:rPr>
            <w:tab/>
          </w:r>
          <w:r>
            <w:rPr>
              <w:rStyle w:val="PlaceholderText"/>
              <w:i/>
            </w:rPr>
            <w:tab/>
          </w:r>
        </w:p>
      </w:docPartBody>
    </w:docPart>
    <w:docPart>
      <w:docPartPr>
        <w:name w:val="BF2BE7A504DA45A39DA98582861985F4"/>
        <w:category>
          <w:name w:val="General"/>
          <w:gallery w:val="placeholder"/>
        </w:category>
        <w:types>
          <w:type w:val="bbPlcHdr"/>
        </w:types>
        <w:behaviors>
          <w:behavior w:val="content"/>
        </w:behaviors>
        <w:guid w:val="{C1F28821-2AD3-4CBC-B3FA-619B20EC73D6}"/>
      </w:docPartPr>
      <w:docPartBody>
        <w:p w:rsidR="000522AE" w:rsidRDefault="00935844" w:rsidP="00935844">
          <w:pPr>
            <w:pStyle w:val="BF2BE7A504DA45A39DA98582861985F4"/>
          </w:pPr>
          <w:r>
            <w:tab/>
          </w:r>
          <w:r>
            <w:tab/>
          </w:r>
          <w:r w:rsidRPr="00E00C2F">
            <w:rPr>
              <w:rStyle w:val="PlaceholderText"/>
              <w:i/>
            </w:rPr>
            <w:t>vārds, uzvārds</w:t>
          </w:r>
          <w:r>
            <w:rPr>
              <w:rStyle w:val="PlaceholderText"/>
              <w:i/>
            </w:rPr>
            <w:tab/>
          </w:r>
          <w:r>
            <w:rPr>
              <w:rStyle w:val="PlaceholderText"/>
              <w:i/>
            </w:rPr>
            <w:tab/>
          </w:r>
        </w:p>
      </w:docPartBody>
    </w:docPart>
    <w:docPart>
      <w:docPartPr>
        <w:name w:val="ADD4E44A934D4B09AD35E766F2870D9A"/>
        <w:category>
          <w:name w:val="General"/>
          <w:gallery w:val="placeholder"/>
        </w:category>
        <w:types>
          <w:type w:val="bbPlcHdr"/>
        </w:types>
        <w:behaviors>
          <w:behavior w:val="content"/>
        </w:behaviors>
        <w:guid w:val="{25DA33CC-A306-46B8-B9E6-32D1986FC58B}"/>
      </w:docPartPr>
      <w:docPartBody>
        <w:p w:rsidR="000522AE" w:rsidRDefault="00935844" w:rsidP="00935844">
          <w:pPr>
            <w:pStyle w:val="ADD4E44A934D4B09AD35E766F2870D9A"/>
          </w:pPr>
          <w:r>
            <w:rPr>
              <w:rStyle w:val="PlaceholderText"/>
              <w:i/>
            </w:rPr>
            <w:t>norādīt citu pārstāvības</w:t>
          </w:r>
          <w:r w:rsidRPr="00B2793F">
            <w:rPr>
              <w:rStyle w:val="PlaceholderText"/>
              <w:i/>
            </w:rPr>
            <w:t xml:space="preserve"> pamatu vai ieņemamo </w:t>
          </w:r>
          <w:r w:rsidRPr="001A0D85">
            <w:rPr>
              <w:rStyle w:val="PlaceholderText"/>
              <w:i/>
            </w:rPr>
            <w:t>amatu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D8413A"/>
    <w:rsid w:val="00003DC3"/>
    <w:rsid w:val="000522AE"/>
    <w:rsid w:val="000E6D8E"/>
    <w:rsid w:val="004A5AEF"/>
    <w:rsid w:val="0053675C"/>
    <w:rsid w:val="0060475D"/>
    <w:rsid w:val="00935844"/>
    <w:rsid w:val="00D8413A"/>
    <w:rsid w:val="00EF77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8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5844"/>
    <w:rPr>
      <w:color w:val="808080"/>
    </w:rPr>
  </w:style>
  <w:style w:type="paragraph" w:customStyle="1" w:styleId="36C5F799A4F64DA9910606C9C333B9F1">
    <w:name w:val="36C5F799A4F64DA9910606C9C333B9F1"/>
    <w:rsid w:val="00D8413A"/>
  </w:style>
  <w:style w:type="paragraph" w:customStyle="1" w:styleId="DA49C0F6E57D45C9B045DD1A224651E3">
    <w:name w:val="DA49C0F6E57D45C9B045DD1A224651E3"/>
    <w:rsid w:val="00D8413A"/>
  </w:style>
  <w:style w:type="paragraph" w:customStyle="1" w:styleId="2AE382E4E5E54C3BA2516E6555D3BC9C">
    <w:name w:val="2AE382E4E5E54C3BA2516E6555D3BC9C"/>
    <w:rsid w:val="00D8413A"/>
  </w:style>
  <w:style w:type="paragraph" w:customStyle="1" w:styleId="904992801BC9402BB65DA5181F1C2F2C">
    <w:name w:val="904992801BC9402BB65DA5181F1C2F2C"/>
    <w:rsid w:val="00D8413A"/>
  </w:style>
  <w:style w:type="paragraph" w:customStyle="1" w:styleId="31FC778F07D44244B6690710A3DB235F">
    <w:name w:val="31FC778F07D44244B6690710A3DB235F"/>
    <w:rsid w:val="00D8413A"/>
  </w:style>
  <w:style w:type="paragraph" w:customStyle="1" w:styleId="4BF8E9A1FDEF4C4ABF45BCABFCDFB6E9">
    <w:name w:val="4BF8E9A1FDEF4C4ABF45BCABFCDFB6E9"/>
    <w:rsid w:val="00D8413A"/>
  </w:style>
  <w:style w:type="paragraph" w:customStyle="1" w:styleId="C9DA89958984419BB14F6CEA1D8D1EC3">
    <w:name w:val="C9DA89958984419BB14F6CEA1D8D1EC3"/>
    <w:rsid w:val="00D8413A"/>
  </w:style>
  <w:style w:type="paragraph" w:customStyle="1" w:styleId="A40F27C5B77B4014BBBBCEA9F8F7A88D">
    <w:name w:val="A40F27C5B77B4014BBBBCEA9F8F7A88D"/>
    <w:rsid w:val="00D8413A"/>
  </w:style>
  <w:style w:type="paragraph" w:customStyle="1" w:styleId="6D6DD2EAA2A44788A7F96711C81D3C51">
    <w:name w:val="6D6DD2EAA2A44788A7F96711C81D3C51"/>
    <w:rsid w:val="00935844"/>
  </w:style>
  <w:style w:type="paragraph" w:customStyle="1" w:styleId="030634239BF74B02B0DF2865DA4BF784">
    <w:name w:val="030634239BF74B02B0DF2865DA4BF784"/>
    <w:rsid w:val="00935844"/>
  </w:style>
  <w:style w:type="paragraph" w:customStyle="1" w:styleId="55B4F3B6557549C89A9933D7A6386F3F">
    <w:name w:val="55B4F3B6557549C89A9933D7A6386F3F"/>
    <w:rsid w:val="00935844"/>
  </w:style>
  <w:style w:type="paragraph" w:customStyle="1" w:styleId="130FAB0BB577401686899F1FC372E647">
    <w:name w:val="130FAB0BB577401686899F1FC372E647"/>
    <w:rsid w:val="00935844"/>
  </w:style>
  <w:style w:type="paragraph" w:customStyle="1" w:styleId="3126EC60C97441E0A03EFBA7AC6B2D54">
    <w:name w:val="3126EC60C97441E0A03EFBA7AC6B2D54"/>
    <w:rsid w:val="00935844"/>
  </w:style>
  <w:style w:type="paragraph" w:customStyle="1" w:styleId="A359E66B5DBD4796A810FE5AB70A106E">
    <w:name w:val="A359E66B5DBD4796A810FE5AB70A106E"/>
    <w:rsid w:val="00935844"/>
  </w:style>
  <w:style w:type="paragraph" w:customStyle="1" w:styleId="7B83854D9C6644DD9D0A5B5D1B64F598">
    <w:name w:val="7B83854D9C6644DD9D0A5B5D1B64F598"/>
    <w:rsid w:val="00935844"/>
  </w:style>
  <w:style w:type="paragraph" w:customStyle="1" w:styleId="8557F398850F477EB9E1509C9EEA4CC2">
    <w:name w:val="8557F398850F477EB9E1509C9EEA4CC2"/>
    <w:rsid w:val="00935844"/>
  </w:style>
  <w:style w:type="paragraph" w:customStyle="1" w:styleId="5B0034D0812D4E358A50A9CDD610EC7B">
    <w:name w:val="5B0034D0812D4E358A50A9CDD610EC7B"/>
    <w:rsid w:val="00935844"/>
  </w:style>
  <w:style w:type="paragraph" w:customStyle="1" w:styleId="F456153A2E1C43A4B6837A57BDDE518A">
    <w:name w:val="F456153A2E1C43A4B6837A57BDDE518A"/>
    <w:rsid w:val="00935844"/>
  </w:style>
  <w:style w:type="paragraph" w:customStyle="1" w:styleId="DEFBFE13703747EDA6462D01FDF82861">
    <w:name w:val="DEFBFE13703747EDA6462D01FDF82861"/>
    <w:rsid w:val="00935844"/>
  </w:style>
  <w:style w:type="paragraph" w:customStyle="1" w:styleId="A56C5D8FE6E44D84890FF261B15FB5E6">
    <w:name w:val="A56C5D8FE6E44D84890FF261B15FB5E6"/>
    <w:rsid w:val="00935844"/>
  </w:style>
  <w:style w:type="paragraph" w:customStyle="1" w:styleId="5054D1B08A10433FBA6F95EC1C4484F9">
    <w:name w:val="5054D1B08A10433FBA6F95EC1C4484F9"/>
    <w:rsid w:val="00935844"/>
  </w:style>
  <w:style w:type="paragraph" w:customStyle="1" w:styleId="49D8C692E22242F8B5EBEA09DDC22E61">
    <w:name w:val="49D8C692E22242F8B5EBEA09DDC22E61"/>
    <w:rsid w:val="00935844"/>
  </w:style>
  <w:style w:type="paragraph" w:customStyle="1" w:styleId="64DFE39461CC4E99AE388B6A1EA821CF">
    <w:name w:val="64DFE39461CC4E99AE388B6A1EA821CF"/>
    <w:rsid w:val="00935844"/>
  </w:style>
  <w:style w:type="paragraph" w:customStyle="1" w:styleId="FDC05C8B00254EEE908BE2D26E2FC427">
    <w:name w:val="FDC05C8B00254EEE908BE2D26E2FC427"/>
    <w:rsid w:val="00935844"/>
  </w:style>
  <w:style w:type="paragraph" w:customStyle="1" w:styleId="3BCA05FEF02041DB9384520D5C639197">
    <w:name w:val="3BCA05FEF02041DB9384520D5C639197"/>
    <w:rsid w:val="00935844"/>
  </w:style>
  <w:style w:type="paragraph" w:customStyle="1" w:styleId="4DCB71DA64564A369A94D26E9FF3337A">
    <w:name w:val="4DCB71DA64564A369A94D26E9FF3337A"/>
    <w:rsid w:val="00935844"/>
  </w:style>
  <w:style w:type="paragraph" w:customStyle="1" w:styleId="7BAD8B7DFB034AF89A78F711E5D3389C">
    <w:name w:val="7BAD8B7DFB034AF89A78F711E5D3389C"/>
    <w:rsid w:val="00935844"/>
  </w:style>
  <w:style w:type="paragraph" w:customStyle="1" w:styleId="1AF5955C4B864F57B4D5E8FB05286523">
    <w:name w:val="1AF5955C4B864F57B4D5E8FB05286523"/>
    <w:rsid w:val="00935844"/>
  </w:style>
  <w:style w:type="paragraph" w:customStyle="1" w:styleId="E682796551FB4FD5A4D2E1667D7D55E3">
    <w:name w:val="E682796551FB4FD5A4D2E1667D7D55E3"/>
    <w:rsid w:val="00935844"/>
  </w:style>
  <w:style w:type="paragraph" w:customStyle="1" w:styleId="9854C916AAFF4D3199A32A45D103CDA6">
    <w:name w:val="9854C916AAFF4D3199A32A45D103CDA6"/>
    <w:rsid w:val="00935844"/>
  </w:style>
  <w:style w:type="paragraph" w:customStyle="1" w:styleId="39DBF1AFAC874154AF89838D81953860">
    <w:name w:val="39DBF1AFAC874154AF89838D81953860"/>
    <w:rsid w:val="00935844"/>
  </w:style>
  <w:style w:type="paragraph" w:customStyle="1" w:styleId="A71AC57301CC451AB9693BF03EF978C7">
    <w:name w:val="A71AC57301CC451AB9693BF03EF978C7"/>
    <w:rsid w:val="00935844"/>
  </w:style>
  <w:style w:type="paragraph" w:customStyle="1" w:styleId="AC1439F4BADF4A599963E4F0C7BE3042">
    <w:name w:val="AC1439F4BADF4A599963E4F0C7BE3042"/>
    <w:rsid w:val="00935844"/>
  </w:style>
  <w:style w:type="paragraph" w:customStyle="1" w:styleId="BAB96201727749099CA7A1F188CCCA78">
    <w:name w:val="BAB96201727749099CA7A1F188CCCA78"/>
    <w:rsid w:val="00935844"/>
  </w:style>
  <w:style w:type="paragraph" w:customStyle="1" w:styleId="E1AF372ADA6A4731A6F921E188A2E968">
    <w:name w:val="E1AF372ADA6A4731A6F921E188A2E968"/>
    <w:rsid w:val="00935844"/>
  </w:style>
  <w:style w:type="paragraph" w:customStyle="1" w:styleId="A8DFBC2A3E9B4AC0BDC5729F17D4DE59">
    <w:name w:val="A8DFBC2A3E9B4AC0BDC5729F17D4DE59"/>
    <w:rsid w:val="00935844"/>
  </w:style>
  <w:style w:type="paragraph" w:customStyle="1" w:styleId="02FDF5621C5646888CC82D7507D6F762">
    <w:name w:val="02FDF5621C5646888CC82D7507D6F762"/>
    <w:rsid w:val="00935844"/>
  </w:style>
  <w:style w:type="paragraph" w:customStyle="1" w:styleId="48C8D7D023704F3D9ABF3A7C86D23593">
    <w:name w:val="48C8D7D023704F3D9ABF3A7C86D23593"/>
    <w:rsid w:val="00935844"/>
  </w:style>
  <w:style w:type="paragraph" w:customStyle="1" w:styleId="A8E0F8A211D443A184D167296A8BA068">
    <w:name w:val="A8E0F8A211D443A184D167296A8BA068"/>
    <w:rsid w:val="00935844"/>
  </w:style>
  <w:style w:type="paragraph" w:customStyle="1" w:styleId="0B7960E1C328446792143C28836CFAD1">
    <w:name w:val="0B7960E1C328446792143C28836CFAD1"/>
    <w:rsid w:val="00935844"/>
  </w:style>
  <w:style w:type="paragraph" w:customStyle="1" w:styleId="1094154C310348A29041484B483BC806">
    <w:name w:val="1094154C310348A29041484B483BC806"/>
    <w:rsid w:val="00935844"/>
  </w:style>
  <w:style w:type="paragraph" w:customStyle="1" w:styleId="80CC8913F3EC4937B44295A75A51F856">
    <w:name w:val="80CC8913F3EC4937B44295A75A51F856"/>
    <w:rsid w:val="00935844"/>
  </w:style>
  <w:style w:type="paragraph" w:customStyle="1" w:styleId="86A18B3ABE4848E49CEA2573D70E1BDB">
    <w:name w:val="86A18B3ABE4848E49CEA2573D70E1BDB"/>
    <w:rsid w:val="00935844"/>
  </w:style>
  <w:style w:type="paragraph" w:customStyle="1" w:styleId="DE8B15524E0C4CE490C89FD2BB9340BA">
    <w:name w:val="DE8B15524E0C4CE490C89FD2BB9340BA"/>
    <w:rsid w:val="00935844"/>
  </w:style>
  <w:style w:type="paragraph" w:customStyle="1" w:styleId="08AD1D4A0CB341BAA2665D7E1BF37B30">
    <w:name w:val="08AD1D4A0CB341BAA2665D7E1BF37B30"/>
    <w:rsid w:val="00935844"/>
  </w:style>
  <w:style w:type="paragraph" w:customStyle="1" w:styleId="70AD3FB18FCC467DA35019A45E3BF8B2">
    <w:name w:val="70AD3FB18FCC467DA35019A45E3BF8B2"/>
    <w:rsid w:val="00935844"/>
  </w:style>
  <w:style w:type="paragraph" w:customStyle="1" w:styleId="CD7E0A1ACBA04ED3A5A219A82D43988E">
    <w:name w:val="CD7E0A1ACBA04ED3A5A219A82D43988E"/>
    <w:rsid w:val="00935844"/>
  </w:style>
  <w:style w:type="paragraph" w:customStyle="1" w:styleId="43258C08D60545369E016E95297BFFC6">
    <w:name w:val="43258C08D60545369E016E95297BFFC6"/>
    <w:rsid w:val="00935844"/>
  </w:style>
  <w:style w:type="paragraph" w:customStyle="1" w:styleId="25B61E0FC83D44328579CDADFD8017BD">
    <w:name w:val="25B61E0FC83D44328579CDADFD8017BD"/>
    <w:rsid w:val="00935844"/>
  </w:style>
  <w:style w:type="paragraph" w:customStyle="1" w:styleId="F9AF454C56D3440ABB4AFBBDDACBAECF">
    <w:name w:val="F9AF454C56D3440ABB4AFBBDDACBAECF"/>
    <w:rsid w:val="00935844"/>
  </w:style>
  <w:style w:type="paragraph" w:customStyle="1" w:styleId="4E01C6B988434E539E631038D8F53C03">
    <w:name w:val="4E01C6B988434E539E631038D8F53C03"/>
    <w:rsid w:val="00935844"/>
  </w:style>
  <w:style w:type="paragraph" w:customStyle="1" w:styleId="42C0064461FC4A7BBF88E7F4FE26D98F">
    <w:name w:val="42C0064461FC4A7BBF88E7F4FE26D98F"/>
    <w:rsid w:val="00935844"/>
  </w:style>
  <w:style w:type="paragraph" w:customStyle="1" w:styleId="C58DF085FB9F45519E7241F159739DB9">
    <w:name w:val="C58DF085FB9F45519E7241F159739DB9"/>
    <w:rsid w:val="00935844"/>
  </w:style>
  <w:style w:type="paragraph" w:customStyle="1" w:styleId="2A2D40647D0E453AA47B80DCE17B3CB7">
    <w:name w:val="2A2D40647D0E453AA47B80DCE17B3CB7"/>
    <w:rsid w:val="00935844"/>
  </w:style>
  <w:style w:type="paragraph" w:customStyle="1" w:styleId="FC703BF7D77240DE85C2DE816D9E5264">
    <w:name w:val="FC703BF7D77240DE85C2DE816D9E5264"/>
    <w:rsid w:val="00935844"/>
  </w:style>
  <w:style w:type="paragraph" w:customStyle="1" w:styleId="CAEDC000AB9E4F449B27D986A24154D0">
    <w:name w:val="CAEDC000AB9E4F449B27D986A24154D0"/>
    <w:rsid w:val="00935844"/>
  </w:style>
  <w:style w:type="paragraph" w:customStyle="1" w:styleId="D8EB02BF64484C3A8EE78E41F4178DFD">
    <w:name w:val="D8EB02BF64484C3A8EE78E41F4178DFD"/>
    <w:rsid w:val="00935844"/>
  </w:style>
  <w:style w:type="paragraph" w:customStyle="1" w:styleId="E4C8D6E2B6B848C7B4EEA86C240556CA">
    <w:name w:val="E4C8D6E2B6B848C7B4EEA86C240556CA"/>
    <w:rsid w:val="00935844"/>
  </w:style>
  <w:style w:type="paragraph" w:customStyle="1" w:styleId="C8421520FFBB4C11A0DAC12BFD0722CD">
    <w:name w:val="C8421520FFBB4C11A0DAC12BFD0722CD"/>
    <w:rsid w:val="00935844"/>
  </w:style>
  <w:style w:type="paragraph" w:customStyle="1" w:styleId="37663761B1724B4580517EA168DB9FD6">
    <w:name w:val="37663761B1724B4580517EA168DB9FD6"/>
    <w:rsid w:val="00935844"/>
  </w:style>
  <w:style w:type="paragraph" w:customStyle="1" w:styleId="F60710313C0F474B85AD6FAA91F4686B">
    <w:name w:val="F60710313C0F474B85AD6FAA91F4686B"/>
    <w:rsid w:val="00935844"/>
  </w:style>
  <w:style w:type="paragraph" w:customStyle="1" w:styleId="BA97930D5433451688F0F60F3B62B5B4">
    <w:name w:val="BA97930D5433451688F0F60F3B62B5B4"/>
    <w:rsid w:val="00935844"/>
  </w:style>
  <w:style w:type="paragraph" w:customStyle="1" w:styleId="980324A7F14047E4B8FFCD7EBA2719B0">
    <w:name w:val="980324A7F14047E4B8FFCD7EBA2719B0"/>
    <w:rsid w:val="00935844"/>
  </w:style>
  <w:style w:type="paragraph" w:customStyle="1" w:styleId="6176781E5E0A497DAD3C02E7B92F7FBF">
    <w:name w:val="6176781E5E0A497DAD3C02E7B92F7FBF"/>
    <w:rsid w:val="00935844"/>
  </w:style>
  <w:style w:type="paragraph" w:customStyle="1" w:styleId="B45DD49CE78C490695E7F6B15E72DC04">
    <w:name w:val="B45DD49CE78C490695E7F6B15E72DC04"/>
    <w:rsid w:val="00935844"/>
  </w:style>
  <w:style w:type="paragraph" w:customStyle="1" w:styleId="9A3263C230654856BB4973994266E968">
    <w:name w:val="9A3263C230654856BB4973994266E968"/>
    <w:rsid w:val="00935844"/>
  </w:style>
  <w:style w:type="paragraph" w:customStyle="1" w:styleId="E97A344BEB00484399826EC130ABA70F">
    <w:name w:val="E97A344BEB00484399826EC130ABA70F"/>
    <w:rsid w:val="00935844"/>
  </w:style>
  <w:style w:type="paragraph" w:customStyle="1" w:styleId="3DAE01554AB94845A0C494DE5065F0FE">
    <w:name w:val="3DAE01554AB94845A0C494DE5065F0FE"/>
    <w:rsid w:val="00935844"/>
  </w:style>
  <w:style w:type="paragraph" w:customStyle="1" w:styleId="D83486CFD9BB40F08D0CEA1B1D1A283B">
    <w:name w:val="D83486CFD9BB40F08D0CEA1B1D1A283B"/>
    <w:rsid w:val="00935844"/>
  </w:style>
  <w:style w:type="paragraph" w:customStyle="1" w:styleId="FBEF0FD4803B48E190110185094D0344">
    <w:name w:val="FBEF0FD4803B48E190110185094D0344"/>
    <w:rsid w:val="00935844"/>
  </w:style>
  <w:style w:type="paragraph" w:customStyle="1" w:styleId="5BC78DA364814CD0BA21F4105E5450DF">
    <w:name w:val="5BC78DA364814CD0BA21F4105E5450DF"/>
    <w:rsid w:val="00935844"/>
  </w:style>
  <w:style w:type="paragraph" w:customStyle="1" w:styleId="EDA6F107558042D7AF368F4450E8C419">
    <w:name w:val="EDA6F107558042D7AF368F4450E8C419"/>
    <w:rsid w:val="00935844"/>
  </w:style>
  <w:style w:type="paragraph" w:customStyle="1" w:styleId="C3EC9DFA5B1E472BBF851340F6D7F14E">
    <w:name w:val="C3EC9DFA5B1E472BBF851340F6D7F14E"/>
    <w:rsid w:val="00935844"/>
  </w:style>
  <w:style w:type="paragraph" w:customStyle="1" w:styleId="C31D38F7058E48768C58922255D14C4D">
    <w:name w:val="C31D38F7058E48768C58922255D14C4D"/>
    <w:rsid w:val="00935844"/>
  </w:style>
  <w:style w:type="paragraph" w:customStyle="1" w:styleId="FEC9A044EAAB4629A5D7CBFA3671599C">
    <w:name w:val="FEC9A044EAAB4629A5D7CBFA3671599C"/>
    <w:rsid w:val="00935844"/>
  </w:style>
  <w:style w:type="paragraph" w:customStyle="1" w:styleId="65D99267D9DA493FAD880C02F47C3475">
    <w:name w:val="65D99267D9DA493FAD880C02F47C3475"/>
    <w:rsid w:val="00935844"/>
  </w:style>
  <w:style w:type="paragraph" w:customStyle="1" w:styleId="5E84C9C66AF640BFBCE90A0E7CAE976F">
    <w:name w:val="5E84C9C66AF640BFBCE90A0E7CAE976F"/>
    <w:rsid w:val="00935844"/>
  </w:style>
  <w:style w:type="paragraph" w:customStyle="1" w:styleId="6000E76E11BF4B0188CEADD4D4C0E78F">
    <w:name w:val="6000E76E11BF4B0188CEADD4D4C0E78F"/>
    <w:rsid w:val="00935844"/>
  </w:style>
  <w:style w:type="paragraph" w:customStyle="1" w:styleId="EF6924421ED34CE68F6BCFB6CAFB7A93">
    <w:name w:val="EF6924421ED34CE68F6BCFB6CAFB7A93"/>
    <w:rsid w:val="00935844"/>
  </w:style>
  <w:style w:type="paragraph" w:customStyle="1" w:styleId="47F405FAB8EC48029E006A429772FC98">
    <w:name w:val="47F405FAB8EC48029E006A429772FC98"/>
    <w:rsid w:val="00935844"/>
  </w:style>
  <w:style w:type="paragraph" w:customStyle="1" w:styleId="DA55F0082E954EDF8A6978DA2D350E15">
    <w:name w:val="DA55F0082E954EDF8A6978DA2D350E15"/>
    <w:rsid w:val="00935844"/>
  </w:style>
  <w:style w:type="paragraph" w:customStyle="1" w:styleId="E1D81A79D8234B35A80FEB7638930F4F">
    <w:name w:val="E1D81A79D8234B35A80FEB7638930F4F"/>
    <w:rsid w:val="00935844"/>
  </w:style>
  <w:style w:type="paragraph" w:customStyle="1" w:styleId="80D3A49E9C6942CDA8B7C165E895F991">
    <w:name w:val="80D3A49E9C6942CDA8B7C165E895F991"/>
    <w:rsid w:val="00935844"/>
  </w:style>
  <w:style w:type="paragraph" w:customStyle="1" w:styleId="4BC053D8E0D546FF8ED551D3299D20B4">
    <w:name w:val="4BC053D8E0D546FF8ED551D3299D20B4"/>
    <w:rsid w:val="00935844"/>
  </w:style>
  <w:style w:type="paragraph" w:customStyle="1" w:styleId="30C9FA011291463BA18FABBFF9B50442">
    <w:name w:val="30C9FA011291463BA18FABBFF9B50442"/>
    <w:rsid w:val="00935844"/>
  </w:style>
  <w:style w:type="paragraph" w:customStyle="1" w:styleId="4723345415A948729DB138D30B1A5E4F">
    <w:name w:val="4723345415A948729DB138D30B1A5E4F"/>
    <w:rsid w:val="00935844"/>
  </w:style>
  <w:style w:type="paragraph" w:customStyle="1" w:styleId="1BEBCA54B04846A4B6D1131024EABC0D">
    <w:name w:val="1BEBCA54B04846A4B6D1131024EABC0D"/>
    <w:rsid w:val="00935844"/>
  </w:style>
  <w:style w:type="paragraph" w:customStyle="1" w:styleId="F627F0CA0242474A8991859BA7FFAC98">
    <w:name w:val="F627F0CA0242474A8991859BA7FFAC98"/>
    <w:rsid w:val="00935844"/>
  </w:style>
  <w:style w:type="paragraph" w:customStyle="1" w:styleId="F54AF3EE388246699903A49183C842CD">
    <w:name w:val="F54AF3EE388246699903A49183C842CD"/>
    <w:rsid w:val="00935844"/>
  </w:style>
  <w:style w:type="paragraph" w:customStyle="1" w:styleId="F5B148199C1E45368525C37327281622">
    <w:name w:val="F5B148199C1E45368525C37327281622"/>
    <w:rsid w:val="00935844"/>
  </w:style>
  <w:style w:type="paragraph" w:customStyle="1" w:styleId="060A2069C0884AE2AEFF3AC15EC2F723">
    <w:name w:val="060A2069C0884AE2AEFF3AC15EC2F723"/>
    <w:rsid w:val="00935844"/>
  </w:style>
  <w:style w:type="paragraph" w:customStyle="1" w:styleId="CE6BF5B5DC274027BB9C84991C313420">
    <w:name w:val="CE6BF5B5DC274027BB9C84991C313420"/>
    <w:rsid w:val="00935844"/>
  </w:style>
  <w:style w:type="paragraph" w:customStyle="1" w:styleId="753C5BC678F44E88964D5CE4D009D8D1">
    <w:name w:val="753C5BC678F44E88964D5CE4D009D8D1"/>
    <w:rsid w:val="00935844"/>
  </w:style>
  <w:style w:type="paragraph" w:customStyle="1" w:styleId="83BC6E283E284FB6B3504A89416387D4">
    <w:name w:val="83BC6E283E284FB6B3504A89416387D4"/>
    <w:rsid w:val="00935844"/>
  </w:style>
  <w:style w:type="paragraph" w:customStyle="1" w:styleId="7096E51BFBC647578895944C7F52FA03">
    <w:name w:val="7096E51BFBC647578895944C7F52FA03"/>
    <w:rsid w:val="00935844"/>
  </w:style>
  <w:style w:type="paragraph" w:customStyle="1" w:styleId="B36CB826F8EB4ADBB9496E14773772ED">
    <w:name w:val="B36CB826F8EB4ADBB9496E14773772ED"/>
    <w:rsid w:val="00935844"/>
  </w:style>
  <w:style w:type="paragraph" w:customStyle="1" w:styleId="B7D0505432044294908C12F10F6C92F1">
    <w:name w:val="B7D0505432044294908C12F10F6C92F1"/>
    <w:rsid w:val="00935844"/>
  </w:style>
  <w:style w:type="paragraph" w:customStyle="1" w:styleId="7A5987284BBF4ADBA2AABFFBE265C112">
    <w:name w:val="7A5987284BBF4ADBA2AABFFBE265C112"/>
    <w:rsid w:val="00935844"/>
  </w:style>
  <w:style w:type="paragraph" w:customStyle="1" w:styleId="BF2BE7A504DA45A39DA98582861985F4">
    <w:name w:val="BF2BE7A504DA45A39DA98582861985F4"/>
    <w:rsid w:val="00935844"/>
  </w:style>
  <w:style w:type="paragraph" w:customStyle="1" w:styleId="ADD4E44A934D4B09AD35E766F2870D9A">
    <w:name w:val="ADD4E44A934D4B09AD35E766F2870D9A"/>
    <w:rsid w:val="00935844"/>
  </w:style>
  <w:style w:type="paragraph" w:customStyle="1" w:styleId="89C0B0C5D3C14F1CAF52EDB0203190A0">
    <w:name w:val="89C0B0C5D3C14F1CAF52EDB0203190A0"/>
    <w:rsid w:val="0093584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35DF9-4D51-42E4-B28D-8F7B27A94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30</Pages>
  <Words>9125</Words>
  <Characters>68232</Characters>
  <Application>Microsoft Office Word</Application>
  <DocSecurity>0</DocSecurity>
  <Lines>568</Lines>
  <Paragraphs>154</Paragraphs>
  <ScaleCrop>false</ScaleCrop>
  <HeadingPairs>
    <vt:vector size="2" baseType="variant">
      <vt:variant>
        <vt:lpstr>Title</vt:lpstr>
      </vt:variant>
      <vt:variant>
        <vt:i4>1</vt:i4>
      </vt:variant>
    </vt:vector>
  </HeadingPairs>
  <TitlesOfParts>
    <vt:vector size="1" baseType="lpstr">
      <vt:lpstr>Valsts reģionālās attīstības aģentūras</vt:lpstr>
    </vt:vector>
  </TitlesOfParts>
  <Company>HP</Company>
  <LinksUpToDate>false</LinksUpToDate>
  <CharactersWithSpaces>77203</CharactersWithSpaces>
  <SharedDoc>false</SharedDoc>
  <HLinks>
    <vt:vector size="120" baseType="variant">
      <vt:variant>
        <vt:i4>1835121</vt:i4>
      </vt:variant>
      <vt:variant>
        <vt:i4>117</vt:i4>
      </vt:variant>
      <vt:variant>
        <vt:i4>0</vt:i4>
      </vt:variant>
      <vt:variant>
        <vt:i4>5</vt:i4>
      </vt:variant>
      <vt:variant>
        <vt:lpwstr>mailto:pasts@vraa.gov.lv</vt:lpwstr>
      </vt:variant>
      <vt:variant>
        <vt:lpwstr/>
      </vt:variant>
      <vt:variant>
        <vt:i4>1835121</vt:i4>
      </vt:variant>
      <vt:variant>
        <vt:i4>75</vt:i4>
      </vt:variant>
      <vt:variant>
        <vt:i4>0</vt:i4>
      </vt:variant>
      <vt:variant>
        <vt:i4>5</vt:i4>
      </vt:variant>
      <vt:variant>
        <vt:lpwstr>mailto:pasts@vraa.gov.lv</vt:lpwstr>
      </vt:variant>
      <vt:variant>
        <vt:lpwstr/>
      </vt:variant>
      <vt:variant>
        <vt:i4>2424894</vt:i4>
      </vt:variant>
      <vt:variant>
        <vt:i4>72</vt:i4>
      </vt:variant>
      <vt:variant>
        <vt:i4>0</vt:i4>
      </vt:variant>
      <vt:variant>
        <vt:i4>5</vt:i4>
      </vt:variant>
      <vt:variant>
        <vt:lpwstr>http://www.vraa.gov.lv/</vt:lpwstr>
      </vt:variant>
      <vt:variant>
        <vt:lpwstr/>
      </vt:variant>
      <vt:variant>
        <vt:i4>7274528</vt:i4>
      </vt:variant>
      <vt:variant>
        <vt:i4>69</vt:i4>
      </vt:variant>
      <vt:variant>
        <vt:i4>0</vt:i4>
      </vt:variant>
      <vt:variant>
        <vt:i4>5</vt:i4>
      </vt:variant>
      <vt:variant>
        <vt:lpwstr>http://www.eis.gov.lv/</vt:lpwstr>
      </vt:variant>
      <vt:variant>
        <vt:lpwstr/>
      </vt:variant>
      <vt:variant>
        <vt:i4>2424894</vt:i4>
      </vt:variant>
      <vt:variant>
        <vt:i4>66</vt:i4>
      </vt:variant>
      <vt:variant>
        <vt:i4>0</vt:i4>
      </vt:variant>
      <vt:variant>
        <vt:i4>5</vt:i4>
      </vt:variant>
      <vt:variant>
        <vt:lpwstr>http://www.vraa.gov.lv/</vt:lpwstr>
      </vt:variant>
      <vt:variant>
        <vt:lpwstr/>
      </vt:variant>
      <vt:variant>
        <vt:i4>7274528</vt:i4>
      </vt:variant>
      <vt:variant>
        <vt:i4>63</vt:i4>
      </vt:variant>
      <vt:variant>
        <vt:i4>0</vt:i4>
      </vt:variant>
      <vt:variant>
        <vt:i4>5</vt:i4>
      </vt:variant>
      <vt:variant>
        <vt:lpwstr>http://www.eis.gov.lv/</vt:lpwstr>
      </vt:variant>
      <vt:variant>
        <vt:lpwstr/>
      </vt:variant>
      <vt:variant>
        <vt:i4>7274528</vt:i4>
      </vt:variant>
      <vt:variant>
        <vt:i4>60</vt:i4>
      </vt:variant>
      <vt:variant>
        <vt:i4>0</vt:i4>
      </vt:variant>
      <vt:variant>
        <vt:i4>5</vt:i4>
      </vt:variant>
      <vt:variant>
        <vt:lpwstr>http://www.eis.gov.lv/</vt:lpwstr>
      </vt:variant>
      <vt:variant>
        <vt:lpwstr/>
      </vt:variant>
      <vt:variant>
        <vt:i4>7274528</vt:i4>
      </vt:variant>
      <vt:variant>
        <vt:i4>57</vt:i4>
      </vt:variant>
      <vt:variant>
        <vt:i4>0</vt:i4>
      </vt:variant>
      <vt:variant>
        <vt:i4>5</vt:i4>
      </vt:variant>
      <vt:variant>
        <vt:lpwstr>http://www.eis.gov.lv/</vt:lpwstr>
      </vt:variant>
      <vt:variant>
        <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983097</vt:i4>
      </vt:variant>
      <vt:variant>
        <vt:i4>48</vt:i4>
      </vt:variant>
      <vt:variant>
        <vt:i4>0</vt:i4>
      </vt:variant>
      <vt:variant>
        <vt:i4>5</vt:i4>
      </vt:variant>
      <vt:variant>
        <vt:lpwstr>mailto:ilga.cimdina@vraa.gov.lv</vt:lpwstr>
      </vt:variant>
      <vt:variant>
        <vt:lpwstr/>
      </vt:variant>
      <vt:variant>
        <vt:i4>196646</vt:i4>
      </vt:variant>
      <vt:variant>
        <vt:i4>45</vt:i4>
      </vt:variant>
      <vt:variant>
        <vt:i4>0</vt:i4>
      </vt:variant>
      <vt:variant>
        <vt:i4>5</vt:i4>
      </vt:variant>
      <vt:variant>
        <vt:lpwstr>mailto:elita.klavina@vraa.gov.lv</vt:lpwstr>
      </vt:variant>
      <vt:variant>
        <vt:lpwstr/>
      </vt:variant>
      <vt:variant>
        <vt:i4>1703994</vt:i4>
      </vt:variant>
      <vt:variant>
        <vt:i4>38</vt:i4>
      </vt:variant>
      <vt:variant>
        <vt:i4>0</vt:i4>
      </vt:variant>
      <vt:variant>
        <vt:i4>5</vt:i4>
      </vt:variant>
      <vt:variant>
        <vt:lpwstr/>
      </vt:variant>
      <vt:variant>
        <vt:lpwstr>_Toc379985862</vt:lpwstr>
      </vt:variant>
      <vt:variant>
        <vt:i4>1703994</vt:i4>
      </vt:variant>
      <vt:variant>
        <vt:i4>32</vt:i4>
      </vt:variant>
      <vt:variant>
        <vt:i4>0</vt:i4>
      </vt:variant>
      <vt:variant>
        <vt:i4>5</vt:i4>
      </vt:variant>
      <vt:variant>
        <vt:lpwstr/>
      </vt:variant>
      <vt:variant>
        <vt:lpwstr>_Toc379985861</vt:lpwstr>
      </vt:variant>
      <vt:variant>
        <vt:i4>1703994</vt:i4>
      </vt:variant>
      <vt:variant>
        <vt:i4>26</vt:i4>
      </vt:variant>
      <vt:variant>
        <vt:i4>0</vt:i4>
      </vt:variant>
      <vt:variant>
        <vt:i4>5</vt:i4>
      </vt:variant>
      <vt:variant>
        <vt:lpwstr/>
      </vt:variant>
      <vt:variant>
        <vt:lpwstr>_Toc379985860</vt:lpwstr>
      </vt:variant>
      <vt:variant>
        <vt:i4>1638458</vt:i4>
      </vt:variant>
      <vt:variant>
        <vt:i4>20</vt:i4>
      </vt:variant>
      <vt:variant>
        <vt:i4>0</vt:i4>
      </vt:variant>
      <vt:variant>
        <vt:i4>5</vt:i4>
      </vt:variant>
      <vt:variant>
        <vt:lpwstr/>
      </vt:variant>
      <vt:variant>
        <vt:lpwstr>_Toc379985859</vt:lpwstr>
      </vt:variant>
      <vt:variant>
        <vt:i4>1638458</vt:i4>
      </vt:variant>
      <vt:variant>
        <vt:i4>14</vt:i4>
      </vt:variant>
      <vt:variant>
        <vt:i4>0</vt:i4>
      </vt:variant>
      <vt:variant>
        <vt:i4>5</vt:i4>
      </vt:variant>
      <vt:variant>
        <vt:lpwstr/>
      </vt:variant>
      <vt:variant>
        <vt:lpwstr>_Toc379985858</vt:lpwstr>
      </vt:variant>
      <vt:variant>
        <vt:i4>1638458</vt:i4>
      </vt:variant>
      <vt:variant>
        <vt:i4>8</vt:i4>
      </vt:variant>
      <vt:variant>
        <vt:i4>0</vt:i4>
      </vt:variant>
      <vt:variant>
        <vt:i4>5</vt:i4>
      </vt:variant>
      <vt:variant>
        <vt:lpwstr/>
      </vt:variant>
      <vt:variant>
        <vt:lpwstr>_Toc379985857</vt:lpwstr>
      </vt:variant>
      <vt:variant>
        <vt:i4>1638458</vt:i4>
      </vt:variant>
      <vt:variant>
        <vt:i4>2</vt:i4>
      </vt:variant>
      <vt:variant>
        <vt:i4>0</vt:i4>
      </vt:variant>
      <vt:variant>
        <vt:i4>5</vt:i4>
      </vt:variant>
      <vt:variant>
        <vt:lpwstr/>
      </vt:variant>
      <vt:variant>
        <vt:lpwstr>_Toc379985856</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dc:title>
  <dc:creator>Administrators</dc:creator>
  <cp:lastModifiedBy>Ilga Cimdina</cp:lastModifiedBy>
  <cp:revision>6</cp:revision>
  <cp:lastPrinted>2014-06-02T10:08:00Z</cp:lastPrinted>
  <dcterms:created xsi:type="dcterms:W3CDTF">2016-04-14T06:56:00Z</dcterms:created>
  <dcterms:modified xsi:type="dcterms:W3CDTF">2016-04-14T12:39:00Z</dcterms:modified>
</cp:coreProperties>
</file>